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76" w:rsidRPr="00BA42EE" w:rsidRDefault="00042376" w:rsidP="00042376">
      <w:pPr>
        <w:pStyle w:val="Heading3"/>
        <w:rPr>
          <w:color w:val="000000"/>
          <w:szCs w:val="32"/>
          <w:lang w:val="en-AU"/>
        </w:rPr>
      </w:pPr>
      <w:r w:rsidRPr="00BA42EE">
        <w:rPr>
          <w:color w:val="000000"/>
          <w:szCs w:val="32"/>
          <w:lang w:val="en-AU"/>
        </w:rPr>
        <w:t>Kingdom of Saudi Arabia</w:t>
      </w:r>
    </w:p>
    <w:p w:rsidR="00042376" w:rsidRPr="00BA42EE" w:rsidRDefault="00042376" w:rsidP="00042376">
      <w:pPr>
        <w:jc w:val="center"/>
        <w:rPr>
          <w:b/>
          <w:bCs/>
          <w:color w:val="000000"/>
          <w:sz w:val="32"/>
          <w:szCs w:val="32"/>
        </w:rPr>
      </w:pPr>
    </w:p>
    <w:p w:rsidR="00042376" w:rsidRPr="00BA42EE" w:rsidRDefault="00042376" w:rsidP="00042376">
      <w:pPr>
        <w:jc w:val="center"/>
        <w:rPr>
          <w:b/>
          <w:bCs/>
          <w:color w:val="000000"/>
          <w:sz w:val="32"/>
          <w:szCs w:val="32"/>
        </w:rPr>
      </w:pPr>
      <w:r w:rsidRPr="00BA42EE">
        <w:rPr>
          <w:b/>
          <w:bCs/>
          <w:color w:val="000000"/>
          <w:sz w:val="32"/>
          <w:szCs w:val="32"/>
        </w:rPr>
        <w:t xml:space="preserve">The National Commission for Academic Accreditation &amp; Assessment  </w:t>
      </w:r>
    </w:p>
    <w:p w:rsidR="00042376" w:rsidRPr="00BA42EE" w:rsidRDefault="00042376" w:rsidP="00042376">
      <w:pPr>
        <w:jc w:val="center"/>
        <w:rPr>
          <w:b/>
          <w:bCs/>
          <w:color w:val="000000"/>
          <w:sz w:val="32"/>
          <w:szCs w:val="32"/>
        </w:rPr>
      </w:pPr>
    </w:p>
    <w:p w:rsidR="00042376" w:rsidRPr="00BA42EE" w:rsidRDefault="00042376" w:rsidP="00042376">
      <w:pPr>
        <w:jc w:val="center"/>
        <w:rPr>
          <w:b/>
          <w:bCs/>
          <w:color w:val="000000"/>
          <w:sz w:val="32"/>
          <w:szCs w:val="32"/>
        </w:rPr>
      </w:pPr>
    </w:p>
    <w:p w:rsidR="00042376" w:rsidRPr="00796DF7" w:rsidRDefault="00042376" w:rsidP="00042376">
      <w:pPr>
        <w:jc w:val="center"/>
        <w:rPr>
          <w:b/>
          <w:color w:val="000000"/>
          <w:lang w:val="en-GB"/>
        </w:rPr>
      </w:pPr>
    </w:p>
    <w:p w:rsidR="00042376" w:rsidRPr="00796DF7" w:rsidRDefault="00042376" w:rsidP="00042376">
      <w:pPr>
        <w:jc w:val="center"/>
        <w:rPr>
          <w:b/>
          <w:color w:val="000000"/>
          <w:lang w:val="en-GB"/>
        </w:rPr>
      </w:pPr>
    </w:p>
    <w:p w:rsidR="00042376" w:rsidRPr="00BA42EE" w:rsidRDefault="00BA42EE" w:rsidP="00042376">
      <w:pPr>
        <w:spacing w:before="240" w:line="360" w:lineRule="auto"/>
        <w:jc w:val="center"/>
        <w:rPr>
          <w:color w:val="000000"/>
          <w:sz w:val="48"/>
          <w:szCs w:val="48"/>
        </w:rPr>
      </w:pPr>
      <w:r w:rsidRPr="00BA42EE">
        <w:rPr>
          <w:color w:val="000000"/>
          <w:sz w:val="48"/>
          <w:szCs w:val="48"/>
        </w:rPr>
        <w:t xml:space="preserve">MED-341 </w:t>
      </w:r>
    </w:p>
    <w:p w:rsidR="00042376" w:rsidRPr="00796DF7" w:rsidRDefault="00042376" w:rsidP="00042376">
      <w:pPr>
        <w:spacing w:before="240" w:line="360" w:lineRule="auto"/>
        <w:jc w:val="center"/>
        <w:rPr>
          <w:color w:val="000000"/>
        </w:rPr>
      </w:pPr>
    </w:p>
    <w:p w:rsidR="00042376" w:rsidRPr="00796DF7" w:rsidRDefault="00042376" w:rsidP="00042376">
      <w:pPr>
        <w:spacing w:before="240" w:line="360" w:lineRule="auto"/>
        <w:jc w:val="center"/>
        <w:rPr>
          <w:color w:val="000000"/>
        </w:rPr>
      </w:pPr>
    </w:p>
    <w:p w:rsidR="00BA42EE" w:rsidRPr="00BA42EE" w:rsidRDefault="00BA42EE" w:rsidP="00BA42EE">
      <w:pPr>
        <w:pStyle w:val="Heading2"/>
        <w:rPr>
          <w:caps/>
          <w:color w:val="000000"/>
          <w:sz w:val="36"/>
          <w:szCs w:val="36"/>
        </w:rPr>
      </w:pPr>
      <w:r w:rsidRPr="00BA42EE">
        <w:rPr>
          <w:caps/>
          <w:color w:val="000000"/>
          <w:sz w:val="36"/>
          <w:szCs w:val="36"/>
        </w:rPr>
        <w:t>Course Specification</w:t>
      </w:r>
    </w:p>
    <w:p w:rsidR="00042376" w:rsidRPr="00796DF7" w:rsidRDefault="00042376" w:rsidP="00042376">
      <w:pPr>
        <w:spacing w:before="240" w:line="360" w:lineRule="auto"/>
        <w:jc w:val="center"/>
        <w:rPr>
          <w:color w:val="000000"/>
        </w:rPr>
      </w:pPr>
    </w:p>
    <w:p w:rsidR="00042376" w:rsidRPr="00796DF7" w:rsidRDefault="00042376" w:rsidP="00042376">
      <w:pPr>
        <w:spacing w:before="240" w:line="360" w:lineRule="auto"/>
        <w:jc w:val="center"/>
        <w:rPr>
          <w:color w:val="000000"/>
        </w:rPr>
      </w:pPr>
    </w:p>
    <w:p w:rsidR="00090473" w:rsidRPr="00796DF7" w:rsidRDefault="00090473" w:rsidP="00042376">
      <w:pPr>
        <w:spacing w:before="240" w:line="360" w:lineRule="auto"/>
        <w:jc w:val="center"/>
        <w:rPr>
          <w:color w:val="000000"/>
        </w:rPr>
      </w:pPr>
    </w:p>
    <w:p w:rsidR="0049335C" w:rsidRDefault="00090473" w:rsidP="00362C24">
      <w:pPr>
        <w:spacing w:before="240" w:line="360" w:lineRule="auto"/>
        <w:jc w:val="center"/>
        <w:rPr>
          <w:b/>
          <w:bCs/>
          <w:color w:val="000000"/>
        </w:rPr>
      </w:pPr>
      <w:r w:rsidRPr="00796DF7">
        <w:rPr>
          <w:b/>
          <w:bCs/>
          <w:color w:val="000000"/>
        </w:rPr>
        <w:t xml:space="preserve">Revised </w:t>
      </w:r>
      <w:r w:rsidR="00362C24">
        <w:rPr>
          <w:b/>
          <w:bCs/>
          <w:color w:val="000000"/>
        </w:rPr>
        <w:t>December 2011</w:t>
      </w:r>
    </w:p>
    <w:p w:rsidR="00BA42EE" w:rsidRDefault="00BA42EE" w:rsidP="0072313A">
      <w:pPr>
        <w:spacing w:before="240" w:line="360" w:lineRule="auto"/>
        <w:jc w:val="center"/>
        <w:rPr>
          <w:b/>
          <w:bCs/>
          <w:color w:val="000000"/>
        </w:rPr>
      </w:pPr>
    </w:p>
    <w:p w:rsidR="0049335C" w:rsidRDefault="0049335C" w:rsidP="0072313A">
      <w:pPr>
        <w:spacing w:before="240"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By:</w:t>
      </w:r>
      <w:r w:rsidR="00BA42EE">
        <w:rPr>
          <w:b/>
          <w:bCs/>
          <w:color w:val="000000"/>
        </w:rPr>
        <w:t xml:space="preserve"> Course Organizers </w:t>
      </w:r>
    </w:p>
    <w:p w:rsidR="00042376" w:rsidRPr="0072313A" w:rsidRDefault="0049335C" w:rsidP="0072313A">
      <w:pPr>
        <w:spacing w:before="240" w:line="360" w:lineRule="auto"/>
        <w:jc w:val="center"/>
        <w:rPr>
          <w:b/>
          <w:bCs/>
          <w:color w:val="000000"/>
        </w:rPr>
      </w:pPr>
      <w:r w:rsidRPr="00BA42EE">
        <w:rPr>
          <w:b/>
          <w:bCs/>
          <w:color w:val="000000"/>
          <w:sz w:val="28"/>
          <w:szCs w:val="28"/>
        </w:rPr>
        <w:t>DR NAHLA AZZAM</w:t>
      </w:r>
      <w:r w:rsidRPr="00BA42EE">
        <w:rPr>
          <w:b/>
          <w:bCs/>
          <w:color w:val="000000"/>
          <w:sz w:val="28"/>
          <w:szCs w:val="28"/>
        </w:rPr>
        <w:br/>
        <w:t xml:space="preserve"> DR WALEED ALHAMODI </w:t>
      </w:r>
      <w:r w:rsidR="00042376" w:rsidRPr="00796DF7">
        <w:rPr>
          <w:color w:val="000000"/>
        </w:rPr>
        <w:br w:type="page"/>
      </w:r>
      <w:r w:rsidR="00042376" w:rsidRPr="00796DF7">
        <w:rPr>
          <w:b/>
          <w:bCs/>
          <w:color w:val="000000"/>
        </w:rPr>
        <w:lastRenderedPageBreak/>
        <w:t>Course Specification</w:t>
      </w:r>
      <w:r w:rsidR="0072313A">
        <w:rPr>
          <w:i/>
          <w:color w:val="000000"/>
        </w:rPr>
        <w:t xml:space="preserve">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spacing w:before="240" w:after="240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Institution</w:t>
            </w:r>
            <w:r w:rsidRPr="00796DF7">
              <w:rPr>
                <w:color w:val="000000"/>
                <w:lang w:bidi="ar-EG"/>
              </w:rPr>
              <w:tab/>
            </w:r>
            <w:r w:rsidR="00332BA4" w:rsidRPr="00796DF7">
              <w:rPr>
                <w:b/>
                <w:bCs/>
                <w:color w:val="000000"/>
                <w:lang w:bidi="ar-EG"/>
              </w:rPr>
              <w:t>King Saud University</w:t>
            </w:r>
            <w:r w:rsidRPr="00796DF7">
              <w:rPr>
                <w:color w:val="000000"/>
                <w:lang w:bidi="ar-EG"/>
              </w:rPr>
              <w:tab/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spacing w:before="240" w:after="240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 xml:space="preserve">College/Department </w:t>
            </w:r>
            <w:r w:rsidR="00332BA4" w:rsidRPr="00796DF7">
              <w:rPr>
                <w:color w:val="000000"/>
                <w:lang w:bidi="ar-EG"/>
              </w:rPr>
              <w:t xml:space="preserve"> </w:t>
            </w:r>
            <w:r w:rsidR="00332BA4" w:rsidRPr="00796DF7">
              <w:rPr>
                <w:b/>
                <w:bCs/>
                <w:color w:val="000000"/>
                <w:lang w:bidi="ar-EG"/>
              </w:rPr>
              <w:t>Medicine / Internal Medicine</w:t>
            </w:r>
          </w:p>
        </w:tc>
      </w:tr>
    </w:tbl>
    <w:p w:rsidR="00042376" w:rsidRPr="00796DF7" w:rsidRDefault="00042376" w:rsidP="00042376">
      <w:pPr>
        <w:pStyle w:val="Heading7"/>
        <w:spacing w:after="240"/>
        <w:rPr>
          <w:b/>
          <w:bCs/>
          <w:color w:val="000000"/>
        </w:rPr>
      </w:pPr>
      <w:r w:rsidRPr="00796DF7">
        <w:rPr>
          <w:b/>
          <w:bCs/>
          <w:color w:val="000000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Heading7"/>
              <w:rPr>
                <w:b/>
                <w:bCs/>
                <w:color w:val="000000"/>
              </w:rPr>
            </w:pPr>
            <w:r w:rsidRPr="00796DF7">
              <w:rPr>
                <w:color w:val="000000"/>
              </w:rPr>
              <w:t>1.  Course title and code:</w:t>
            </w:r>
            <w:r w:rsidR="00332BA4" w:rsidRPr="00796DF7">
              <w:rPr>
                <w:color w:val="000000"/>
              </w:rPr>
              <w:t xml:space="preserve"> </w:t>
            </w:r>
            <w:r w:rsidR="00332BA4" w:rsidRPr="00796DF7">
              <w:rPr>
                <w:b/>
                <w:bCs/>
                <w:color w:val="000000"/>
              </w:rPr>
              <w:t>341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Heading7"/>
              <w:rPr>
                <w:b/>
                <w:bCs/>
                <w:color w:val="000000"/>
              </w:rPr>
            </w:pPr>
            <w:r w:rsidRPr="00796DF7">
              <w:rPr>
                <w:color w:val="000000"/>
              </w:rPr>
              <w:t>2.  Credit hours</w:t>
            </w:r>
            <w:r w:rsidR="00332BA4" w:rsidRPr="00796DF7">
              <w:rPr>
                <w:b/>
                <w:bCs/>
                <w:color w:val="000000"/>
              </w:rPr>
              <w:t xml:space="preserve"> </w:t>
            </w:r>
            <w:r w:rsidR="00BB5EA6" w:rsidRPr="00796DF7">
              <w:rPr>
                <w:b/>
                <w:bCs/>
                <w:color w:val="000000"/>
              </w:rPr>
              <w:t xml:space="preserve">  </w:t>
            </w:r>
            <w:r w:rsidR="001347FC" w:rsidRPr="00796DF7">
              <w:rPr>
                <w:b/>
                <w:bCs/>
                <w:color w:val="000000"/>
              </w:rPr>
              <w:t>10</w:t>
            </w:r>
            <w:r w:rsidR="00BB5EA6" w:rsidRPr="00796DF7">
              <w:rPr>
                <w:b/>
                <w:bCs/>
                <w:color w:val="000000"/>
              </w:rPr>
              <w:t xml:space="preserve"> hours </w:t>
            </w:r>
          </w:p>
          <w:p w:rsidR="00BB5EA6" w:rsidRPr="00796DF7" w:rsidRDefault="00BB5EA6" w:rsidP="00BB5EA6">
            <w:pPr>
              <w:rPr>
                <w:color w:val="000000"/>
              </w:rPr>
            </w:pPr>
            <w:r w:rsidRPr="00796DF7">
              <w:rPr>
                <w:color w:val="000000"/>
              </w:rPr>
              <w:t xml:space="preserve">                  </w:t>
            </w:r>
            <w:r w:rsidR="00B514D7" w:rsidRPr="00796DF7">
              <w:rPr>
                <w:color w:val="000000"/>
              </w:rPr>
              <w:t xml:space="preserve">     Theoretical        </w:t>
            </w:r>
            <w:r w:rsidR="00B514D7" w:rsidRPr="00691FB0">
              <w:rPr>
                <w:b/>
                <w:bCs/>
                <w:color w:val="000000"/>
              </w:rPr>
              <w:t>6</w:t>
            </w:r>
            <w:r w:rsidR="00B514D7" w:rsidRPr="00796DF7">
              <w:rPr>
                <w:color w:val="000000"/>
              </w:rPr>
              <w:t xml:space="preserve"> hours </w:t>
            </w:r>
            <w:r w:rsidRPr="00796DF7">
              <w:rPr>
                <w:color w:val="000000"/>
              </w:rPr>
              <w:t xml:space="preserve"> </w:t>
            </w:r>
          </w:p>
          <w:p w:rsidR="00BB5EA6" w:rsidRPr="00796DF7" w:rsidRDefault="00BB5EA6" w:rsidP="00B514D7">
            <w:pPr>
              <w:rPr>
                <w:color w:val="000000"/>
              </w:rPr>
            </w:pPr>
            <w:r w:rsidRPr="00796DF7">
              <w:rPr>
                <w:color w:val="000000"/>
              </w:rPr>
              <w:t xml:space="preserve">                       Clinical             </w:t>
            </w:r>
            <w:r w:rsidR="00B514D7" w:rsidRPr="00796DF7">
              <w:rPr>
                <w:color w:val="000000"/>
              </w:rPr>
              <w:t xml:space="preserve"> </w:t>
            </w:r>
            <w:r w:rsidRPr="00691FB0">
              <w:rPr>
                <w:b/>
                <w:bCs/>
                <w:color w:val="000000"/>
              </w:rPr>
              <w:t>4</w:t>
            </w:r>
            <w:r w:rsidRPr="00796DF7">
              <w:rPr>
                <w:color w:val="000000"/>
              </w:rPr>
              <w:t xml:space="preserve"> hours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Heading1"/>
              <w:rPr>
                <w:b w:val="0"/>
                <w:color w:val="000000"/>
                <w:sz w:val="24"/>
              </w:rPr>
            </w:pPr>
            <w:r w:rsidRPr="00796DF7">
              <w:rPr>
                <w:b w:val="0"/>
                <w:color w:val="000000"/>
                <w:sz w:val="24"/>
                <w:lang w:val="en-AU"/>
              </w:rPr>
              <w:t xml:space="preserve">3.  </w:t>
            </w:r>
            <w:r w:rsidRPr="00796DF7">
              <w:rPr>
                <w:b w:val="0"/>
                <w:color w:val="000000"/>
                <w:sz w:val="24"/>
              </w:rPr>
              <w:t xml:space="preserve">Program(s) in which the course is offered. </w:t>
            </w:r>
          </w:p>
          <w:p w:rsidR="00042376" w:rsidRPr="00796DF7" w:rsidRDefault="00042376" w:rsidP="00042376">
            <w:pPr>
              <w:pStyle w:val="Heading1"/>
              <w:rPr>
                <w:b w:val="0"/>
                <w:color w:val="000000"/>
                <w:sz w:val="24"/>
              </w:rPr>
            </w:pPr>
            <w:r w:rsidRPr="00796DF7">
              <w:rPr>
                <w:b w:val="0"/>
                <w:color w:val="000000"/>
                <w:sz w:val="24"/>
              </w:rPr>
              <w:t>(If general elective available in many programs indicate this rather than list programs)</w:t>
            </w:r>
          </w:p>
          <w:p w:rsidR="00042376" w:rsidRPr="00796DF7" w:rsidRDefault="00332BA4" w:rsidP="00042376">
            <w:pPr>
              <w:pStyle w:val="Heading7"/>
              <w:ind w:left="72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Medical Bachelor and Bachelor of Surgery</w:t>
            </w:r>
            <w:r w:rsidR="00BB5EA6" w:rsidRPr="00796DF7">
              <w:rPr>
                <w:b/>
                <w:bCs/>
                <w:color w:val="000000"/>
              </w:rPr>
              <w:t xml:space="preserve">  MBBS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Footer"/>
              <w:tabs>
                <w:tab w:val="clear" w:pos="4153"/>
                <w:tab w:val="clear" w:pos="8306"/>
                <w:tab w:val="left" w:pos="72"/>
              </w:tabs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4.  Name of faculty member responsible for the course</w:t>
            </w:r>
          </w:p>
          <w:p w:rsidR="00042376" w:rsidRPr="00796DF7" w:rsidRDefault="00332BA4" w:rsidP="00042376">
            <w:pPr>
              <w:ind w:left="360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Dr. </w:t>
            </w:r>
            <w:proofErr w:type="spellStart"/>
            <w:r w:rsidRPr="00796DF7">
              <w:rPr>
                <w:b/>
                <w:bCs/>
                <w:color w:val="000000"/>
              </w:rPr>
              <w:t>Waleed</w:t>
            </w:r>
            <w:proofErr w:type="spellEnd"/>
            <w:r w:rsidRPr="00796DF7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796DF7">
              <w:rPr>
                <w:b/>
                <w:bCs/>
                <w:color w:val="000000"/>
              </w:rPr>
              <w:t>Alhomodi</w:t>
            </w:r>
            <w:proofErr w:type="spellEnd"/>
          </w:p>
          <w:p w:rsidR="00332BA4" w:rsidRPr="00796DF7" w:rsidRDefault="00332BA4" w:rsidP="00042376">
            <w:pPr>
              <w:ind w:left="360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Dr. </w:t>
            </w:r>
            <w:proofErr w:type="spellStart"/>
            <w:r w:rsidRPr="00796DF7">
              <w:rPr>
                <w:b/>
                <w:bCs/>
                <w:color w:val="000000"/>
              </w:rPr>
              <w:t>Nahla</w:t>
            </w:r>
            <w:proofErr w:type="spellEnd"/>
            <w:r w:rsidRPr="00796DF7">
              <w:rPr>
                <w:b/>
                <w:bCs/>
                <w:color w:val="000000"/>
              </w:rPr>
              <w:t xml:space="preserve"> </w:t>
            </w:r>
            <w:proofErr w:type="spellStart"/>
            <w:r w:rsidR="007633A1" w:rsidRPr="00796DF7">
              <w:rPr>
                <w:b/>
                <w:bCs/>
                <w:color w:val="000000"/>
              </w:rPr>
              <w:t>Azzam</w:t>
            </w:r>
            <w:proofErr w:type="spellEnd"/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Heading7"/>
              <w:rPr>
                <w:color w:val="000000"/>
                <w:lang w:val="en-US"/>
              </w:rPr>
            </w:pPr>
            <w:r w:rsidRPr="00796DF7">
              <w:rPr>
                <w:color w:val="000000"/>
              </w:rPr>
              <w:t xml:space="preserve">5.  Level/year at which this course is </w:t>
            </w:r>
            <w:r w:rsidR="0072313A" w:rsidRPr="00796DF7">
              <w:rPr>
                <w:color w:val="000000"/>
              </w:rPr>
              <w:t xml:space="preserve">offered </w:t>
            </w:r>
            <w:r w:rsidR="0049335C" w:rsidRPr="004739D3">
              <w:rPr>
                <w:b/>
                <w:bCs/>
                <w:color w:val="000000"/>
                <w:sz w:val="28"/>
              </w:rPr>
              <w:t>Third</w:t>
            </w:r>
            <w:r w:rsidR="0049335C">
              <w:rPr>
                <w:b/>
                <w:bCs/>
                <w:color w:val="000000"/>
              </w:rPr>
              <w:t xml:space="preserve"> Y</w:t>
            </w:r>
            <w:r w:rsidR="0049335C" w:rsidRPr="00796DF7">
              <w:rPr>
                <w:b/>
                <w:bCs/>
                <w:color w:val="000000"/>
              </w:rPr>
              <w:t>ear</w:t>
            </w:r>
          </w:p>
        </w:tc>
      </w:tr>
      <w:tr w:rsidR="00042376" w:rsidRPr="00796DF7">
        <w:tc>
          <w:tcPr>
            <w:tcW w:w="8640" w:type="dxa"/>
          </w:tcPr>
          <w:p w:rsidR="00042376" w:rsidRDefault="00042376" w:rsidP="004739D3">
            <w:pPr>
              <w:rPr>
                <w:color w:val="000000"/>
              </w:rPr>
            </w:pPr>
            <w:r w:rsidRPr="00796DF7">
              <w:rPr>
                <w:color w:val="000000"/>
              </w:rPr>
              <w:t>6.  Pre-requisites for this course (if any)</w:t>
            </w:r>
            <w:r w:rsidR="00332BA4" w:rsidRPr="00796DF7">
              <w:rPr>
                <w:color w:val="000000"/>
              </w:rPr>
              <w:t xml:space="preserve"> </w:t>
            </w:r>
          </w:p>
          <w:p w:rsidR="004739D3" w:rsidRPr="009E70A2" w:rsidRDefault="004739D3" w:rsidP="004739D3">
            <w:pPr>
              <w:rPr>
                <w:b/>
                <w:bCs/>
                <w:color w:val="000000"/>
              </w:rPr>
            </w:pPr>
            <w:r w:rsidRPr="009E70A2">
              <w:rPr>
                <w:b/>
                <w:bCs/>
                <w:color w:val="000000"/>
              </w:rPr>
              <w:t>Students should pass successfully the basic science course conducted in 1</w:t>
            </w:r>
            <w:r w:rsidRPr="009E70A2">
              <w:rPr>
                <w:b/>
                <w:bCs/>
                <w:color w:val="000000"/>
                <w:vertAlign w:val="superscript"/>
              </w:rPr>
              <w:t>st</w:t>
            </w:r>
            <w:r w:rsidRPr="009E70A2">
              <w:rPr>
                <w:b/>
                <w:bCs/>
                <w:color w:val="000000"/>
              </w:rPr>
              <w:t xml:space="preserve"> and 2</w:t>
            </w:r>
            <w:r w:rsidRPr="009E70A2">
              <w:rPr>
                <w:b/>
                <w:bCs/>
                <w:color w:val="000000"/>
                <w:vertAlign w:val="superscript"/>
              </w:rPr>
              <w:t>nd</w:t>
            </w:r>
            <w:r w:rsidRPr="009E70A2">
              <w:rPr>
                <w:b/>
                <w:bCs/>
                <w:color w:val="000000"/>
              </w:rPr>
              <w:t xml:space="preserve"> year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</w:rPr>
            </w:pPr>
            <w:r w:rsidRPr="00796DF7">
              <w:rPr>
                <w:color w:val="000000"/>
              </w:rPr>
              <w:t>7.  Co-requisites for this course (if any)</w:t>
            </w:r>
          </w:p>
          <w:p w:rsidR="00042376" w:rsidRPr="00796DF7" w:rsidRDefault="00BB5EA6" w:rsidP="00042376">
            <w:pPr>
              <w:rPr>
                <w:color w:val="000000"/>
              </w:rPr>
            </w:pPr>
            <w:r w:rsidRPr="00796DF7">
              <w:rPr>
                <w:color w:val="000000"/>
              </w:rPr>
              <w:t xml:space="preserve">     NONE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132BEF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8</w:t>
            </w:r>
            <w:r w:rsidR="00042376" w:rsidRPr="00796DF7">
              <w:rPr>
                <w:color w:val="000000"/>
                <w:lang w:bidi="ar-EG"/>
              </w:rPr>
              <w:t>.  Location if not on main campus</w:t>
            </w:r>
            <w:r w:rsidR="00BB5EA6" w:rsidRPr="00796DF7">
              <w:rPr>
                <w:color w:val="000000"/>
                <w:lang w:bidi="ar-EG"/>
              </w:rPr>
              <w:t xml:space="preserve"> </w:t>
            </w:r>
          </w:p>
          <w:p w:rsidR="00BB5EA6" w:rsidRPr="00BB797A" w:rsidRDefault="00BB5EA6" w:rsidP="00362C24">
            <w:pPr>
              <w:rPr>
                <w:b/>
                <w:bCs/>
                <w:color w:val="000000"/>
                <w:lang w:bidi="ar-EG"/>
              </w:rPr>
            </w:pPr>
            <w:r w:rsidRPr="00BB797A">
              <w:rPr>
                <w:b/>
                <w:bCs/>
                <w:color w:val="000000"/>
                <w:lang w:bidi="ar-EG"/>
              </w:rPr>
              <w:t xml:space="preserve">        </w:t>
            </w:r>
            <w:r w:rsidR="00362C24">
              <w:rPr>
                <w:b/>
                <w:bCs/>
                <w:color w:val="000000"/>
                <w:lang w:bidi="ar-EG"/>
              </w:rPr>
              <w:t>NONE</w:t>
            </w:r>
            <w:r w:rsidRPr="00BB797A">
              <w:rPr>
                <w:b/>
                <w:bCs/>
                <w:color w:val="000000"/>
                <w:lang w:bidi="ar-EG"/>
              </w:rPr>
              <w:t xml:space="preserve"> </w:t>
            </w:r>
          </w:p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</w:p>
        </w:tc>
      </w:tr>
    </w:tbl>
    <w:p w:rsidR="00042376" w:rsidRPr="00796DF7" w:rsidRDefault="00042376" w:rsidP="00042376">
      <w:pPr>
        <w:pStyle w:val="Heading7"/>
        <w:spacing w:after="240"/>
        <w:rPr>
          <w:b/>
          <w:bCs/>
          <w:color w:val="000000"/>
        </w:rPr>
      </w:pPr>
    </w:p>
    <w:p w:rsidR="00042376" w:rsidRPr="00796DF7" w:rsidRDefault="00042376" w:rsidP="00042376">
      <w:pPr>
        <w:pStyle w:val="Heading7"/>
        <w:spacing w:after="240"/>
        <w:rPr>
          <w:b/>
          <w:bCs/>
          <w:color w:val="000000"/>
          <w:lang w:val="en-US"/>
        </w:rPr>
      </w:pPr>
      <w:r w:rsidRPr="00796DF7">
        <w:rPr>
          <w:b/>
          <w:bCs/>
          <w:color w:val="000000"/>
        </w:rPr>
        <w:br w:type="page"/>
      </w:r>
      <w:r w:rsidR="00074F18" w:rsidRPr="00796DF7">
        <w:rPr>
          <w:b/>
          <w:bCs/>
          <w:color w:val="000000"/>
        </w:rPr>
        <w:lastRenderedPageBreak/>
        <w:t xml:space="preserve">B </w:t>
      </w:r>
      <w:r w:rsidRPr="00796DF7">
        <w:rPr>
          <w:b/>
          <w:bCs/>
          <w:color w:val="000000"/>
        </w:rPr>
        <w:t xml:space="preserve">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 w:rsidRPr="00796DF7">
        <w:trPr>
          <w:cantSplit/>
          <w:trHeight w:val="690"/>
        </w:trPr>
        <w:tc>
          <w:tcPr>
            <w:tcW w:w="8640" w:type="dxa"/>
          </w:tcPr>
          <w:p w:rsidR="00042376" w:rsidRPr="00796DF7" w:rsidRDefault="00042376" w:rsidP="00132BEF">
            <w:pPr>
              <w:pStyle w:val="Heading7"/>
              <w:rPr>
                <w:color w:val="000000"/>
              </w:rPr>
            </w:pPr>
            <w:r w:rsidRPr="00796DF7">
              <w:rPr>
                <w:color w:val="000000"/>
              </w:rPr>
              <w:t xml:space="preserve">1.  </w:t>
            </w:r>
            <w:r w:rsidR="00132BEF" w:rsidRPr="00796DF7">
              <w:rPr>
                <w:color w:val="000000"/>
              </w:rPr>
              <w:t>Summary of the main learning outcomes for students enrolled in the course.</w:t>
            </w:r>
          </w:p>
          <w:p w:rsidR="00042376" w:rsidRPr="00796DF7" w:rsidRDefault="00042376" w:rsidP="00ED0FB0">
            <w:pPr>
              <w:ind w:right="72"/>
              <w:jc w:val="both"/>
              <w:rPr>
                <w:color w:val="000000"/>
                <w:lang w:val="en-US"/>
              </w:rPr>
            </w:pPr>
          </w:p>
          <w:p w:rsidR="001347FC" w:rsidRPr="0049335C" w:rsidRDefault="001347FC" w:rsidP="00ED0FB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72"/>
              <w:jc w:val="both"/>
              <w:rPr>
                <w:color w:val="000000"/>
                <w:sz w:val="28"/>
                <w:lang w:val="en-US"/>
              </w:rPr>
            </w:pPr>
            <w:r w:rsidRPr="0049335C">
              <w:rPr>
                <w:color w:val="000000"/>
                <w:sz w:val="28"/>
                <w:lang w:val="en-US"/>
              </w:rPr>
              <w:t>Students should acquire a KNOWLEDGE AND UNDERSTANDING of common diseases related to i</w:t>
            </w:r>
            <w:r w:rsidR="00EF66FC">
              <w:rPr>
                <w:color w:val="000000"/>
                <w:sz w:val="28"/>
                <w:lang w:val="en-US"/>
              </w:rPr>
              <w:t xml:space="preserve">nternal medicine in term of diagnosis , basic investigations and managements </w:t>
            </w:r>
          </w:p>
          <w:p w:rsidR="00251D89" w:rsidRPr="0049335C" w:rsidRDefault="001347FC" w:rsidP="00ED0FB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72"/>
              <w:jc w:val="both"/>
              <w:rPr>
                <w:color w:val="000000"/>
                <w:sz w:val="28"/>
                <w:lang w:val="en-US"/>
              </w:rPr>
            </w:pPr>
            <w:r w:rsidRPr="0049335C">
              <w:rPr>
                <w:color w:val="000000"/>
                <w:sz w:val="28"/>
                <w:lang w:val="en-US"/>
              </w:rPr>
              <w:t>Students should ac</w:t>
            </w:r>
            <w:r w:rsidR="00EF66FC">
              <w:rPr>
                <w:color w:val="000000"/>
                <w:sz w:val="28"/>
                <w:lang w:val="en-US"/>
              </w:rPr>
              <w:t>quire and become proficient in Basic C</w:t>
            </w:r>
            <w:r w:rsidRPr="0049335C">
              <w:rPr>
                <w:color w:val="000000"/>
                <w:sz w:val="28"/>
                <w:lang w:val="en-US"/>
              </w:rPr>
              <w:t>linical SKILLS, such as the ability to obtain a patient’s history, to perform a comprehensive physical and mental status examination, to interpret the findings, and to demonstrate competence in the performance of basic technical procedures.</w:t>
            </w:r>
          </w:p>
          <w:p w:rsidR="001347FC" w:rsidRPr="0049335C" w:rsidRDefault="001347FC" w:rsidP="00ED0FB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right="72"/>
              <w:jc w:val="both"/>
              <w:rPr>
                <w:color w:val="000000"/>
                <w:sz w:val="28"/>
                <w:lang w:val="en-US"/>
              </w:rPr>
            </w:pPr>
            <w:r w:rsidRPr="0049335C">
              <w:rPr>
                <w:color w:val="000000"/>
                <w:sz w:val="28"/>
                <w:lang w:val="en-US"/>
              </w:rPr>
              <w:t>Students should acquire and demonstrate</w:t>
            </w:r>
            <w:r w:rsidR="00251D89" w:rsidRPr="0049335C">
              <w:rPr>
                <w:color w:val="000000"/>
                <w:sz w:val="28"/>
                <w:lang w:val="en-US"/>
              </w:rPr>
              <w:t xml:space="preserve"> </w:t>
            </w:r>
            <w:r w:rsidRPr="0049335C">
              <w:rPr>
                <w:color w:val="000000"/>
                <w:sz w:val="28"/>
                <w:lang w:val="en-US"/>
              </w:rPr>
              <w:t>ATTITUDES that foster patient</w:t>
            </w:r>
            <w:r w:rsidR="00251D89" w:rsidRPr="0049335C">
              <w:rPr>
                <w:color w:val="000000"/>
                <w:sz w:val="28"/>
                <w:lang w:val="en-US"/>
              </w:rPr>
              <w:t xml:space="preserve"> </w:t>
            </w:r>
            <w:r w:rsidRPr="0049335C">
              <w:rPr>
                <w:color w:val="000000"/>
                <w:sz w:val="28"/>
                <w:lang w:val="en-US"/>
              </w:rPr>
              <w:t>centered</w:t>
            </w:r>
            <w:r w:rsidR="00251D89" w:rsidRPr="0049335C">
              <w:rPr>
                <w:color w:val="000000"/>
                <w:sz w:val="28"/>
                <w:lang w:val="en-US"/>
              </w:rPr>
              <w:t xml:space="preserve"> </w:t>
            </w:r>
            <w:r w:rsidRPr="0049335C">
              <w:rPr>
                <w:color w:val="000000"/>
                <w:sz w:val="28"/>
                <w:lang w:val="en-US"/>
              </w:rPr>
              <w:t>care and support the highest</w:t>
            </w:r>
            <w:r w:rsidR="00251D89" w:rsidRPr="0049335C">
              <w:rPr>
                <w:color w:val="000000"/>
                <w:sz w:val="28"/>
                <w:lang w:val="en-US"/>
              </w:rPr>
              <w:t xml:space="preserve"> </w:t>
            </w:r>
            <w:r w:rsidRPr="0049335C">
              <w:rPr>
                <w:color w:val="000000"/>
                <w:sz w:val="28"/>
                <w:lang w:val="en-US"/>
              </w:rPr>
              <w:t>standards of the medical profession.</w:t>
            </w:r>
          </w:p>
          <w:p w:rsidR="00042376" w:rsidRPr="00ED0FB0" w:rsidRDefault="00BB5EA6" w:rsidP="00ED0FB0">
            <w:pPr>
              <w:pStyle w:val="Default"/>
              <w:numPr>
                <w:ilvl w:val="0"/>
                <w:numId w:val="5"/>
              </w:numPr>
              <w:ind w:right="72"/>
              <w:jc w:val="both"/>
              <w:rPr>
                <w:sz w:val="28"/>
              </w:rPr>
            </w:pPr>
            <w:r w:rsidRPr="0049335C">
              <w:rPr>
                <w:sz w:val="28"/>
              </w:rPr>
              <w:t>To communicate ethically with patients and their families</w:t>
            </w:r>
            <w:r w:rsidR="00935357" w:rsidRPr="0049335C">
              <w:rPr>
                <w:sz w:val="28"/>
              </w:rPr>
              <w:t>, to  work in group wit</w:t>
            </w:r>
            <w:r w:rsidR="00ED0FB0">
              <w:rPr>
                <w:sz w:val="28"/>
              </w:rPr>
              <w:t>h</w:t>
            </w:r>
            <w:r w:rsidRPr="0049335C">
              <w:rPr>
                <w:sz w:val="28"/>
              </w:rPr>
              <w:t xml:space="preserve"> colleagues</w:t>
            </w:r>
            <w:r w:rsidR="00935357" w:rsidRPr="0049335C">
              <w:rPr>
                <w:sz w:val="28"/>
              </w:rPr>
              <w:t xml:space="preserve"> ,and  t</w:t>
            </w:r>
            <w:r w:rsidRPr="0049335C">
              <w:rPr>
                <w:sz w:val="28"/>
              </w:rPr>
              <w:t xml:space="preserve">o use different tools of modern communication 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6374C" w:rsidP="00132BEF">
            <w:pPr>
              <w:pStyle w:val="Heading7"/>
              <w:rPr>
                <w:color w:val="000000"/>
              </w:rPr>
            </w:pPr>
            <w:r w:rsidRPr="00796DF7">
              <w:rPr>
                <w:color w:val="000000"/>
              </w:rPr>
              <w:t xml:space="preserve">2.  Briefly describe any </w:t>
            </w:r>
            <w:r w:rsidR="00132BEF" w:rsidRPr="00796DF7">
              <w:rPr>
                <w:color w:val="000000"/>
              </w:rPr>
              <w:t>plans for developing and improving the course</w:t>
            </w:r>
            <w:r w:rsidR="0027268A" w:rsidRPr="00796DF7">
              <w:rPr>
                <w:color w:val="000000"/>
              </w:rPr>
              <w:t xml:space="preserve"> </w:t>
            </w:r>
            <w:r w:rsidRPr="00796DF7">
              <w:rPr>
                <w:color w:val="000000"/>
              </w:rPr>
              <w:t>that are being implemented.  (</w:t>
            </w:r>
            <w:proofErr w:type="spellStart"/>
            <w:r w:rsidRPr="00796DF7">
              <w:rPr>
                <w:color w:val="000000"/>
              </w:rPr>
              <w:t>eg</w:t>
            </w:r>
            <w:proofErr w:type="spellEnd"/>
            <w:r w:rsidRPr="00796DF7">
              <w:rPr>
                <w:color w:val="000000"/>
              </w:rPr>
              <w:t xml:space="preserve"> increased use of IT or web based reference material,  changes in content as a result of new research in the field)</w:t>
            </w:r>
          </w:p>
          <w:p w:rsidR="0006374C" w:rsidRPr="00796DF7" w:rsidRDefault="0006374C" w:rsidP="0006374C">
            <w:pPr>
              <w:rPr>
                <w:color w:val="000000"/>
              </w:rPr>
            </w:pPr>
          </w:p>
          <w:p w:rsidR="00362C24" w:rsidRDefault="00362C24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The course has been divided to subspecialty theme and it was integrated between the medicine and surgery see attached modified version </w:t>
            </w:r>
          </w:p>
          <w:p w:rsidR="00362C24" w:rsidRDefault="00362C24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Introduction of casse based learning CBL</w:t>
            </w:r>
          </w:p>
          <w:p w:rsidR="0006374C" w:rsidRPr="00433AE8" w:rsidRDefault="0039254A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>Introduction for standardized patients</w:t>
            </w:r>
            <w:r w:rsidR="00ED0FB0">
              <w:rPr>
                <w:b/>
                <w:bCs/>
                <w:color w:val="000000"/>
              </w:rPr>
              <w:t xml:space="preserve"> to enhance </w:t>
            </w:r>
            <w:r w:rsidR="00B514D7" w:rsidRPr="00433AE8">
              <w:rPr>
                <w:b/>
                <w:bCs/>
                <w:color w:val="000000"/>
              </w:rPr>
              <w:t>the learning opportunities</w:t>
            </w:r>
          </w:p>
          <w:p w:rsidR="0039254A" w:rsidRPr="00433AE8" w:rsidRDefault="0039254A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 xml:space="preserve">Introduction for manikins in skill lab </w:t>
            </w:r>
          </w:p>
          <w:p w:rsidR="0039254A" w:rsidRPr="00433AE8" w:rsidRDefault="0039254A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 xml:space="preserve">Introduction for simulators to improve the learning opportunities </w:t>
            </w:r>
          </w:p>
          <w:p w:rsidR="0039254A" w:rsidRPr="00433AE8" w:rsidRDefault="0039254A" w:rsidP="00966AF0">
            <w:pPr>
              <w:numPr>
                <w:ilvl w:val="0"/>
                <w:numId w:val="6"/>
              </w:numPr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 xml:space="preserve">Encourage international collaborations and partnerships to improve the education program  </w:t>
            </w:r>
          </w:p>
          <w:p w:rsidR="0006374C" w:rsidRPr="00796DF7" w:rsidRDefault="0006374C" w:rsidP="0006374C">
            <w:pPr>
              <w:rPr>
                <w:color w:val="000000"/>
              </w:rPr>
            </w:pPr>
          </w:p>
        </w:tc>
      </w:tr>
    </w:tbl>
    <w:p w:rsidR="00042376" w:rsidRPr="00796DF7" w:rsidRDefault="00042376" w:rsidP="00ED0FB0">
      <w:pPr>
        <w:pStyle w:val="Heading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96DF7">
        <w:rPr>
          <w:rFonts w:ascii="Times New Roman" w:hAnsi="Times New Roman" w:cs="Times New Roman"/>
          <w:b/>
          <w:bCs/>
          <w:color w:val="000000"/>
          <w:sz w:val="24"/>
          <w:szCs w:val="24"/>
        </w:rPr>
        <w:t>C.  Course Description</w:t>
      </w:r>
      <w:r w:rsidRPr="00796DF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96DF7">
        <w:rPr>
          <w:rFonts w:ascii="Times New Roman" w:hAnsi="Times New Roman" w:cs="Times New Roman"/>
          <w:bCs/>
          <w:color w:val="000000"/>
          <w:sz w:val="24"/>
          <w:szCs w:val="24"/>
        </w:rPr>
        <w:t>(Note: General description in the form to be used for the Bulletin or Handbook should be attached)</w:t>
      </w:r>
    </w:p>
    <w:p w:rsidR="00042376" w:rsidRPr="00796DF7" w:rsidRDefault="00042376" w:rsidP="00042376">
      <w:pPr>
        <w:rPr>
          <w:color w:val="000000"/>
          <w:lang w:bidi="ar-EG"/>
        </w:rPr>
      </w:pPr>
    </w:p>
    <w:tbl>
      <w:tblPr>
        <w:tblW w:w="87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70"/>
        <w:gridCol w:w="1170"/>
        <w:gridCol w:w="990"/>
      </w:tblGrid>
      <w:tr w:rsidR="00042376" w:rsidRPr="00796DF7" w:rsidTr="0015768F">
        <w:tc>
          <w:tcPr>
            <w:tcW w:w="8730" w:type="dxa"/>
            <w:gridSpan w:val="3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 xml:space="preserve">1 Topics to be Covered </w:t>
            </w:r>
          </w:p>
          <w:p w:rsidR="00042376" w:rsidRPr="00796DF7" w:rsidRDefault="00042376" w:rsidP="00042376">
            <w:pPr>
              <w:rPr>
                <w:b/>
                <w:color w:val="000000"/>
                <w:lang w:bidi="ar-EG"/>
              </w:rPr>
            </w:pPr>
          </w:p>
        </w:tc>
      </w:tr>
      <w:tr w:rsidR="00042376" w:rsidRPr="00796DF7" w:rsidTr="0015768F">
        <w:trPr>
          <w:cantSplit/>
        </w:trPr>
        <w:tc>
          <w:tcPr>
            <w:tcW w:w="6570" w:type="dxa"/>
          </w:tcPr>
          <w:p w:rsidR="00042376" w:rsidRPr="00796DF7" w:rsidRDefault="00042376" w:rsidP="00042376">
            <w:pPr>
              <w:jc w:val="center"/>
              <w:rPr>
                <w:color w:val="000000"/>
                <w:lang w:val="fr-FR" w:bidi="ar-EG"/>
              </w:rPr>
            </w:pPr>
            <w:proofErr w:type="spellStart"/>
            <w:r w:rsidRPr="00796DF7">
              <w:rPr>
                <w:color w:val="000000"/>
                <w:lang w:val="fr-FR" w:bidi="ar-EG"/>
              </w:rPr>
              <w:t>Topic</w:t>
            </w:r>
            <w:proofErr w:type="spellEnd"/>
          </w:p>
        </w:tc>
        <w:tc>
          <w:tcPr>
            <w:tcW w:w="1170" w:type="dxa"/>
          </w:tcPr>
          <w:p w:rsidR="00042376" w:rsidRPr="00796DF7" w:rsidRDefault="00042376" w:rsidP="00042376">
            <w:pPr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No of</w:t>
            </w:r>
          </w:p>
          <w:p w:rsidR="00042376" w:rsidRPr="00796DF7" w:rsidRDefault="00042376" w:rsidP="00042376">
            <w:pPr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Weeks</w:t>
            </w:r>
          </w:p>
        </w:tc>
        <w:tc>
          <w:tcPr>
            <w:tcW w:w="990" w:type="dxa"/>
          </w:tcPr>
          <w:p w:rsidR="00042376" w:rsidRPr="00796DF7" w:rsidRDefault="00042376" w:rsidP="00042376">
            <w:pPr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Contact</w:t>
            </w:r>
            <w:r w:rsidR="0015768F">
              <w:rPr>
                <w:color w:val="000000"/>
                <w:lang w:bidi="ar-EG"/>
              </w:rPr>
              <w:t xml:space="preserve"> </w:t>
            </w:r>
            <w:r w:rsidRPr="00796DF7">
              <w:rPr>
                <w:color w:val="000000"/>
                <w:lang w:bidi="ar-EG"/>
              </w:rPr>
              <w:t>hours</w:t>
            </w:r>
          </w:p>
        </w:tc>
      </w:tr>
      <w:tr w:rsidR="00042376" w:rsidRPr="00796DF7" w:rsidTr="0015768F">
        <w:trPr>
          <w:cantSplit/>
        </w:trPr>
        <w:tc>
          <w:tcPr>
            <w:tcW w:w="6570" w:type="dxa"/>
          </w:tcPr>
          <w:p w:rsidR="00042376" w:rsidRPr="00796DF7" w:rsidRDefault="00042376" w:rsidP="00042376">
            <w:pPr>
              <w:spacing w:line="216" w:lineRule="auto"/>
              <w:rPr>
                <w:color w:val="000000"/>
                <w:lang w:bidi="ar-EG"/>
              </w:rPr>
            </w:pPr>
          </w:p>
          <w:p w:rsidR="00042376" w:rsidRPr="00796DF7" w:rsidRDefault="00423229" w:rsidP="00042376">
            <w:pPr>
              <w:spacing w:line="216" w:lineRule="auto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 xml:space="preserve">See topics listed in page 3 </w:t>
            </w:r>
          </w:p>
          <w:p w:rsidR="00042376" w:rsidRPr="00796DF7" w:rsidRDefault="00042376" w:rsidP="00042376">
            <w:pPr>
              <w:spacing w:line="216" w:lineRule="auto"/>
              <w:rPr>
                <w:color w:val="000000"/>
                <w:lang w:bidi="ar-EG"/>
              </w:rPr>
            </w:pPr>
          </w:p>
        </w:tc>
        <w:tc>
          <w:tcPr>
            <w:tcW w:w="1170" w:type="dxa"/>
          </w:tcPr>
          <w:p w:rsidR="00042376" w:rsidRPr="004739D3" w:rsidRDefault="00362C24" w:rsidP="0015768F">
            <w:pPr>
              <w:spacing w:line="216" w:lineRule="auto"/>
              <w:jc w:val="center"/>
              <w:rPr>
                <w:b/>
                <w:bCs/>
                <w:lang w:bidi="ar-EG"/>
              </w:rPr>
            </w:pPr>
            <w:r>
              <w:rPr>
                <w:b/>
                <w:bCs/>
                <w:lang w:bidi="ar-EG"/>
              </w:rPr>
              <w:t>36</w:t>
            </w:r>
            <w:r w:rsidR="004739D3">
              <w:rPr>
                <w:b/>
                <w:bCs/>
                <w:lang w:bidi="ar-EG"/>
              </w:rPr>
              <w:t xml:space="preserve"> weeks</w:t>
            </w:r>
          </w:p>
        </w:tc>
        <w:tc>
          <w:tcPr>
            <w:tcW w:w="990" w:type="dxa"/>
          </w:tcPr>
          <w:p w:rsidR="00042376" w:rsidRPr="00433AE8" w:rsidRDefault="004739D3" w:rsidP="00042376">
            <w:pPr>
              <w:spacing w:line="216" w:lineRule="auto"/>
              <w:jc w:val="center"/>
              <w:rPr>
                <w:b/>
                <w:bCs/>
                <w:color w:val="000000"/>
                <w:lang w:bidi="ar-EG"/>
              </w:rPr>
            </w:pPr>
            <w:r>
              <w:rPr>
                <w:b/>
                <w:bCs/>
                <w:color w:val="000000"/>
                <w:lang w:bidi="ar-EG"/>
              </w:rPr>
              <w:t>90 hours</w:t>
            </w:r>
          </w:p>
        </w:tc>
      </w:tr>
    </w:tbl>
    <w:p w:rsidR="00916304" w:rsidRDefault="00916304" w:rsidP="00BA42EE">
      <w:pPr>
        <w:rPr>
          <w:sz w:val="28"/>
          <w:szCs w:val="28"/>
        </w:rPr>
      </w:pPr>
    </w:p>
    <w:tbl>
      <w:tblPr>
        <w:tblW w:w="9819" w:type="dxa"/>
        <w:tblInd w:w="-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5"/>
        <w:gridCol w:w="1419"/>
        <w:gridCol w:w="8201"/>
        <w:gridCol w:w="34"/>
      </w:tblGrid>
      <w:tr w:rsidR="00DD4877" w:rsidTr="0093525C">
        <w:trPr>
          <w:trHeight w:val="352"/>
        </w:trPr>
        <w:tc>
          <w:tcPr>
            <w:tcW w:w="98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D4877" w:rsidRDefault="00DD4877" w:rsidP="006C4538">
            <w:pPr>
              <w:rPr>
                <w:sz w:val="32"/>
                <w:szCs w:val="32"/>
                <w:lang w:val="en-GB"/>
              </w:rPr>
            </w:pPr>
          </w:p>
          <w:p w:rsidR="00DD4877" w:rsidRDefault="00DD4877" w:rsidP="006C45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LECTURE CONTENTS / OUTLINE</w:t>
            </w:r>
          </w:p>
          <w:p w:rsidR="00433AE8" w:rsidRDefault="00433AE8" w:rsidP="006C453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439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D4877" w:rsidRPr="005576B9" w:rsidRDefault="00DD4877" w:rsidP="0015768F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6B9">
              <w:rPr>
                <w:lang w:bidi="ar-EG"/>
              </w:rPr>
              <w:t xml:space="preserve">   </w:t>
            </w:r>
            <w:r w:rsidR="0015768F">
              <w:rPr>
                <w:rFonts w:ascii="Arial" w:hAnsi="Arial" w:cs="Arial"/>
                <w:b/>
                <w:bCs/>
              </w:rPr>
              <w:t>Contact</w:t>
            </w:r>
            <w:r w:rsidRPr="005576B9">
              <w:rPr>
                <w:rFonts w:ascii="Arial" w:hAnsi="Arial" w:cs="Arial"/>
                <w:b/>
                <w:bCs/>
              </w:rPr>
              <w:t xml:space="preserve"> HOUR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  <w:b/>
                <w:bCs/>
              </w:rPr>
            </w:pPr>
            <w:r w:rsidRPr="005576B9">
              <w:rPr>
                <w:rFonts w:ascii="Arial" w:hAnsi="Arial" w:cs="Arial"/>
                <w:b/>
                <w:bCs/>
              </w:rPr>
              <w:t>TOPIC DESCRIPTIONS</w:t>
            </w:r>
          </w:p>
        </w:tc>
      </w:tr>
      <w:tr w:rsidR="004739D3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315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739D3" w:rsidRDefault="004739D3" w:rsidP="004739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</w:p>
          <w:p w:rsidR="004739D3" w:rsidRDefault="004739D3" w:rsidP="004739D3">
            <w:pPr>
              <w:rPr>
                <w:rFonts w:ascii="Arial" w:hAnsi="Arial" w:cs="Arial"/>
                <w:b/>
                <w:bCs/>
              </w:rPr>
            </w:pPr>
          </w:p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Introduction to the course and exam orientation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315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525C" w:rsidRDefault="0093525C" w:rsidP="006C4538">
            <w:pPr>
              <w:jc w:val="center"/>
              <w:rPr>
                <w:rFonts w:ascii="Arial" w:hAnsi="Arial" w:cs="Arial"/>
              </w:rPr>
            </w:pPr>
          </w:p>
          <w:p w:rsidR="00DD4877" w:rsidRPr="005576B9" w:rsidRDefault="004739D3" w:rsidP="009352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93525C">
              <w:rPr>
                <w:rFonts w:ascii="Arial" w:hAnsi="Arial" w:cs="Arial"/>
              </w:rPr>
              <w:t xml:space="preserve">-hours </w:t>
            </w:r>
            <w:r w:rsidR="00DD4877"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</w:p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</w:p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</w:p>
          <w:p w:rsidR="004739D3" w:rsidRDefault="004739D3" w:rsidP="006C4538">
            <w:pPr>
              <w:rPr>
                <w:rFonts w:ascii="Arial" w:hAnsi="Arial" w:cs="Arial"/>
                <w:b/>
                <w:bCs/>
              </w:rPr>
            </w:pPr>
          </w:p>
          <w:p w:rsidR="00DD4877" w:rsidRPr="005576B9" w:rsidRDefault="0093525C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Disease of Cardiovascular system:</w:t>
            </w:r>
          </w:p>
        </w:tc>
      </w:tr>
      <w:tr w:rsidR="00DD4877" w:rsidRPr="005576B9" w:rsidTr="00433AE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3492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525C" w:rsidRPr="00E00393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E00393">
              <w:rPr>
                <w:sz w:val="28"/>
                <w:szCs w:val="28"/>
              </w:rPr>
              <w:t>Acute Coronary Syndromes</w:t>
            </w:r>
          </w:p>
          <w:p w:rsidR="0093525C" w:rsidRPr="00E00393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E00393">
              <w:rPr>
                <w:sz w:val="28"/>
                <w:szCs w:val="28"/>
              </w:rPr>
              <w:t xml:space="preserve">Heart Failure – </w:t>
            </w:r>
            <w:proofErr w:type="spellStart"/>
            <w:r w:rsidRPr="00E00393">
              <w:rPr>
                <w:sz w:val="28"/>
                <w:szCs w:val="28"/>
              </w:rPr>
              <w:t>Etiology</w:t>
            </w:r>
            <w:proofErr w:type="spellEnd"/>
            <w:r w:rsidRPr="00E00393">
              <w:rPr>
                <w:sz w:val="28"/>
                <w:szCs w:val="28"/>
              </w:rPr>
              <w:t xml:space="preserve"> and Diagnosis</w:t>
            </w:r>
          </w:p>
          <w:p w:rsidR="0093525C" w:rsidRPr="00E00393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E00393">
              <w:rPr>
                <w:sz w:val="28"/>
                <w:szCs w:val="28"/>
              </w:rPr>
              <w:t>Heart Failure – Prognosis and Management</w:t>
            </w:r>
          </w:p>
          <w:p w:rsidR="0093525C" w:rsidRPr="00433AE8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433AE8">
              <w:t>Rheumatic Heart Diseases</w:t>
            </w:r>
          </w:p>
          <w:p w:rsidR="0093525C" w:rsidRPr="00433AE8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433AE8">
              <w:t xml:space="preserve">Rheumatic Heart Diseases and Infective </w:t>
            </w:r>
            <w:proofErr w:type="spellStart"/>
            <w:r w:rsidRPr="00433AE8">
              <w:t>Endocarditis</w:t>
            </w:r>
            <w:proofErr w:type="spellEnd"/>
          </w:p>
          <w:p w:rsidR="0093525C" w:rsidRPr="00433AE8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Arrhythmia</w:t>
            </w:r>
          </w:p>
          <w:p w:rsidR="0093525C" w:rsidRPr="00E00393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E00393">
              <w:rPr>
                <w:sz w:val="28"/>
                <w:szCs w:val="28"/>
              </w:rPr>
              <w:t>Approach</w:t>
            </w:r>
            <w:r>
              <w:rPr>
                <w:sz w:val="28"/>
                <w:szCs w:val="28"/>
              </w:rPr>
              <w:t xml:space="preserve"> to</w:t>
            </w:r>
            <w:r w:rsidRPr="00E00393">
              <w:rPr>
                <w:sz w:val="28"/>
                <w:szCs w:val="28"/>
              </w:rPr>
              <w:t xml:space="preserve"> Chest Pain</w:t>
            </w:r>
          </w:p>
          <w:p w:rsidR="0093525C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E00393">
              <w:rPr>
                <w:sz w:val="28"/>
                <w:szCs w:val="28"/>
              </w:rPr>
              <w:t>Approach to patient with Heart Failure</w:t>
            </w:r>
          </w:p>
          <w:p w:rsidR="00DD4877" w:rsidRPr="005576B9" w:rsidRDefault="00DD4877" w:rsidP="0015768F">
            <w:pPr>
              <w:rPr>
                <w:rFonts w:ascii="Arial" w:hAnsi="Arial" w:cs="Arial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40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  <w:r w:rsidR="004739D3">
              <w:rPr>
                <w:rFonts w:ascii="Arial" w:hAnsi="Arial" w:cs="Arial"/>
              </w:rPr>
              <w:t>10</w:t>
            </w:r>
            <w:r w:rsidR="0093525C">
              <w:rPr>
                <w:rFonts w:ascii="Arial" w:hAnsi="Arial" w:cs="Arial"/>
              </w:rPr>
              <w:t>- hours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433AE8">
            <w:pPr>
              <w:rPr>
                <w:rFonts w:ascii="Arial" w:hAnsi="Arial" w:cs="Arial"/>
                <w:b/>
                <w:bCs/>
              </w:rPr>
            </w:pPr>
            <w:r w:rsidRPr="005576B9">
              <w:rPr>
                <w:rFonts w:ascii="Arial" w:hAnsi="Arial" w:cs="Arial"/>
                <w:b/>
                <w:bCs/>
              </w:rPr>
              <w:t xml:space="preserve">Diseases of </w:t>
            </w:r>
            <w:r w:rsidR="0093525C">
              <w:rPr>
                <w:rFonts w:ascii="Arial" w:hAnsi="Arial" w:cs="Arial"/>
                <w:b/>
                <w:bCs/>
              </w:rPr>
              <w:t xml:space="preserve">Pulmonary system: 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25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Cough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proofErr w:type="spellStart"/>
            <w:r w:rsidRPr="005831D2">
              <w:rPr>
                <w:sz w:val="28"/>
                <w:szCs w:val="28"/>
              </w:rPr>
              <w:t>Dyspnea</w:t>
            </w:r>
            <w:proofErr w:type="spellEnd"/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Bronchial Asthma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C.O.P.D.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Approach to Pleural Effusion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DVT / Pulmonary Embolism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 xml:space="preserve">Investigation of Lung Disease </w:t>
            </w:r>
          </w:p>
          <w:p w:rsidR="0093525C" w:rsidRPr="005831D2" w:rsidRDefault="0093525C" w:rsidP="00433AE8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Shock</w:t>
            </w:r>
          </w:p>
          <w:p w:rsidR="00DD4877" w:rsidRPr="00563A80" w:rsidRDefault="0093525C" w:rsidP="00563A80">
            <w:pPr>
              <w:numPr>
                <w:ilvl w:val="0"/>
                <w:numId w:val="38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Respiratory Failure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4739D3" w:rsidP="006C4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93525C">
              <w:rPr>
                <w:rFonts w:ascii="Arial" w:hAnsi="Arial" w:cs="Arial"/>
              </w:rPr>
              <w:t xml:space="preserve">- hours </w:t>
            </w:r>
            <w:r w:rsidR="00DD4877"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93525C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Disease of </w:t>
            </w:r>
            <w:proofErr w:type="spellStart"/>
            <w:r>
              <w:rPr>
                <w:rFonts w:ascii="Arial" w:hAnsi="Arial" w:cs="Arial"/>
                <w:b/>
                <w:bCs/>
              </w:rPr>
              <w:t>Gastroentology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System: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Approach to Chronic </w:t>
            </w:r>
            <w:proofErr w:type="spellStart"/>
            <w:r w:rsidRPr="005831D2">
              <w:rPr>
                <w:sz w:val="28"/>
                <w:szCs w:val="28"/>
              </w:rPr>
              <w:t>Diarrhea</w:t>
            </w:r>
            <w:proofErr w:type="spellEnd"/>
          </w:p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Liver Cirrhosis and Complication</w:t>
            </w:r>
          </w:p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lastRenderedPageBreak/>
              <w:t>Inflammatory Bowel Disease</w:t>
            </w:r>
          </w:p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Acute Viral Hepatitis</w:t>
            </w:r>
          </w:p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Approach to </w:t>
            </w:r>
            <w:proofErr w:type="spellStart"/>
            <w:r w:rsidRPr="005831D2">
              <w:rPr>
                <w:sz w:val="28"/>
                <w:szCs w:val="28"/>
              </w:rPr>
              <w:t>Dysphagia</w:t>
            </w:r>
            <w:proofErr w:type="spellEnd"/>
          </w:p>
          <w:p w:rsidR="0093525C" w:rsidRPr="005831D2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Approach Abdominal Pain </w:t>
            </w:r>
          </w:p>
          <w:p w:rsidR="0093525C" w:rsidRPr="00433AE8" w:rsidRDefault="0093525C" w:rsidP="00433AE8">
            <w:pPr>
              <w:numPr>
                <w:ilvl w:val="0"/>
                <w:numId w:val="39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Gastrointestinal Bleeding</w:t>
            </w:r>
            <w:r>
              <w:rPr>
                <w:sz w:val="28"/>
                <w:szCs w:val="28"/>
              </w:rPr>
              <w:tab/>
            </w:r>
            <w:r w:rsidRPr="00433AE8">
              <w:rPr>
                <w:sz w:val="28"/>
                <w:szCs w:val="28"/>
              </w:rPr>
              <w:tab/>
              <w:t xml:space="preserve"> </w:t>
            </w:r>
          </w:p>
          <w:p w:rsidR="00DD4877" w:rsidRPr="005576B9" w:rsidRDefault="00DD4877" w:rsidP="006C4538">
            <w:pPr>
              <w:ind w:left="738" w:hanging="738"/>
              <w:jc w:val="both"/>
              <w:rPr>
                <w:rFonts w:ascii="Arial" w:hAnsi="Arial" w:cs="Arial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70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rPr>
                <w:rFonts w:ascii="Arial" w:hAnsi="Arial" w:cs="Arial"/>
                <w:b/>
                <w:bCs/>
              </w:rPr>
            </w:pPr>
          </w:p>
          <w:p w:rsidR="00DD4877" w:rsidRPr="005576B9" w:rsidRDefault="0093525C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Infectious disease System: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9"/>
        </w:trPr>
        <w:tc>
          <w:tcPr>
            <w:tcW w:w="1419" w:type="dxa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4739D3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1</w:t>
            </w:r>
            <w:r w:rsidR="004739D3">
              <w:rPr>
                <w:rFonts w:ascii="Arial" w:hAnsi="Arial" w:cs="Arial"/>
              </w:rPr>
              <w:t>2</w:t>
            </w:r>
            <w:r w:rsidRPr="005576B9">
              <w:rPr>
                <w:rFonts w:ascii="Arial" w:hAnsi="Arial" w:cs="Arial"/>
              </w:rPr>
              <w:t>-hour</w:t>
            </w:r>
          </w:p>
        </w:tc>
        <w:tc>
          <w:tcPr>
            <w:tcW w:w="8201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Tuberculosis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Approach to Febrile Patients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HIV/AIDS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Approach to Acute Diarrheal Disease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Common Viral Infection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 xml:space="preserve">Common Endemic Infection in </w:t>
            </w:r>
            <w:smartTag w:uri="urn:schemas-microsoft-com:office:smarttags" w:element="country-region">
              <w:smartTag w:uri="urn:schemas-microsoft-com:office:smarttags" w:element="place">
                <w:r w:rsidRPr="00433AE8">
                  <w:rPr>
                    <w:sz w:val="28"/>
                    <w:szCs w:val="28"/>
                  </w:rPr>
                  <w:t>Saudi Arabia</w:t>
                </w:r>
              </w:smartTag>
            </w:smartTag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Health Care associated Infections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>Use of Antibiotics</w:t>
            </w:r>
          </w:p>
          <w:p w:rsidR="0093525C" w:rsidRPr="00433AE8" w:rsidRDefault="0093525C" w:rsidP="00433AE8">
            <w:pPr>
              <w:numPr>
                <w:ilvl w:val="0"/>
                <w:numId w:val="40"/>
              </w:numPr>
              <w:rPr>
                <w:sz w:val="28"/>
                <w:szCs w:val="28"/>
                <w:rtl/>
              </w:rPr>
            </w:pPr>
            <w:r w:rsidRPr="00433AE8">
              <w:rPr>
                <w:sz w:val="28"/>
                <w:szCs w:val="28"/>
              </w:rPr>
              <w:t xml:space="preserve">Infection in the </w:t>
            </w:r>
            <w:proofErr w:type="spellStart"/>
            <w:r w:rsidRPr="00433AE8">
              <w:rPr>
                <w:sz w:val="28"/>
                <w:szCs w:val="28"/>
              </w:rPr>
              <w:t>Immunocompromised</w:t>
            </w:r>
            <w:proofErr w:type="spellEnd"/>
            <w:r w:rsidRPr="00433AE8">
              <w:rPr>
                <w:sz w:val="28"/>
                <w:szCs w:val="28"/>
              </w:rPr>
              <w:t xml:space="preserve"> Host</w:t>
            </w:r>
          </w:p>
          <w:p w:rsidR="00DD4877" w:rsidRPr="00563A80" w:rsidRDefault="0093525C" w:rsidP="00563A80">
            <w:pPr>
              <w:numPr>
                <w:ilvl w:val="0"/>
                <w:numId w:val="40"/>
              </w:numPr>
              <w:rPr>
                <w:sz w:val="28"/>
                <w:szCs w:val="28"/>
              </w:rPr>
            </w:pPr>
            <w:r w:rsidRPr="00433AE8">
              <w:t>Malaria and Travel  medicine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9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D4877" w:rsidRPr="005576B9" w:rsidRDefault="00DD4877" w:rsidP="0093525C">
            <w:pPr>
              <w:rPr>
                <w:rFonts w:ascii="Arial" w:hAnsi="Arial" w:cs="Arial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4739D3" w:rsidP="006C4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="00FB0A11">
              <w:rPr>
                <w:rFonts w:ascii="Arial" w:hAnsi="Arial" w:cs="Arial"/>
              </w:rPr>
              <w:t xml:space="preserve">-hours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FB0A11" w:rsidP="00FB0A1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Endocrine disease :</w:t>
            </w:r>
            <w:r w:rsidR="00DD4877" w:rsidRPr="005576B9">
              <w:rPr>
                <w:rFonts w:ascii="Arial" w:hAnsi="Arial" w:cs="Arial"/>
                <w:b/>
                <w:bCs/>
              </w:rPr>
              <w:t xml:space="preserve">   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8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DM (types, diagnosis, </w:t>
            </w:r>
            <w:proofErr w:type="spellStart"/>
            <w:r w:rsidRPr="005831D2">
              <w:rPr>
                <w:sz w:val="28"/>
                <w:szCs w:val="28"/>
              </w:rPr>
              <w:t>etiology</w:t>
            </w:r>
            <w:proofErr w:type="spellEnd"/>
            <w:r w:rsidRPr="005831D2">
              <w:rPr>
                <w:sz w:val="28"/>
                <w:szCs w:val="28"/>
              </w:rPr>
              <w:t>)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DM (chronic complications.. Nephropathy, </w:t>
            </w:r>
            <w:proofErr w:type="spellStart"/>
            <w:r w:rsidRPr="005831D2">
              <w:rPr>
                <w:sz w:val="28"/>
                <w:szCs w:val="28"/>
              </w:rPr>
              <w:t>Vasculopathy</w:t>
            </w:r>
            <w:proofErr w:type="spellEnd"/>
            <w:r w:rsidRPr="005831D2">
              <w:rPr>
                <w:sz w:val="28"/>
                <w:szCs w:val="28"/>
              </w:rPr>
              <w:t>…etc )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 xml:space="preserve">DM (Acute complications DKA, </w:t>
            </w:r>
            <w:proofErr w:type="spellStart"/>
            <w:r w:rsidRPr="005831D2">
              <w:rPr>
                <w:sz w:val="28"/>
                <w:szCs w:val="28"/>
              </w:rPr>
              <w:t>hyperosmolar</w:t>
            </w:r>
            <w:proofErr w:type="spellEnd"/>
            <w:r w:rsidRPr="005831D2">
              <w:rPr>
                <w:sz w:val="28"/>
                <w:szCs w:val="28"/>
              </w:rPr>
              <w:t xml:space="preserve">, and </w:t>
            </w:r>
            <w:proofErr w:type="spellStart"/>
            <w:r w:rsidRPr="005831D2">
              <w:rPr>
                <w:sz w:val="28"/>
                <w:szCs w:val="28"/>
              </w:rPr>
              <w:t>hypoglycemia</w:t>
            </w:r>
            <w:proofErr w:type="spellEnd"/>
            <w:r w:rsidRPr="005831D2">
              <w:rPr>
                <w:sz w:val="28"/>
                <w:szCs w:val="28"/>
              </w:rPr>
              <w:t>)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Metabolic Bone Disease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Obesity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Pituitary Disorders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Adrenal Disorders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Thyroids Disorders</w:t>
            </w:r>
          </w:p>
          <w:p w:rsidR="00FB0A11" w:rsidRPr="005831D2" w:rsidRDefault="00FB0A11" w:rsidP="00433AE8">
            <w:pPr>
              <w:numPr>
                <w:ilvl w:val="0"/>
                <w:numId w:val="41"/>
              </w:numPr>
              <w:rPr>
                <w:sz w:val="28"/>
                <w:szCs w:val="28"/>
                <w:rtl/>
              </w:rPr>
            </w:pPr>
            <w:proofErr w:type="spellStart"/>
            <w:r w:rsidRPr="005831D2">
              <w:rPr>
                <w:sz w:val="28"/>
                <w:szCs w:val="28"/>
              </w:rPr>
              <w:t>Hyperlipidemia</w:t>
            </w:r>
            <w:proofErr w:type="spellEnd"/>
          </w:p>
          <w:p w:rsidR="00433AE8" w:rsidRPr="004739D3" w:rsidRDefault="00FB0A11" w:rsidP="004739D3">
            <w:pPr>
              <w:numPr>
                <w:ilvl w:val="0"/>
                <w:numId w:val="41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 xml:space="preserve">DM </w:t>
            </w:r>
            <w:r w:rsidR="004739D3">
              <w:rPr>
                <w:sz w:val="28"/>
                <w:szCs w:val="28"/>
              </w:rPr>
              <w:t xml:space="preserve"> (Approach to Diabetic Patients</w:t>
            </w:r>
          </w:p>
          <w:p w:rsidR="00433AE8" w:rsidRPr="005576B9" w:rsidRDefault="00433AE8" w:rsidP="00FB0A11">
            <w:pPr>
              <w:ind w:left="648" w:hanging="648"/>
              <w:rPr>
                <w:rFonts w:ascii="Arial" w:hAnsi="Arial" w:cs="Arial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85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0A11" w:rsidRPr="00FB0A11" w:rsidRDefault="00FB0A11" w:rsidP="00FB0A11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Oncology /Haematology </w:t>
            </w:r>
            <w:r>
              <w:rPr>
                <w:b/>
                <w:bCs/>
                <w:sz w:val="32"/>
                <w:szCs w:val="32"/>
              </w:rPr>
              <w:t xml:space="preserve"> disorders </w:t>
            </w:r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r w:rsidRPr="0084147A">
              <w:rPr>
                <w:sz w:val="28"/>
                <w:szCs w:val="28"/>
              </w:rPr>
              <w:t>Bleeding Disorders</w:t>
            </w:r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proofErr w:type="spellStart"/>
            <w:r w:rsidRPr="0084147A">
              <w:rPr>
                <w:sz w:val="28"/>
                <w:szCs w:val="28"/>
              </w:rPr>
              <w:t>Anemia</w:t>
            </w:r>
            <w:proofErr w:type="spellEnd"/>
            <w:ins w:id="0" w:author="demo1" w:date="2008-08-20T09:11:00Z">
              <w:r w:rsidRPr="0084147A">
                <w:rPr>
                  <w:sz w:val="28"/>
                  <w:szCs w:val="28"/>
                </w:rPr>
                <w:t xml:space="preserve"> </w:t>
              </w:r>
            </w:ins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proofErr w:type="spellStart"/>
            <w:r w:rsidRPr="0084147A">
              <w:rPr>
                <w:sz w:val="28"/>
                <w:szCs w:val="28"/>
              </w:rPr>
              <w:t>Leukemia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84147A">
              <w:rPr>
                <w:sz w:val="28"/>
                <w:szCs w:val="28"/>
              </w:rPr>
              <w:t>(Acute and Chronic)</w:t>
            </w:r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r w:rsidRPr="0084147A">
              <w:rPr>
                <w:sz w:val="28"/>
                <w:szCs w:val="28"/>
              </w:rPr>
              <w:t xml:space="preserve">Approach to </w:t>
            </w:r>
            <w:proofErr w:type="spellStart"/>
            <w:r w:rsidRPr="0084147A">
              <w:rPr>
                <w:sz w:val="28"/>
                <w:szCs w:val="28"/>
              </w:rPr>
              <w:t>Anemia</w:t>
            </w:r>
            <w:proofErr w:type="spellEnd"/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</w:rPr>
            </w:pPr>
            <w:proofErr w:type="spellStart"/>
            <w:r w:rsidRPr="0084147A">
              <w:rPr>
                <w:sz w:val="28"/>
                <w:szCs w:val="28"/>
              </w:rPr>
              <w:lastRenderedPageBreak/>
              <w:t>Hypercoagulable</w:t>
            </w:r>
            <w:proofErr w:type="spellEnd"/>
            <w:r w:rsidRPr="0084147A">
              <w:rPr>
                <w:sz w:val="28"/>
                <w:szCs w:val="28"/>
              </w:rPr>
              <w:t xml:space="preserve"> states</w:t>
            </w:r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r w:rsidRPr="0084147A">
              <w:rPr>
                <w:sz w:val="28"/>
                <w:szCs w:val="28"/>
              </w:rPr>
              <w:t xml:space="preserve">Common Solid </w:t>
            </w:r>
            <w:proofErr w:type="spellStart"/>
            <w:r w:rsidRPr="0084147A">
              <w:rPr>
                <w:sz w:val="28"/>
                <w:szCs w:val="28"/>
              </w:rPr>
              <w:t>Tumor</w:t>
            </w:r>
            <w:proofErr w:type="spellEnd"/>
          </w:p>
          <w:p w:rsidR="00FB0A11" w:rsidRPr="0084147A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  <w:rtl/>
              </w:rPr>
            </w:pPr>
            <w:r w:rsidRPr="0084147A">
              <w:rPr>
                <w:sz w:val="28"/>
                <w:szCs w:val="28"/>
              </w:rPr>
              <w:t>Lymphoma</w:t>
            </w:r>
          </w:p>
          <w:p w:rsidR="00DD4877" w:rsidRPr="00FB0A11" w:rsidRDefault="00FB0A11" w:rsidP="00433AE8">
            <w:pPr>
              <w:numPr>
                <w:ilvl w:val="1"/>
                <w:numId w:val="42"/>
              </w:numPr>
              <w:rPr>
                <w:sz w:val="28"/>
                <w:szCs w:val="28"/>
              </w:rPr>
            </w:pPr>
            <w:r w:rsidRPr="0084147A">
              <w:rPr>
                <w:sz w:val="28"/>
                <w:szCs w:val="28"/>
              </w:rPr>
              <w:t>Introduction to cancer diagnosis and treatment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70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4739D3" w:rsidP="006C4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</w:t>
            </w:r>
            <w:r w:rsidR="00FB0A11">
              <w:rPr>
                <w:rFonts w:ascii="Arial" w:hAnsi="Arial" w:cs="Arial"/>
              </w:rPr>
              <w:t xml:space="preserve">-hours </w:t>
            </w:r>
            <w:r w:rsidR="00DD4877"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DD4877" w:rsidRPr="005576B9" w:rsidRDefault="00DD4877" w:rsidP="006C4538">
            <w:pPr>
              <w:ind w:left="648" w:hanging="648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 xml:space="preserve">     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300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rPr>
                <w:rFonts w:ascii="Arial" w:hAnsi="Arial" w:cs="Arial"/>
                <w:b/>
                <w:bCs/>
              </w:rPr>
            </w:pPr>
          </w:p>
          <w:p w:rsidR="00DD4877" w:rsidRPr="005576B9" w:rsidRDefault="00FB0A11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Nephrology disorders :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  <w:r w:rsidR="004739D3">
              <w:rPr>
                <w:rFonts w:ascii="Arial" w:hAnsi="Arial" w:cs="Arial"/>
              </w:rPr>
              <w:t>10</w:t>
            </w:r>
            <w:r w:rsidR="00FB0A11">
              <w:rPr>
                <w:rFonts w:ascii="Arial" w:hAnsi="Arial" w:cs="Arial"/>
              </w:rPr>
              <w:t>-hours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0A11" w:rsidRPr="005831D2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Hypertension</w:t>
            </w:r>
          </w:p>
          <w:p w:rsidR="00FB0A11" w:rsidRPr="005831D2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Approach to Acute Kidney Injury</w:t>
            </w:r>
          </w:p>
          <w:p w:rsidR="00FB0A11" w:rsidRPr="005831D2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Chronic Kidney Disease</w:t>
            </w:r>
          </w:p>
          <w:p w:rsidR="00FB0A11" w:rsidRPr="005831D2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UTI</w:t>
            </w:r>
          </w:p>
          <w:p w:rsidR="00FB0A11" w:rsidRPr="005831D2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Acid Base Disorder</w:t>
            </w:r>
          </w:p>
          <w:p w:rsidR="00FB0A11" w:rsidRDefault="00FB0A11" w:rsidP="00433AE8">
            <w:pPr>
              <w:numPr>
                <w:ilvl w:val="1"/>
                <w:numId w:val="43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 xml:space="preserve">Approach to </w:t>
            </w:r>
            <w:proofErr w:type="spellStart"/>
            <w:r w:rsidRPr="005831D2">
              <w:rPr>
                <w:sz w:val="28"/>
                <w:szCs w:val="28"/>
              </w:rPr>
              <w:t>Hematuria</w:t>
            </w:r>
            <w:proofErr w:type="spellEnd"/>
            <w:r w:rsidRPr="005831D2">
              <w:rPr>
                <w:sz w:val="28"/>
                <w:szCs w:val="28"/>
              </w:rPr>
              <w:t xml:space="preserve"> and </w:t>
            </w:r>
            <w:proofErr w:type="spellStart"/>
            <w:r w:rsidRPr="005831D2">
              <w:rPr>
                <w:sz w:val="28"/>
                <w:szCs w:val="28"/>
              </w:rPr>
              <w:t>Protenuria</w:t>
            </w:r>
            <w:proofErr w:type="spellEnd"/>
          </w:p>
          <w:p w:rsidR="00DD4877" w:rsidRPr="00714A32" w:rsidRDefault="00DD4877" w:rsidP="00FB0A11">
            <w:pPr>
              <w:pStyle w:val="ListParagraph"/>
              <w:rPr>
                <w:rFonts w:ascii="Arial" w:hAnsi="Arial" w:cs="Arial"/>
              </w:rPr>
            </w:pP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DD4877" w:rsidRPr="005576B9" w:rsidRDefault="00DD4877" w:rsidP="006C4538">
            <w:pPr>
              <w:rPr>
                <w:rFonts w:ascii="Arial" w:hAnsi="Arial" w:cs="Arial"/>
                <w:b/>
                <w:bCs/>
              </w:rPr>
            </w:pPr>
            <w:r w:rsidRPr="005576B9">
              <w:rPr>
                <w:rFonts w:ascii="Arial" w:hAnsi="Arial" w:cs="Arial"/>
                <w:b/>
                <w:bCs/>
              </w:rPr>
              <w:t xml:space="preserve">Diseases of </w:t>
            </w:r>
            <w:r w:rsidR="00FB0A11">
              <w:rPr>
                <w:rFonts w:ascii="Arial" w:hAnsi="Arial" w:cs="Arial"/>
                <w:b/>
                <w:bCs/>
              </w:rPr>
              <w:t xml:space="preserve">CNS </w:t>
            </w:r>
          </w:p>
        </w:tc>
      </w:tr>
      <w:tr w:rsidR="00DD4877" w:rsidRPr="005576B9" w:rsidTr="006C4538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4739D3" w:rsidP="006C4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 </w:t>
            </w:r>
            <w:r w:rsidR="00FB0A11">
              <w:rPr>
                <w:rFonts w:ascii="Arial" w:hAnsi="Arial" w:cs="Arial"/>
              </w:rPr>
              <w:t xml:space="preserve">-hours </w:t>
            </w:r>
            <w:r w:rsidR="00DD4877"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Approach to Localization in Clinical Neurology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Physical Examination of Nervous System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Approach to patients with Weakness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Muscle Disease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Seizure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proofErr w:type="spellStart"/>
            <w:r w:rsidRPr="005831D2">
              <w:rPr>
                <w:sz w:val="28"/>
                <w:szCs w:val="28"/>
              </w:rPr>
              <w:t>Cerebrovascular</w:t>
            </w:r>
            <w:proofErr w:type="spellEnd"/>
            <w:r w:rsidRPr="005831D2">
              <w:rPr>
                <w:sz w:val="28"/>
                <w:szCs w:val="28"/>
              </w:rPr>
              <w:t xml:space="preserve"> Disease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Peripheral Neuropathies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CNS Infections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Approach to Headache</w:t>
            </w:r>
          </w:p>
          <w:p w:rsidR="00FB0A11" w:rsidRPr="005831D2" w:rsidRDefault="00FB0A11" w:rsidP="00433AE8">
            <w:pPr>
              <w:numPr>
                <w:ilvl w:val="0"/>
                <w:numId w:val="44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 xml:space="preserve">Altered Mental Status </w:t>
            </w:r>
          </w:p>
          <w:p w:rsidR="00DD4877" w:rsidRPr="005576B9" w:rsidRDefault="00DD4877" w:rsidP="006C4538">
            <w:pPr>
              <w:ind w:left="648" w:hanging="648"/>
              <w:rPr>
                <w:rFonts w:ascii="Arial" w:hAnsi="Arial" w:cs="Arial"/>
              </w:rPr>
            </w:pPr>
          </w:p>
        </w:tc>
      </w:tr>
      <w:tr w:rsidR="00DD4877" w:rsidRPr="005576B9" w:rsidTr="00563A8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DD4877" w:rsidP="006C4538">
            <w:pPr>
              <w:jc w:val="center"/>
              <w:rPr>
                <w:rFonts w:ascii="Arial" w:hAnsi="Arial" w:cs="Arial"/>
              </w:rPr>
            </w:pPr>
            <w:r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single" w:sz="12" w:space="0" w:color="auto"/>
              <w:left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FB0A11" w:rsidP="006C453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Rheumatology disorders :</w:t>
            </w:r>
          </w:p>
        </w:tc>
      </w:tr>
      <w:tr w:rsidR="00DD4877" w:rsidRPr="005576B9" w:rsidTr="00563A80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165" w:type="dxa"/>
          <w:wAfter w:w="34" w:type="dxa"/>
          <w:trHeight w:val="25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DD4877" w:rsidRPr="005576B9" w:rsidRDefault="004739D3" w:rsidP="006C45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FB0A11">
              <w:rPr>
                <w:rFonts w:ascii="Arial" w:hAnsi="Arial" w:cs="Arial"/>
              </w:rPr>
              <w:t>-hours</w:t>
            </w:r>
            <w:r w:rsidR="00DD4877" w:rsidRPr="005576B9">
              <w:rPr>
                <w:rFonts w:ascii="Arial" w:hAnsi="Arial" w:cs="Arial"/>
              </w:rPr>
              <w:t> </w:t>
            </w:r>
          </w:p>
        </w:tc>
        <w:tc>
          <w:tcPr>
            <w:tcW w:w="82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FB0A11" w:rsidRPr="005831D2" w:rsidRDefault="00FB0A11" w:rsidP="00433AE8">
            <w:pPr>
              <w:numPr>
                <w:ilvl w:val="0"/>
                <w:numId w:val="45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SLE and Scleroderma</w:t>
            </w:r>
          </w:p>
          <w:p w:rsidR="00FB0A11" w:rsidRPr="005831D2" w:rsidRDefault="00FB0A11" w:rsidP="00433AE8">
            <w:pPr>
              <w:numPr>
                <w:ilvl w:val="0"/>
                <w:numId w:val="45"/>
              </w:numPr>
              <w:rPr>
                <w:sz w:val="28"/>
                <w:szCs w:val="28"/>
                <w:rtl/>
              </w:rPr>
            </w:pPr>
            <w:r w:rsidRPr="005831D2">
              <w:rPr>
                <w:sz w:val="28"/>
                <w:szCs w:val="28"/>
              </w:rPr>
              <w:t>Rheumatoid Arthritis &amp; OA</w:t>
            </w:r>
          </w:p>
          <w:p w:rsidR="004739D3" w:rsidRDefault="00FB0A11" w:rsidP="00433AE8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>A</w:t>
            </w:r>
            <w:r w:rsidR="004739D3">
              <w:rPr>
                <w:sz w:val="28"/>
                <w:szCs w:val="28"/>
              </w:rPr>
              <w:t>pproach to Chronic Arthritis</w:t>
            </w:r>
          </w:p>
          <w:p w:rsidR="00FB0A11" w:rsidRPr="005831D2" w:rsidRDefault="00FB0A11" w:rsidP="00433AE8">
            <w:pPr>
              <w:numPr>
                <w:ilvl w:val="0"/>
                <w:numId w:val="45"/>
              </w:numPr>
              <w:rPr>
                <w:sz w:val="28"/>
                <w:szCs w:val="28"/>
              </w:rPr>
            </w:pPr>
            <w:r w:rsidRPr="005831D2">
              <w:rPr>
                <w:sz w:val="28"/>
                <w:szCs w:val="28"/>
              </w:rPr>
              <w:t xml:space="preserve"> Chronic Back Pain</w:t>
            </w:r>
          </w:p>
          <w:p w:rsidR="00DD4877" w:rsidRPr="005576B9" w:rsidRDefault="00DD4877" w:rsidP="006C4538">
            <w:pPr>
              <w:ind w:left="738" w:hanging="738"/>
              <w:rPr>
                <w:rFonts w:ascii="Arial" w:hAnsi="Arial" w:cs="Arial"/>
              </w:rPr>
            </w:pPr>
          </w:p>
        </w:tc>
      </w:tr>
    </w:tbl>
    <w:p w:rsidR="00DD4877" w:rsidRDefault="00DD4877" w:rsidP="00DD4877">
      <w:pPr>
        <w:rPr>
          <w:lang w:bidi="ar-EG"/>
        </w:rPr>
      </w:pPr>
    </w:p>
    <w:tbl>
      <w:tblPr>
        <w:tblW w:w="9819" w:type="dxa"/>
        <w:tblInd w:w="-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819"/>
      </w:tblGrid>
      <w:tr w:rsidR="00423229" w:rsidRPr="00796DF7" w:rsidTr="00563A80">
        <w:trPr>
          <w:trHeight w:val="352"/>
        </w:trPr>
        <w:tc>
          <w:tcPr>
            <w:tcW w:w="9819" w:type="dxa"/>
            <w:tcBorders>
              <w:top w:val="nil"/>
              <w:left w:val="nil"/>
              <w:bottom w:val="nil"/>
              <w:right w:val="nil"/>
            </w:tcBorders>
          </w:tcPr>
          <w:p w:rsidR="00423229" w:rsidRPr="00796DF7" w:rsidRDefault="00423229" w:rsidP="009D29EB">
            <w:pPr>
              <w:rPr>
                <w:b/>
                <w:bCs/>
                <w:color w:val="000000"/>
                <w:lang w:val="en-GB"/>
              </w:rPr>
            </w:pPr>
            <w:r w:rsidRPr="00796DF7">
              <w:rPr>
                <w:color w:val="000000"/>
                <w:lang w:val="en-GB"/>
              </w:rPr>
              <w:t>Theoretical and Practical Activities</w:t>
            </w:r>
            <w:r w:rsidRPr="00796DF7">
              <w:rPr>
                <w:b/>
                <w:bCs/>
                <w:color w:val="000000"/>
                <w:lang w:bidi="ar-EG"/>
              </w:rPr>
              <w:t xml:space="preserve"> </w:t>
            </w:r>
            <w:r w:rsidRPr="00796DF7">
              <w:rPr>
                <w:color w:val="000000"/>
                <w:lang w:bidi="ar-EG"/>
              </w:rPr>
              <w:t>in</w:t>
            </w:r>
            <w:r w:rsidRPr="00796DF7">
              <w:rPr>
                <w:b/>
                <w:bCs/>
                <w:color w:val="000000"/>
                <w:lang w:bidi="ar-EG"/>
              </w:rPr>
              <w:t xml:space="preserve"> </w:t>
            </w:r>
            <w:r w:rsidRPr="00796DF7">
              <w:rPr>
                <w:b/>
                <w:bCs/>
                <w:color w:val="000000"/>
                <w:lang w:val="en-GB"/>
              </w:rPr>
              <w:t>MED  COURSE  341 :</w:t>
            </w:r>
          </w:p>
          <w:p w:rsidR="00423229" w:rsidRPr="00796DF7" w:rsidRDefault="00423229" w:rsidP="009D29EB">
            <w:pPr>
              <w:rPr>
                <w:b/>
                <w:bCs/>
                <w:color w:val="000000"/>
                <w:lang w:bidi="ar-EG"/>
              </w:rPr>
            </w:pPr>
          </w:p>
          <w:tbl>
            <w:tblPr>
              <w:tblW w:w="9468" w:type="dxa"/>
              <w:tblBorders>
                <w:top w:val="double" w:sz="4" w:space="0" w:color="auto"/>
                <w:left w:val="double" w:sz="4" w:space="0" w:color="auto"/>
                <w:bottom w:val="double" w:sz="4" w:space="0" w:color="auto"/>
                <w:right w:val="doub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37"/>
              <w:gridCol w:w="6931"/>
            </w:tblGrid>
            <w:tr w:rsidR="00423229" w:rsidRPr="00796DF7" w:rsidTr="009D29EB">
              <w:tc>
                <w:tcPr>
                  <w:tcW w:w="2537" w:type="dxa"/>
                  <w:tcBorders>
                    <w:top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:rsidR="00423229" w:rsidRPr="00796DF7" w:rsidRDefault="00423229" w:rsidP="009D29EB">
                  <w:pPr>
                    <w:jc w:val="center"/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>ACTIVITIES</w:t>
                  </w:r>
                </w:p>
              </w:tc>
              <w:tc>
                <w:tcPr>
                  <w:tcW w:w="693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</w:tcBorders>
                </w:tcPr>
                <w:p w:rsidR="00423229" w:rsidRPr="00796DF7" w:rsidRDefault="00423229" w:rsidP="009D29EB">
                  <w:pPr>
                    <w:jc w:val="center"/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>OUTLINE</w:t>
                  </w:r>
                </w:p>
              </w:tc>
            </w:tr>
            <w:tr w:rsidR="00423229" w:rsidRPr="00796DF7" w:rsidTr="009D29EB">
              <w:trPr>
                <w:trHeight w:val="483"/>
              </w:trPr>
              <w:tc>
                <w:tcPr>
                  <w:tcW w:w="2537" w:type="dxa"/>
                  <w:tcBorders>
                    <w:top w:val="double" w:sz="4" w:space="0" w:color="auto"/>
                    <w:bottom w:val="nil"/>
                    <w:right w:val="double" w:sz="4" w:space="0" w:color="auto"/>
                  </w:tcBorders>
                </w:tcPr>
                <w:p w:rsidR="00423229" w:rsidRPr="00796DF7" w:rsidRDefault="00423229" w:rsidP="009D29EB">
                  <w:pPr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>I. Theoretical Activities</w:t>
                  </w:r>
                </w:p>
              </w:tc>
              <w:tc>
                <w:tcPr>
                  <w:tcW w:w="6931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423229" w:rsidRPr="00796DF7" w:rsidRDefault="00423229" w:rsidP="003D111E">
                  <w:pPr>
                    <w:numPr>
                      <w:ilvl w:val="0"/>
                      <w:numId w:val="7"/>
                    </w:numPr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Lectures. </w:t>
                  </w:r>
                  <w:r w:rsidR="003D111E">
                    <w:rPr>
                      <w:b/>
                      <w:bCs/>
                      <w:color w:val="000000"/>
                      <w:lang w:bidi="ar-EG"/>
                    </w:rPr>
                    <w:t>3</w:t>
                  </w: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hours /week/</w:t>
                  </w:r>
                  <w:r w:rsidR="003D111E">
                    <w:rPr>
                      <w:b/>
                      <w:bCs/>
                      <w:color w:val="000000"/>
                      <w:lang w:bidi="ar-EG"/>
                    </w:rPr>
                    <w:t>year</w:t>
                  </w:r>
                </w:p>
              </w:tc>
            </w:tr>
            <w:tr w:rsidR="00423229" w:rsidRPr="00796DF7" w:rsidTr="00C21DA5">
              <w:trPr>
                <w:trHeight w:val="1115"/>
              </w:trPr>
              <w:tc>
                <w:tcPr>
                  <w:tcW w:w="2537" w:type="dxa"/>
                  <w:tcBorders>
                    <w:top w:val="nil"/>
                    <w:bottom w:val="double" w:sz="4" w:space="0" w:color="auto"/>
                    <w:right w:val="double" w:sz="4" w:space="0" w:color="auto"/>
                  </w:tcBorders>
                </w:tcPr>
                <w:p w:rsidR="00423229" w:rsidRPr="00796DF7" w:rsidRDefault="00423229" w:rsidP="009D29EB">
                  <w:pPr>
                    <w:rPr>
                      <w:b/>
                      <w:bCs/>
                      <w:color w:val="000000"/>
                      <w:lang w:bidi="ar-EG"/>
                    </w:rPr>
                  </w:pPr>
                </w:p>
              </w:tc>
              <w:tc>
                <w:tcPr>
                  <w:tcW w:w="6931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423229" w:rsidRPr="00796DF7" w:rsidRDefault="00362C24" w:rsidP="00362C24">
                  <w:pPr>
                    <w:numPr>
                      <w:ilvl w:val="0"/>
                      <w:numId w:val="7"/>
                    </w:numPr>
                    <w:rPr>
                      <w:b/>
                      <w:bCs/>
                      <w:color w:val="000000"/>
                      <w:lang w:bidi="ar-EG"/>
                    </w:rPr>
                  </w:pPr>
                  <w:r>
                    <w:rPr>
                      <w:b/>
                      <w:bCs/>
                      <w:color w:val="000000"/>
                      <w:lang w:bidi="ar-EG"/>
                    </w:rPr>
                    <w:t xml:space="preserve">CBL </w:t>
                  </w:r>
                  <w:r w:rsidR="00423229"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lang w:bidi="ar-EG"/>
                    </w:rPr>
                    <w:t>3</w:t>
                  </w:r>
                  <w:r w:rsidR="00423229" w:rsidRPr="00796DF7">
                    <w:rPr>
                      <w:b/>
                      <w:bCs/>
                      <w:color w:val="000000"/>
                      <w:lang w:bidi="ar-EG"/>
                    </w:rPr>
                    <w:t>hours/week/</w:t>
                  </w:r>
                  <w:r w:rsidR="003D111E">
                    <w:rPr>
                      <w:b/>
                      <w:bCs/>
                      <w:color w:val="000000"/>
                      <w:lang w:bidi="ar-EG"/>
                    </w:rPr>
                    <w:t>year</w:t>
                  </w:r>
                  <w:r w:rsidR="00423229"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</w:t>
                  </w:r>
                </w:p>
                <w:p w:rsidR="00423229" w:rsidRPr="00796DF7" w:rsidRDefault="00423229" w:rsidP="00423229">
                  <w:pPr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           See attached topics </w:t>
                  </w:r>
                </w:p>
              </w:tc>
            </w:tr>
            <w:tr w:rsidR="00423229" w:rsidRPr="00796DF7" w:rsidTr="00C21DA5">
              <w:trPr>
                <w:trHeight w:val="4218"/>
              </w:trPr>
              <w:tc>
                <w:tcPr>
                  <w:tcW w:w="253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423229" w:rsidRPr="00796DF7" w:rsidRDefault="00423229" w:rsidP="009D29EB">
                  <w:pPr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>II. Practical Activities</w:t>
                  </w:r>
                </w:p>
                <w:p w:rsidR="00423229" w:rsidRPr="00796DF7" w:rsidRDefault="00423229" w:rsidP="009D29EB">
                  <w:pPr>
                    <w:ind w:left="360"/>
                    <w:rPr>
                      <w:b/>
                      <w:bCs/>
                      <w:color w:val="000000"/>
                      <w:lang w:bidi="ar-EG"/>
                    </w:rPr>
                  </w:pPr>
                </w:p>
              </w:tc>
              <w:tc>
                <w:tcPr>
                  <w:tcW w:w="6931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</w:tcBorders>
                </w:tcPr>
                <w:p w:rsidR="00423229" w:rsidRPr="00796DF7" w:rsidRDefault="00423229" w:rsidP="003D111E">
                  <w:pPr>
                    <w:numPr>
                      <w:ilvl w:val="0"/>
                      <w:numId w:val="8"/>
                    </w:numPr>
                    <w:rPr>
                      <w:b/>
                      <w:bCs/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>Clinical part</w:t>
                  </w:r>
                  <w:r w:rsidRPr="00796DF7">
                    <w:rPr>
                      <w:color w:val="000000"/>
                      <w:lang w:bidi="ar-EG"/>
                    </w:rPr>
                    <w:t xml:space="preserve">   </w:t>
                  </w: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: </w:t>
                  </w:r>
                  <w:r w:rsidR="003D111E">
                    <w:rPr>
                      <w:b/>
                      <w:bCs/>
                      <w:color w:val="000000"/>
                      <w:lang w:bidi="ar-EG"/>
                    </w:rPr>
                    <w:t>3</w:t>
                  </w: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hours/week/ </w:t>
                  </w:r>
                  <w:r w:rsidR="003D111E">
                    <w:rPr>
                      <w:b/>
                      <w:bCs/>
                      <w:color w:val="000000"/>
                      <w:lang w:bidi="ar-EG"/>
                    </w:rPr>
                    <w:t>year</w:t>
                  </w:r>
                  <w:r w:rsidRPr="00796DF7">
                    <w:rPr>
                      <w:b/>
                      <w:bCs/>
                      <w:color w:val="000000"/>
                      <w:lang w:bidi="ar-EG"/>
                    </w:rPr>
                    <w:t xml:space="preserve"> </w:t>
                  </w:r>
                </w:p>
                <w:p w:rsidR="00423229" w:rsidRPr="00796DF7" w:rsidRDefault="00423229" w:rsidP="009D29EB">
                  <w:pPr>
                    <w:rPr>
                      <w:color w:val="000000"/>
                      <w:lang w:bidi="ar-EG"/>
                    </w:rPr>
                  </w:pPr>
                  <w:r w:rsidRPr="00796DF7">
                    <w:rPr>
                      <w:color w:val="000000"/>
                      <w:lang w:bidi="ar-EG"/>
                    </w:rPr>
                    <w:t xml:space="preserve">            Main objectives:</w:t>
                  </w:r>
                </w:p>
                <w:p w:rsidR="00C21DA5" w:rsidRPr="00796DF7" w:rsidRDefault="00423229" w:rsidP="00966AF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u w:val="single"/>
                      <w:lang w:bidi="ar-EG"/>
                    </w:rPr>
                    <w:t xml:space="preserve">To master history taking </w:t>
                  </w:r>
                  <w:r w:rsidR="00C21DA5" w:rsidRPr="00796DF7">
                    <w:rPr>
                      <w:b/>
                      <w:bCs/>
                      <w:color w:val="000000"/>
                      <w:u w:val="single"/>
                      <w:lang w:bidi="ar-EG"/>
                    </w:rPr>
                    <w:t xml:space="preserve">and to know the definitions of different medical terminology and symptoms </w:t>
                  </w:r>
                </w:p>
                <w:p w:rsidR="00423229" w:rsidRPr="00796DF7" w:rsidRDefault="00C21DA5" w:rsidP="00B514D7">
                  <w:pPr>
                    <w:pStyle w:val="ListParagraph"/>
                    <w:ind w:left="1575"/>
                    <w:rPr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u w:val="single"/>
                      <w:lang w:bidi="ar-EG"/>
                    </w:rPr>
                    <w:t xml:space="preserve">  </w:t>
                  </w:r>
                </w:p>
                <w:p w:rsidR="00423229" w:rsidRPr="00796DF7" w:rsidRDefault="00423229" w:rsidP="00966AF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u w:val="single"/>
                      <w:lang w:bidi="ar-EG"/>
                    </w:rPr>
                    <w:t>To learn the basic technique for physical examination .</w:t>
                  </w:r>
                </w:p>
                <w:p w:rsidR="00C21DA5" w:rsidRPr="00796DF7" w:rsidRDefault="00C21DA5" w:rsidP="00966AF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color w:val="000000"/>
                      <w:lang w:bidi="ar-EG"/>
                    </w:rPr>
                  </w:pPr>
                </w:p>
                <w:p w:rsidR="00423229" w:rsidRPr="00796DF7" w:rsidRDefault="00423229" w:rsidP="00966AF0">
                  <w:pPr>
                    <w:pStyle w:val="ListParagraph"/>
                    <w:numPr>
                      <w:ilvl w:val="0"/>
                      <w:numId w:val="9"/>
                    </w:numPr>
                    <w:rPr>
                      <w:color w:val="000000"/>
                      <w:lang w:bidi="ar-EG"/>
                    </w:rPr>
                  </w:pPr>
                  <w:r w:rsidRPr="00796DF7">
                    <w:rPr>
                      <w:b/>
                      <w:bCs/>
                      <w:color w:val="000000"/>
                      <w:u w:val="single"/>
                      <w:lang w:bidi="ar-EG"/>
                    </w:rPr>
                    <w:t xml:space="preserve">To identify the abnormal physical finding of different systems </w:t>
                  </w:r>
                </w:p>
              </w:tc>
            </w:tr>
          </w:tbl>
          <w:p w:rsidR="00423229" w:rsidRPr="00796DF7" w:rsidRDefault="00423229" w:rsidP="009D29EB">
            <w:pPr>
              <w:rPr>
                <w:b/>
                <w:bCs/>
                <w:color w:val="000000"/>
              </w:rPr>
            </w:pPr>
          </w:p>
        </w:tc>
      </w:tr>
    </w:tbl>
    <w:p w:rsidR="00423229" w:rsidRPr="00796DF7" w:rsidRDefault="00423229" w:rsidP="00423229">
      <w:pPr>
        <w:rPr>
          <w:color w:val="000000"/>
          <w:lang w:bidi="ar-EG"/>
        </w:rPr>
      </w:pPr>
    </w:p>
    <w:p w:rsidR="000733C7" w:rsidRPr="00796DF7" w:rsidRDefault="000733C7" w:rsidP="000733C7">
      <w:pPr>
        <w:rPr>
          <w:color w:val="000000"/>
          <w:lang w:bidi="ar-EG"/>
        </w:rPr>
      </w:pPr>
    </w:p>
    <w:p w:rsidR="00FA3246" w:rsidRDefault="00FA3246" w:rsidP="00042376">
      <w:pPr>
        <w:rPr>
          <w:color w:val="000000"/>
          <w:lang w:bidi="ar-EG"/>
        </w:rPr>
      </w:pPr>
    </w:p>
    <w:p w:rsidR="00984742" w:rsidRDefault="00984742" w:rsidP="00042376">
      <w:pPr>
        <w:rPr>
          <w:color w:val="000000"/>
          <w:lang w:bidi="ar-EG"/>
        </w:rPr>
      </w:pPr>
    </w:p>
    <w:p w:rsidR="00984742" w:rsidRDefault="00984742" w:rsidP="00042376">
      <w:pPr>
        <w:rPr>
          <w:color w:val="000000"/>
          <w:lang w:bidi="ar-EG"/>
        </w:rPr>
      </w:pPr>
    </w:p>
    <w:p w:rsidR="00984742" w:rsidRDefault="00984742" w:rsidP="00042376">
      <w:pPr>
        <w:rPr>
          <w:color w:val="000000"/>
          <w:lang w:bidi="ar-EG"/>
        </w:rPr>
      </w:pPr>
    </w:p>
    <w:p w:rsidR="00984742" w:rsidRDefault="00984742" w:rsidP="00042376">
      <w:pPr>
        <w:rPr>
          <w:color w:val="000000"/>
          <w:lang w:bidi="ar-EG"/>
        </w:rPr>
      </w:pPr>
    </w:p>
    <w:p w:rsidR="00FA3246" w:rsidRPr="00796DF7" w:rsidRDefault="009F25D2" w:rsidP="00042376">
      <w:pPr>
        <w:rPr>
          <w:color w:val="000000"/>
          <w:lang w:bidi="ar-EG"/>
        </w:rPr>
      </w:pPr>
      <w:r>
        <w:rPr>
          <w:color w:val="000000"/>
          <w:lang w:bidi="ar-EG"/>
        </w:rPr>
        <w:tab/>
      </w:r>
    </w:p>
    <w:p w:rsidR="00423229" w:rsidRPr="00796DF7" w:rsidRDefault="00423229" w:rsidP="00042376">
      <w:pPr>
        <w:rPr>
          <w:color w:val="000000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2340"/>
        <w:gridCol w:w="2610"/>
        <w:gridCol w:w="1530"/>
      </w:tblGrid>
      <w:tr w:rsidR="00042376" w:rsidRPr="00796DF7">
        <w:trPr>
          <w:trHeight w:val="647"/>
        </w:trPr>
        <w:tc>
          <w:tcPr>
            <w:tcW w:w="8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Pr="00796DF7" w:rsidRDefault="00042376" w:rsidP="00042376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2 Course components (total contact hours</w:t>
            </w:r>
            <w:r w:rsidR="0027268A" w:rsidRPr="00796DF7">
              <w:rPr>
                <w:bCs/>
                <w:color w:val="000000"/>
              </w:rPr>
              <w:t xml:space="preserve"> per semester</w:t>
            </w:r>
            <w:r w:rsidRPr="00796DF7">
              <w:rPr>
                <w:bCs/>
                <w:color w:val="000000"/>
              </w:rPr>
              <w:t xml:space="preserve">): </w:t>
            </w:r>
            <w:r w:rsidRPr="00796DF7">
              <w:rPr>
                <w:bCs/>
                <w:color w:val="000000"/>
              </w:rPr>
              <w:tab/>
            </w:r>
            <w:r w:rsidRPr="00796DF7">
              <w:rPr>
                <w:bCs/>
                <w:color w:val="000000"/>
              </w:rPr>
              <w:tab/>
            </w:r>
          </w:p>
        </w:tc>
      </w:tr>
      <w:tr w:rsidR="00042376" w:rsidRPr="00796DF7" w:rsidTr="009E70A2">
        <w:trPr>
          <w:trHeight w:val="647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3C7" w:rsidRDefault="00042376" w:rsidP="00433AE8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Lecture:</w:t>
            </w:r>
          </w:p>
          <w:p w:rsidR="00433AE8" w:rsidRPr="00433AE8" w:rsidRDefault="00433AE8" w:rsidP="003D111E">
            <w:r w:rsidRPr="003D111E">
              <w:rPr>
                <w:b/>
                <w:bCs/>
                <w:color w:val="000000"/>
              </w:rPr>
              <w:t>T</w:t>
            </w:r>
            <w:r w:rsidR="003E5E2E" w:rsidRPr="003D111E">
              <w:rPr>
                <w:b/>
                <w:bCs/>
                <w:color w:val="000000"/>
              </w:rPr>
              <w:t xml:space="preserve">otal of </w:t>
            </w:r>
            <w:r w:rsidR="003D111E" w:rsidRPr="003D111E">
              <w:rPr>
                <w:b/>
                <w:bCs/>
                <w:color w:val="000000"/>
              </w:rPr>
              <w:t>90</w:t>
            </w:r>
            <w:r w:rsidR="003E5E2E" w:rsidRPr="003D111E">
              <w:rPr>
                <w:b/>
                <w:bCs/>
                <w:color w:val="000000"/>
              </w:rPr>
              <w:t xml:space="preserve"> </w:t>
            </w:r>
            <w:r w:rsidRPr="003D111E">
              <w:rPr>
                <w:b/>
                <w:bCs/>
                <w:color w:val="000000"/>
              </w:rPr>
              <w:t>hours</w:t>
            </w:r>
            <w:r w:rsidRPr="00433AE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5C" w:rsidRDefault="00362C24" w:rsidP="00042376">
            <w:pPr>
              <w:pStyle w:val="Heading7"/>
              <w:spacing w:after="12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CBL</w:t>
            </w:r>
            <w:r w:rsidR="00042376" w:rsidRPr="00796DF7">
              <w:rPr>
                <w:bCs/>
                <w:color w:val="000000"/>
              </w:rPr>
              <w:t xml:space="preserve">: </w:t>
            </w:r>
          </w:p>
          <w:p w:rsidR="00042376" w:rsidRPr="00796DF7" w:rsidRDefault="003E5E2E" w:rsidP="00362C24">
            <w:pPr>
              <w:rPr>
                <w:bCs/>
                <w:color w:val="000000"/>
              </w:rPr>
            </w:pPr>
            <w:r w:rsidRPr="003D111E">
              <w:rPr>
                <w:b/>
                <w:bCs/>
                <w:color w:val="000000"/>
              </w:rPr>
              <w:t xml:space="preserve">Total of </w:t>
            </w:r>
            <w:r w:rsidR="00362C24">
              <w:rPr>
                <w:b/>
                <w:bCs/>
                <w:color w:val="000000"/>
              </w:rPr>
              <w:t xml:space="preserve">3 </w:t>
            </w:r>
            <w:r w:rsidR="003D111E" w:rsidRPr="003D111E">
              <w:rPr>
                <w:b/>
                <w:bCs/>
                <w:color w:val="000000"/>
              </w:rPr>
              <w:t>hr/week/year</w:t>
            </w:r>
            <w:r w:rsidRPr="003D111E">
              <w:rPr>
                <w:b/>
                <w:bCs/>
                <w:color w:val="000000"/>
              </w:rPr>
              <w:t xml:space="preserve"> </w:t>
            </w:r>
            <w:r w:rsidR="00433AE8" w:rsidRPr="003D111E">
              <w:rPr>
                <w:b/>
                <w:bCs/>
                <w:color w:val="000000"/>
              </w:rPr>
              <w:t>hours</w:t>
            </w:r>
            <w:r w:rsidR="00042376" w:rsidRPr="00796DF7">
              <w:rPr>
                <w:bCs/>
                <w:color w:val="000000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Pr="00796DF7" w:rsidRDefault="000733C7" w:rsidP="00042376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 xml:space="preserve">Bed side clinical teaching </w:t>
            </w:r>
            <w:r w:rsidR="00042376" w:rsidRPr="00796DF7">
              <w:rPr>
                <w:bCs/>
                <w:color w:val="000000"/>
              </w:rPr>
              <w:t>:</w:t>
            </w:r>
          </w:p>
          <w:p w:rsidR="00C225C1" w:rsidRPr="00796DF7" w:rsidRDefault="003D111E" w:rsidP="00C225C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C225C1" w:rsidRPr="00796DF7">
              <w:rPr>
                <w:b/>
                <w:bCs/>
                <w:color w:val="000000"/>
              </w:rPr>
              <w:t xml:space="preserve"> hours/week /year</w:t>
            </w:r>
          </w:p>
          <w:p w:rsidR="00042376" w:rsidRPr="00796DF7" w:rsidRDefault="00042376" w:rsidP="003D111E">
            <w:pPr>
              <w:rPr>
                <w:bCs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Default="00042376" w:rsidP="00042376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Other:</w:t>
            </w:r>
          </w:p>
          <w:p w:rsidR="009E70A2" w:rsidRPr="009E70A2" w:rsidRDefault="00563A80" w:rsidP="009E70A2">
            <w:r>
              <w:t>none</w:t>
            </w:r>
          </w:p>
        </w:tc>
      </w:tr>
    </w:tbl>
    <w:p w:rsidR="00FC6AFE" w:rsidRPr="00796DF7" w:rsidRDefault="00FC6AFE">
      <w:pPr>
        <w:rPr>
          <w:color w:val="000000"/>
        </w:rPr>
      </w:pPr>
    </w:p>
    <w:p w:rsidR="000733C7" w:rsidRPr="00796DF7" w:rsidRDefault="000733C7">
      <w:pPr>
        <w:rPr>
          <w:color w:val="000000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042376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76" w:rsidRPr="00796DF7" w:rsidRDefault="000733C7" w:rsidP="0027268A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3.</w:t>
            </w:r>
            <w:r w:rsidR="00042376" w:rsidRPr="00796DF7">
              <w:rPr>
                <w:bCs/>
                <w:color w:val="000000"/>
              </w:rPr>
              <w:t>Additional private study/learning hours expected for students</w:t>
            </w:r>
            <w:r w:rsidR="0027268A" w:rsidRPr="00796DF7">
              <w:rPr>
                <w:bCs/>
                <w:color w:val="000000"/>
              </w:rPr>
              <w:t xml:space="preserve"> per week. (This should be an average </w:t>
            </w:r>
            <w:r w:rsidR="00042376" w:rsidRPr="00796DF7">
              <w:rPr>
                <w:bCs/>
                <w:color w:val="000000"/>
              </w:rPr>
              <w:t>:</w:t>
            </w:r>
            <w:r w:rsidR="0027268A" w:rsidRPr="00796DF7">
              <w:rPr>
                <w:bCs/>
                <w:color w:val="000000"/>
              </w:rPr>
              <w:t>for the semester not a specific requirement in each week)</w:t>
            </w:r>
          </w:p>
          <w:p w:rsidR="003D111E" w:rsidRPr="00796DF7" w:rsidRDefault="003D111E" w:rsidP="003D111E">
            <w:pPr>
              <w:rPr>
                <w:color w:val="000000"/>
              </w:rPr>
            </w:pPr>
            <w:r w:rsidRPr="009E70A2">
              <w:rPr>
                <w:b/>
                <w:bCs/>
                <w:color w:val="000000"/>
              </w:rPr>
              <w:t xml:space="preserve">1 hours </w:t>
            </w:r>
            <w:r w:rsidRPr="00796DF7">
              <w:rPr>
                <w:color w:val="000000"/>
              </w:rPr>
              <w:t xml:space="preserve">prior each session to prepare the cases for discussion </w:t>
            </w:r>
          </w:p>
          <w:p w:rsidR="00042376" w:rsidRPr="00796DF7" w:rsidRDefault="000733C7" w:rsidP="00042376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Encouraging students to attend courses, symposiums, and workshops.</w:t>
            </w:r>
          </w:p>
        </w:tc>
      </w:tr>
    </w:tbl>
    <w:p w:rsidR="00FC6AFE" w:rsidRPr="00796DF7" w:rsidRDefault="00FC6AFE">
      <w:pPr>
        <w:rPr>
          <w:color w:val="000000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0"/>
      </w:tblGrid>
      <w:tr w:rsidR="0027268A" w:rsidRPr="00796DF7">
        <w:trPr>
          <w:trHeight w:val="31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68A" w:rsidRPr="00796DF7" w:rsidRDefault="0027268A" w:rsidP="00FC6AFE">
            <w:pPr>
              <w:pStyle w:val="Footer"/>
              <w:tabs>
                <w:tab w:val="clear" w:pos="4153"/>
                <w:tab w:val="clear" w:pos="8306"/>
              </w:tabs>
              <w:rPr>
                <w:color w:val="000000"/>
                <w:lang w:val="en-US"/>
              </w:rPr>
            </w:pPr>
            <w:r w:rsidRPr="00796DF7">
              <w:rPr>
                <w:color w:val="000000"/>
                <w:lang w:val="en-US"/>
              </w:rPr>
              <w:lastRenderedPageBreak/>
              <w:t xml:space="preserve">4. Development of Learning Outcomes in Domains of Learning  </w:t>
            </w:r>
          </w:p>
          <w:p w:rsidR="0027268A" w:rsidRPr="00796DF7" w:rsidRDefault="0027268A" w:rsidP="0027268A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For each of the domains of learning shown below indicate:</w:t>
            </w:r>
          </w:p>
          <w:p w:rsidR="0027268A" w:rsidRPr="00796DF7" w:rsidRDefault="0027268A" w:rsidP="0027268A">
            <w:pPr>
              <w:pStyle w:val="Heading7"/>
              <w:numPr>
                <w:ilvl w:val="0"/>
                <w:numId w:val="1"/>
              </w:numPr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 xml:space="preserve">A brief summary of the knowledge or skill the course is intended to develop; </w:t>
            </w:r>
          </w:p>
          <w:p w:rsidR="00821FAB" w:rsidRPr="00796DF7" w:rsidRDefault="0027268A" w:rsidP="00821FAB">
            <w:pPr>
              <w:pStyle w:val="Heading7"/>
              <w:numPr>
                <w:ilvl w:val="0"/>
                <w:numId w:val="1"/>
              </w:numPr>
              <w:spacing w:after="120"/>
              <w:rPr>
                <w:color w:val="000000"/>
              </w:rPr>
            </w:pPr>
            <w:r w:rsidRPr="00796DF7">
              <w:rPr>
                <w:bCs/>
                <w:color w:val="000000"/>
              </w:rPr>
              <w:t>A description of the teaching strategies to be used in the course to develop that knowledge or  skill;</w:t>
            </w:r>
          </w:p>
          <w:p w:rsidR="0027268A" w:rsidRPr="00796DF7" w:rsidRDefault="0027268A" w:rsidP="0027268A">
            <w:pPr>
              <w:pStyle w:val="Heading7"/>
              <w:numPr>
                <w:ilvl w:val="0"/>
                <w:numId w:val="1"/>
              </w:numPr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The methods of student assessment to be used in the course to evaluate learning outcomes in the domain concerned.</w:t>
            </w:r>
          </w:p>
        </w:tc>
      </w:tr>
      <w:tr w:rsidR="00FC6AFE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FE" w:rsidRPr="00796DF7" w:rsidRDefault="00FC6AFE" w:rsidP="00FC6AFE">
            <w:pPr>
              <w:pStyle w:val="Heading7"/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t xml:space="preserve">a.  Knowledge  </w:t>
            </w:r>
          </w:p>
        </w:tc>
      </w:tr>
      <w:tr w:rsidR="00B6564E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E" w:rsidRPr="00796DF7" w:rsidRDefault="00B6564E" w:rsidP="00966AF0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(</w:t>
            </w:r>
            <w:proofErr w:type="spellStart"/>
            <w:r w:rsidRPr="00796DF7">
              <w:rPr>
                <w:bCs/>
                <w:color w:val="000000"/>
              </w:rPr>
              <w:t>i</w:t>
            </w:r>
            <w:proofErr w:type="spellEnd"/>
            <w:r w:rsidRPr="00796DF7">
              <w:rPr>
                <w:bCs/>
                <w:color w:val="000000"/>
              </w:rPr>
              <w:t>)  Description of the knowledge to be acquired</w:t>
            </w:r>
          </w:p>
          <w:p w:rsidR="00B6564E" w:rsidRPr="00796DF7" w:rsidRDefault="00B6564E" w:rsidP="00966AF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rtl/>
              </w:rPr>
            </w:pPr>
            <w:r w:rsidRPr="00796DF7">
              <w:rPr>
                <w:b/>
                <w:bCs/>
                <w:color w:val="000000"/>
              </w:rPr>
              <w:t>By the end of this course, students should be able to:</w:t>
            </w:r>
          </w:p>
          <w:p w:rsidR="00B6564E" w:rsidRPr="00796DF7" w:rsidRDefault="00B6564E" w:rsidP="00966AF0">
            <w:pPr>
              <w:ind w:left="360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Identify and discuss most of medical diseases which may include the following:</w:t>
            </w:r>
          </w:p>
          <w:p w:rsidR="00B6564E" w:rsidRPr="00796DF7" w:rsidRDefault="00B6564E" w:rsidP="00956663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Obstructive lung diseases (e.g. COPD and asthma)</w:t>
            </w:r>
          </w:p>
          <w:p w:rsidR="00B6564E" w:rsidRPr="00796DF7" w:rsidRDefault="00FB0A11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proofErr w:type="spellStart"/>
            <w:r>
              <w:rPr>
                <w:b/>
                <w:bCs/>
                <w:snapToGrid w:val="0"/>
                <w:color w:val="000000"/>
              </w:rPr>
              <w:t>B</w:t>
            </w:r>
            <w:r w:rsidR="00B6564E" w:rsidRPr="00796DF7">
              <w:rPr>
                <w:b/>
                <w:bCs/>
                <w:snapToGrid w:val="0"/>
                <w:color w:val="000000"/>
              </w:rPr>
              <w:t>ronchiactesis</w:t>
            </w:r>
            <w:proofErr w:type="spellEnd"/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Restrictive lung diseases (</w:t>
            </w: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e.g</w:t>
            </w:r>
            <w:proofErr w:type="spellEnd"/>
            <w:r w:rsidRPr="00796DF7">
              <w:rPr>
                <w:b/>
                <w:bCs/>
                <w:snapToGrid w:val="0"/>
                <w:color w:val="000000"/>
              </w:rPr>
              <w:t xml:space="preserve"> Pulmonary fibrosis)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  <w:rtl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Tuberculosis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360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Pneumonia 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Shock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360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Pituitary disorders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360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thyroid disorders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360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Adrenal glands disorders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Diabetes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Obesity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Parathyroid and Bone diseases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Dyslipidemia</w:t>
            </w:r>
            <w:proofErr w:type="spellEnd"/>
            <w:r w:rsidRPr="00796DF7">
              <w:rPr>
                <w:b/>
                <w:bCs/>
                <w:snapToGrid w:val="0"/>
                <w:color w:val="000000"/>
              </w:rPr>
              <w:t xml:space="preserve">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Infective </w:t>
            </w: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endocarditis</w:t>
            </w:r>
            <w:proofErr w:type="spellEnd"/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Meningitis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Gastroenteritis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1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Hospital acquired infections</w:t>
            </w:r>
          </w:p>
          <w:p w:rsidR="00B6564E" w:rsidRPr="00796DF7" w:rsidRDefault="00B6564E" w:rsidP="00B6564E">
            <w:pPr>
              <w:pStyle w:val="ListParagraph"/>
              <w:tabs>
                <w:tab w:val="right" w:pos="1620"/>
              </w:tabs>
              <w:ind w:left="360"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22.Anaemia, </w:t>
            </w: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neutropenia</w:t>
            </w:r>
            <w:proofErr w:type="spellEnd"/>
            <w:r w:rsidRPr="00796DF7">
              <w:rPr>
                <w:b/>
                <w:bCs/>
                <w:snapToGrid w:val="0"/>
                <w:color w:val="000000"/>
              </w:rPr>
              <w:t xml:space="preserve"> and platelets disorders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Leukaemia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Lymphomas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Multiple myeloma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Solid cancer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color w:val="000000"/>
              </w:rPr>
            </w:pP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Coagulopathies</w:t>
            </w:r>
            <w:proofErr w:type="spellEnd"/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Acute and chronic renal failure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Nephrotic</w:t>
            </w:r>
            <w:proofErr w:type="spellEnd"/>
            <w:r w:rsidRPr="00796DF7">
              <w:rPr>
                <w:b/>
                <w:bCs/>
                <w:snapToGrid w:val="0"/>
                <w:color w:val="000000"/>
              </w:rPr>
              <w:t xml:space="preserve"> and Nephritic syndrome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Dialysis and transplantation problems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UTI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Gastritis and PUD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lastRenderedPageBreak/>
              <w:t xml:space="preserve">Inflammatory bowel disease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Hepatitis.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rPr>
                <w:b/>
                <w:bCs/>
                <w:snapToGrid w:val="0"/>
                <w:color w:val="000000"/>
                <w:u w:val="single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Cirrhosis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Coma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Stroke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proofErr w:type="spellStart"/>
            <w:r w:rsidRPr="00796DF7">
              <w:rPr>
                <w:b/>
                <w:bCs/>
                <w:snapToGrid w:val="0"/>
                <w:color w:val="000000"/>
              </w:rPr>
              <w:t>Myopathy</w:t>
            </w:r>
            <w:proofErr w:type="spellEnd"/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Parkinson disease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Headache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Seizure disorders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Hypertension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Acute and Chronic presentation of Ischemic heart disease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Valvular heart disease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 xml:space="preserve">Heart failure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Osteoarthritis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Rheumatoid arthritis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SLE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8"/>
              </w:numPr>
              <w:ind w:right="834"/>
              <w:rPr>
                <w:b/>
                <w:bCs/>
                <w:color w:val="000000"/>
                <w:lang w:bidi="ar-EG"/>
              </w:rPr>
            </w:pPr>
            <w:proofErr w:type="spellStart"/>
            <w:r w:rsidRPr="00796DF7">
              <w:rPr>
                <w:b/>
                <w:bCs/>
                <w:color w:val="000000"/>
                <w:lang w:bidi="ar-EG"/>
              </w:rPr>
              <w:t>Vasculitis</w:t>
            </w:r>
            <w:proofErr w:type="spellEnd"/>
          </w:p>
          <w:p w:rsidR="00B6564E" w:rsidRDefault="00B6564E" w:rsidP="00966AF0">
            <w:pPr>
              <w:ind w:left="360" w:right="834"/>
              <w:rPr>
                <w:b/>
                <w:bCs/>
                <w:snapToGrid w:val="0"/>
                <w:color w:val="000000"/>
              </w:rPr>
            </w:pPr>
          </w:p>
          <w:p w:rsidR="00B6564E" w:rsidRPr="00796DF7" w:rsidRDefault="00B6564E" w:rsidP="00966AF0">
            <w:p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  <w:u w:val="single"/>
              </w:rPr>
              <w:t>In terms of:</w:t>
            </w:r>
            <w:r w:rsidRPr="00796DF7">
              <w:rPr>
                <w:b/>
                <w:bCs/>
                <w:snapToGrid w:val="0"/>
                <w:color w:val="000000"/>
              </w:rPr>
              <w:t xml:space="preserve"> 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The causes, risk factors and precipitating factors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The pathogenesis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The clinical picture</w:t>
            </w:r>
          </w:p>
          <w:p w:rsidR="00B6564E" w:rsidRPr="00796DF7" w:rsidRDefault="00956663" w:rsidP="00966AF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 xml:space="preserve">Appropriate </w:t>
            </w:r>
            <w:r w:rsidR="00B6564E" w:rsidRPr="00796DF7">
              <w:rPr>
                <w:b/>
                <w:bCs/>
                <w:snapToGrid w:val="0"/>
                <w:color w:val="000000"/>
              </w:rPr>
              <w:t>investigations</w:t>
            </w:r>
          </w:p>
          <w:p w:rsidR="00B6564E" w:rsidRPr="00796DF7" w:rsidRDefault="00B6564E" w:rsidP="00966AF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Basic Management outlines</w:t>
            </w:r>
          </w:p>
          <w:p w:rsidR="00B6564E" w:rsidRPr="00563A80" w:rsidRDefault="00B6564E" w:rsidP="00563A80">
            <w:pPr>
              <w:pStyle w:val="ListParagraph"/>
              <w:numPr>
                <w:ilvl w:val="0"/>
                <w:numId w:val="12"/>
              </w:numPr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Associated communication and Ethical components</w:t>
            </w:r>
          </w:p>
        </w:tc>
      </w:tr>
      <w:tr w:rsidR="00B6564E" w:rsidRPr="00796DF7" w:rsidTr="00563A80">
        <w:trPr>
          <w:trHeight w:val="440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E" w:rsidRPr="00796DF7" w:rsidRDefault="00B6564E" w:rsidP="00966AF0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lastRenderedPageBreak/>
              <w:t>(ii)  Teaching strategies to be used to develop that knowledge</w:t>
            </w:r>
          </w:p>
          <w:p w:rsidR="00B6564E" w:rsidRPr="00796DF7" w:rsidRDefault="00B6564E" w:rsidP="00966AF0">
            <w:pPr>
              <w:pStyle w:val="Default"/>
              <w:numPr>
                <w:ilvl w:val="0"/>
                <w:numId w:val="13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Didactic lectures and tutorials. </w:t>
            </w:r>
          </w:p>
          <w:p w:rsidR="009E70A2" w:rsidRDefault="00B6564E" w:rsidP="00563A80">
            <w:pPr>
              <w:pStyle w:val="Default"/>
              <w:numPr>
                <w:ilvl w:val="0"/>
                <w:numId w:val="13"/>
              </w:numPr>
            </w:pPr>
            <w:r w:rsidRPr="00796DF7">
              <w:rPr>
                <w:b/>
                <w:bCs/>
              </w:rPr>
              <w:t xml:space="preserve">Clinical bed side teaching </w:t>
            </w:r>
            <w:r w:rsidR="0072313A" w:rsidRPr="00796DF7">
              <w:rPr>
                <w:b/>
                <w:bCs/>
              </w:rPr>
              <w:t>sessions</w:t>
            </w:r>
            <w:r w:rsidRPr="00796DF7">
              <w:rPr>
                <w:b/>
                <w:bCs/>
              </w:rPr>
              <w:t xml:space="preserve"> </w:t>
            </w:r>
            <w:r w:rsidRPr="00796DF7">
              <w:t xml:space="preserve"> </w:t>
            </w:r>
          </w:p>
          <w:p w:rsidR="00362C24" w:rsidRPr="00362C24" w:rsidRDefault="00362C24" w:rsidP="00563A80">
            <w:pPr>
              <w:pStyle w:val="Default"/>
              <w:numPr>
                <w:ilvl w:val="0"/>
                <w:numId w:val="13"/>
              </w:numPr>
              <w:rPr>
                <w:b/>
                <w:bCs/>
              </w:rPr>
            </w:pPr>
            <w:r w:rsidRPr="00362C24">
              <w:rPr>
                <w:b/>
                <w:bCs/>
              </w:rPr>
              <w:t>CBL</w:t>
            </w:r>
          </w:p>
        </w:tc>
      </w:tr>
      <w:tr w:rsidR="00B6564E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64E" w:rsidRPr="00796DF7" w:rsidRDefault="00B6564E" w:rsidP="00966AF0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(iii)  Methods of assessment of knowledge acquired</w:t>
            </w:r>
          </w:p>
          <w:p w:rsidR="00B6564E" w:rsidRPr="00796DF7" w:rsidRDefault="00B6564E" w:rsidP="00966AF0">
            <w:pPr>
              <w:pStyle w:val="Default"/>
              <w:numPr>
                <w:ilvl w:val="0"/>
                <w:numId w:val="14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Written Examination (Multiple Choice Questions </w:t>
            </w:r>
          </w:p>
          <w:p w:rsidR="00B6564E" w:rsidRPr="00796DF7" w:rsidRDefault="00B6564E" w:rsidP="00966AF0">
            <w:pPr>
              <w:pStyle w:val="Heading7"/>
              <w:numPr>
                <w:ilvl w:val="0"/>
                <w:numId w:val="14"/>
              </w:numPr>
              <w:spacing w:before="0" w:after="0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Objective Structured Clinical Examination (OSCE).</w:t>
            </w:r>
          </w:p>
          <w:p w:rsidR="009E70A2" w:rsidRPr="00563A80" w:rsidRDefault="00B6564E" w:rsidP="00362C24">
            <w:pPr>
              <w:numPr>
                <w:ilvl w:val="0"/>
                <w:numId w:val="1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Tutor/student formative evaluati</w:t>
            </w:r>
            <w:r w:rsidR="00362C24">
              <w:rPr>
                <w:b/>
                <w:bCs/>
                <w:color w:val="000000"/>
              </w:rPr>
              <w:t xml:space="preserve">on form at the end of each semester </w:t>
            </w:r>
            <w:r w:rsidRPr="00796DF7">
              <w:rPr>
                <w:b/>
                <w:bCs/>
                <w:color w:val="000000"/>
              </w:rPr>
              <w:t xml:space="preserve"> </w:t>
            </w:r>
          </w:p>
        </w:tc>
      </w:tr>
      <w:tr w:rsidR="00B6564E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E2E" w:rsidRDefault="003E5E2E" w:rsidP="003E5E2E">
            <w:pPr>
              <w:pStyle w:val="Default"/>
            </w:pPr>
            <w:r w:rsidRPr="003E5E2E">
              <w:t>CognitiveSkills:(explain;discuss;interpret,distinguish;appraise;solve;differentiate;investigate;design;plan,evaluate)</w:t>
            </w:r>
          </w:p>
          <w:p w:rsidR="009E70A2" w:rsidRDefault="009E70A2" w:rsidP="003E5E2E">
            <w:pPr>
              <w:pStyle w:val="Default"/>
            </w:pPr>
          </w:p>
          <w:p w:rsidR="007A53FB" w:rsidRPr="007F4554" w:rsidRDefault="003E5E2E" w:rsidP="003E5E2E">
            <w:pPr>
              <w:pStyle w:val="Default"/>
              <w:numPr>
                <w:ilvl w:val="0"/>
                <w:numId w:val="50"/>
              </w:numPr>
              <w:rPr>
                <w:b/>
                <w:bCs/>
              </w:rPr>
            </w:pPr>
            <w:r w:rsidRPr="007F4554">
              <w:rPr>
                <w:b/>
                <w:bCs/>
              </w:rPr>
              <w:t>Integrate the data obtained from the symptoms,</w:t>
            </w:r>
            <w:r w:rsidR="007A53FB" w:rsidRPr="007F4554">
              <w:rPr>
                <w:b/>
                <w:bCs/>
              </w:rPr>
              <w:t xml:space="preserve"> </w:t>
            </w:r>
            <w:r w:rsidRPr="007F4554">
              <w:rPr>
                <w:b/>
                <w:bCs/>
              </w:rPr>
              <w:t xml:space="preserve">signs </w:t>
            </w:r>
            <w:r w:rsidR="007A53FB" w:rsidRPr="007F4554">
              <w:rPr>
                <w:b/>
                <w:bCs/>
              </w:rPr>
              <w:t xml:space="preserve">of the patients </w:t>
            </w:r>
          </w:p>
          <w:p w:rsidR="007F4554" w:rsidRPr="007F4554" w:rsidRDefault="007F4554" w:rsidP="003E5E2E">
            <w:pPr>
              <w:pStyle w:val="Default"/>
              <w:numPr>
                <w:ilvl w:val="0"/>
                <w:numId w:val="50"/>
              </w:numPr>
              <w:rPr>
                <w:b/>
                <w:bCs/>
              </w:rPr>
            </w:pPr>
            <w:r w:rsidRPr="007F4554">
              <w:rPr>
                <w:b/>
                <w:bCs/>
              </w:rPr>
              <w:t>Able to</w:t>
            </w:r>
            <w:r w:rsidR="003E5E2E" w:rsidRPr="007F4554">
              <w:rPr>
                <w:b/>
                <w:bCs/>
              </w:rPr>
              <w:t xml:space="preserve"> </w:t>
            </w:r>
            <w:r w:rsidRPr="007F4554">
              <w:rPr>
                <w:b/>
                <w:bCs/>
              </w:rPr>
              <w:t xml:space="preserve">collect the data </w:t>
            </w:r>
            <w:r w:rsidR="003E5E2E" w:rsidRPr="007F4554">
              <w:rPr>
                <w:b/>
                <w:bCs/>
              </w:rPr>
              <w:t xml:space="preserve"> into </w:t>
            </w:r>
            <w:r w:rsidR="007A53FB" w:rsidRPr="007F4554">
              <w:rPr>
                <w:b/>
                <w:bCs/>
              </w:rPr>
              <w:t xml:space="preserve">meaningful </w:t>
            </w:r>
            <w:r w:rsidR="003E5E2E" w:rsidRPr="007F4554">
              <w:rPr>
                <w:b/>
                <w:bCs/>
              </w:rPr>
              <w:t>diagnosis</w:t>
            </w:r>
            <w:r w:rsidR="007A53FB" w:rsidRPr="007F4554">
              <w:rPr>
                <w:b/>
                <w:bCs/>
              </w:rPr>
              <w:t xml:space="preserve"> </w:t>
            </w:r>
          </w:p>
          <w:p w:rsidR="007F4554" w:rsidRPr="007F4554" w:rsidRDefault="007F4554" w:rsidP="003E5E2E">
            <w:pPr>
              <w:pStyle w:val="Default"/>
              <w:numPr>
                <w:ilvl w:val="0"/>
                <w:numId w:val="50"/>
              </w:numPr>
              <w:rPr>
                <w:b/>
                <w:bCs/>
              </w:rPr>
            </w:pPr>
            <w:r w:rsidRPr="007F4554">
              <w:rPr>
                <w:b/>
                <w:bCs/>
              </w:rPr>
              <w:t xml:space="preserve">Able to put differential diagnosis for the patients complains </w:t>
            </w:r>
          </w:p>
          <w:p w:rsidR="007F4554" w:rsidRPr="007F4554" w:rsidRDefault="007F4554" w:rsidP="003E5E2E">
            <w:pPr>
              <w:pStyle w:val="Default"/>
              <w:numPr>
                <w:ilvl w:val="0"/>
                <w:numId w:val="50"/>
              </w:numPr>
              <w:rPr>
                <w:b/>
                <w:bCs/>
              </w:rPr>
            </w:pPr>
            <w:r w:rsidRPr="007F4554">
              <w:rPr>
                <w:b/>
                <w:bCs/>
              </w:rPr>
              <w:t xml:space="preserve">Able to order the appropriate investigations  </w:t>
            </w:r>
          </w:p>
          <w:p w:rsidR="003E5E2E" w:rsidRPr="009D7706" w:rsidRDefault="009E70A2" w:rsidP="009D7706">
            <w:pPr>
              <w:pStyle w:val="Default"/>
              <w:numPr>
                <w:ilvl w:val="0"/>
                <w:numId w:val="50"/>
              </w:num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3E5E2E" w:rsidRPr="007F4554">
              <w:rPr>
                <w:b/>
                <w:bCs/>
              </w:rPr>
              <w:t>onstruct</w:t>
            </w:r>
            <w:r w:rsidR="007A53FB" w:rsidRPr="007F4554">
              <w:rPr>
                <w:b/>
                <w:bCs/>
              </w:rPr>
              <w:t xml:space="preserve"> </w:t>
            </w:r>
            <w:r w:rsidR="003E5E2E" w:rsidRPr="007F4554">
              <w:rPr>
                <w:b/>
                <w:bCs/>
              </w:rPr>
              <w:t>appropriate</w:t>
            </w:r>
            <w:r w:rsidR="007A53FB" w:rsidRPr="007F4554">
              <w:rPr>
                <w:b/>
                <w:bCs/>
              </w:rPr>
              <w:t xml:space="preserve"> </w:t>
            </w:r>
            <w:r w:rsidR="003E5E2E" w:rsidRPr="007F4554">
              <w:rPr>
                <w:b/>
                <w:bCs/>
              </w:rPr>
              <w:t>management</w:t>
            </w:r>
            <w:r w:rsidR="007A53FB" w:rsidRPr="007F4554">
              <w:rPr>
                <w:b/>
                <w:bCs/>
              </w:rPr>
              <w:t xml:space="preserve"> </w:t>
            </w:r>
            <w:r w:rsidR="003E5E2E" w:rsidRPr="007F4554">
              <w:rPr>
                <w:b/>
                <w:bCs/>
              </w:rPr>
              <w:t>strategies.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966AF0">
            <w:pPr>
              <w:pStyle w:val="Heading7"/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lastRenderedPageBreak/>
              <w:t xml:space="preserve">Interpersonal Skills and Responsibility 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966AF0">
            <w:pPr>
              <w:pStyle w:val="Default"/>
              <w:ind w:left="360"/>
              <w:jc w:val="both"/>
              <w:rPr>
                <w:b/>
                <w:bCs/>
              </w:rPr>
            </w:pPr>
            <w:r w:rsidRPr="00796DF7">
              <w:rPr>
                <w:bCs/>
              </w:rPr>
              <w:t>(</w:t>
            </w:r>
            <w:proofErr w:type="spellStart"/>
            <w:r w:rsidRPr="00796DF7">
              <w:rPr>
                <w:bCs/>
              </w:rPr>
              <w:t>i</w:t>
            </w:r>
            <w:proofErr w:type="spellEnd"/>
            <w:r w:rsidRPr="00796DF7">
              <w:rPr>
                <w:bCs/>
              </w:rPr>
              <w:t xml:space="preserve">)  Description of the interpersonal skills and capacity to carry responsibility to be developed </w:t>
            </w:r>
          </w:p>
          <w:p w:rsidR="005F0F44" w:rsidRPr="00796DF7" w:rsidRDefault="005F0F44" w:rsidP="00966AF0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Work constructively in a group, cooperating with their leaders and seniors. </w:t>
            </w:r>
          </w:p>
          <w:p w:rsidR="005F0F44" w:rsidRPr="00796DF7" w:rsidRDefault="005F0F44" w:rsidP="00966AF0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Use means to find new information data or technique analysis, for the best utilization of their lectures and tutorials. </w:t>
            </w:r>
          </w:p>
          <w:p w:rsidR="005F0F44" w:rsidRPr="00796DF7" w:rsidRDefault="005F0F44" w:rsidP="00966AF0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Be able to report comprehensive information about patients in an oral or written manner. </w:t>
            </w:r>
          </w:p>
          <w:p w:rsidR="005F0F44" w:rsidRPr="00796DF7" w:rsidRDefault="005F0F44" w:rsidP="00966AF0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>Design in certain situations, together with other specialties an appropriate treatment plan thus initiating the value of teamwork and compliance to work through systems</w:t>
            </w:r>
          </w:p>
          <w:p w:rsidR="009E70A2" w:rsidRPr="009D7706" w:rsidRDefault="005F0F44" w:rsidP="009D7706">
            <w:pPr>
              <w:pStyle w:val="Default"/>
              <w:numPr>
                <w:ilvl w:val="0"/>
                <w:numId w:val="17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Communicate properly and ethically with the patients in a serious and respectable manner to have relevant data to their complaints </w:t>
            </w:r>
          </w:p>
        </w:tc>
      </w:tr>
      <w:tr w:rsidR="00413540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40" w:rsidRPr="00796DF7" w:rsidRDefault="00413540" w:rsidP="00413540">
            <w:pPr>
              <w:pStyle w:val="Heading7"/>
              <w:spacing w:after="120"/>
              <w:jc w:val="both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 xml:space="preserve">(iii)  Methods of assessment of students cognitive skills </w:t>
            </w:r>
          </w:p>
          <w:p w:rsidR="00413540" w:rsidRPr="00796DF7" w:rsidRDefault="00413540" w:rsidP="00362C24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Feedback and discussion during lectures, </w:t>
            </w:r>
            <w:r w:rsidR="00362C24">
              <w:rPr>
                <w:b/>
                <w:bCs/>
              </w:rPr>
              <w:t>CBL</w:t>
            </w:r>
            <w:r w:rsidRPr="00796DF7">
              <w:rPr>
                <w:b/>
                <w:bCs/>
              </w:rPr>
              <w:t>, and clinical activities</w:t>
            </w:r>
          </w:p>
          <w:p w:rsidR="0072313A" w:rsidRPr="00956663" w:rsidRDefault="00413540" w:rsidP="009D7706">
            <w:pPr>
              <w:pStyle w:val="Default"/>
              <w:numPr>
                <w:ilvl w:val="0"/>
                <w:numId w:val="16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</w:rPr>
              <w:t>Objective Structures Clinical Examination (OSCE).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FC6AFE">
            <w:pPr>
              <w:pStyle w:val="Heading7"/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t xml:space="preserve">d.   Communication, Information Technology and Numerical Skills 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44425E" w:rsidRDefault="0044425E" w:rsidP="0044425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i</w:t>
            </w:r>
            <w:proofErr w:type="spellEnd"/>
            <w:r>
              <w:rPr>
                <w:color w:val="000000"/>
              </w:rPr>
              <w:t>)</w:t>
            </w:r>
            <w:r w:rsidR="005F0F44" w:rsidRPr="0044425E">
              <w:rPr>
                <w:color w:val="000000"/>
              </w:rPr>
              <w:t xml:space="preserve"> Description of the skills to be developed in this domain.</w:t>
            </w:r>
          </w:p>
          <w:p w:rsidR="005F0F44" w:rsidRPr="00433AE8" w:rsidRDefault="005F0F44" w:rsidP="0044425E">
            <w:pPr>
              <w:numPr>
                <w:ilvl w:val="1"/>
                <w:numId w:val="48"/>
              </w:numPr>
              <w:jc w:val="both"/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>Communicate in a facilitative, effective, efficient, and educational manner with patients and their families.</w:t>
            </w:r>
          </w:p>
          <w:p w:rsidR="005F0F44" w:rsidRPr="00433AE8" w:rsidRDefault="005F0F44" w:rsidP="0044425E">
            <w:pPr>
              <w:numPr>
                <w:ilvl w:val="1"/>
                <w:numId w:val="48"/>
              </w:numPr>
              <w:jc w:val="both"/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 xml:space="preserve">Communicate clearly and succinctly to colleagues and other members of the health care team. </w:t>
            </w:r>
          </w:p>
          <w:p w:rsidR="004613D3" w:rsidRPr="009D7706" w:rsidRDefault="004613D3" w:rsidP="009D7706">
            <w:pPr>
              <w:numPr>
                <w:ilvl w:val="1"/>
                <w:numId w:val="48"/>
              </w:numPr>
              <w:jc w:val="both"/>
              <w:rPr>
                <w:b/>
                <w:bCs/>
                <w:color w:val="000000"/>
              </w:rPr>
            </w:pPr>
            <w:r w:rsidRPr="00433AE8">
              <w:rPr>
                <w:b/>
                <w:bCs/>
                <w:color w:val="000000"/>
              </w:rPr>
              <w:t>Use modes of modern communication.</w:t>
            </w:r>
          </w:p>
          <w:p w:rsidR="004613D3" w:rsidRPr="00956663" w:rsidRDefault="004613D3" w:rsidP="0044425E">
            <w:pPr>
              <w:numPr>
                <w:ilvl w:val="1"/>
                <w:numId w:val="48"/>
              </w:numPr>
              <w:jc w:val="both"/>
              <w:rPr>
                <w:b/>
                <w:bCs/>
                <w:color w:val="000000"/>
              </w:rPr>
            </w:pPr>
            <w:r w:rsidRPr="00956663">
              <w:rPr>
                <w:b/>
                <w:bCs/>
                <w:color w:val="000000"/>
              </w:rPr>
              <w:t xml:space="preserve">Access all the information of the scientific activities posted in the Department's web site e.g. seminars, courses, and conferences. </w:t>
            </w:r>
          </w:p>
          <w:p w:rsidR="005F0F44" w:rsidRPr="0044425E" w:rsidRDefault="0044425E" w:rsidP="0044425E">
            <w:pPr>
              <w:numPr>
                <w:ilvl w:val="1"/>
                <w:numId w:val="48"/>
              </w:numPr>
              <w:jc w:val="both"/>
              <w:rPr>
                <w:b/>
                <w:bCs/>
                <w:color w:val="000000"/>
              </w:rPr>
            </w:pPr>
            <w:r w:rsidRPr="0044425E">
              <w:rPr>
                <w:b/>
                <w:bCs/>
                <w:color w:val="000000"/>
              </w:rPr>
              <w:t>Exhibit empathy, tact, and compassion during history taking and physical examination, maintaining a professional and ethical code of conduct</w:t>
            </w:r>
            <w:r w:rsidR="004613D3" w:rsidRPr="0044425E">
              <w:rPr>
                <w:b/>
                <w:bCs/>
                <w:color w:val="000000"/>
              </w:rPr>
              <w:t>.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FC6AFE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(ii)  Teaching strategies to be used to develop these skills</w:t>
            </w:r>
          </w:p>
          <w:p w:rsidR="005F0F44" w:rsidRPr="00563A80" w:rsidRDefault="005F0F44" w:rsidP="00563A80">
            <w:pPr>
              <w:pStyle w:val="Heading7"/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t>Biweekly Bedside teaching on medical floor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FC6AFE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 xml:space="preserve">(iii)  Methods of assessment of students numerical and communication skills </w:t>
            </w:r>
          </w:p>
          <w:p w:rsidR="005F0F44" w:rsidRDefault="005F0F44" w:rsidP="00433AE8">
            <w:pPr>
              <w:numPr>
                <w:ilvl w:val="0"/>
                <w:numId w:val="3"/>
              </w:numPr>
              <w:spacing w:before="100" w:beforeAutospacing="1" w:after="240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Oral</w:t>
            </w:r>
            <w:r w:rsidR="00362C24">
              <w:rPr>
                <w:b/>
                <w:bCs/>
                <w:color w:val="000000"/>
              </w:rPr>
              <w:t xml:space="preserve"> case presentations during </w:t>
            </w:r>
            <w:r w:rsidRPr="00796DF7">
              <w:rPr>
                <w:b/>
                <w:bCs/>
                <w:color w:val="000000"/>
              </w:rPr>
              <w:t>weekly bedside teaching with students mentor.</w:t>
            </w:r>
          </w:p>
          <w:p w:rsidR="00362C24" w:rsidRPr="00433AE8" w:rsidRDefault="00362C24" w:rsidP="00433AE8">
            <w:pPr>
              <w:numPr>
                <w:ilvl w:val="0"/>
                <w:numId w:val="3"/>
              </w:numPr>
              <w:spacing w:before="100" w:beforeAutospacing="1" w:after="24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CBL discussion with the tutors with different clinical scenario related to the corresponding theme </w:t>
            </w:r>
          </w:p>
          <w:p w:rsidR="009E70A2" w:rsidRPr="009D7706" w:rsidRDefault="005F0F44" w:rsidP="009D7706">
            <w:pPr>
              <w:numPr>
                <w:ilvl w:val="0"/>
                <w:numId w:val="3"/>
              </w:numPr>
              <w:spacing w:before="100" w:beforeAutospacing="1" w:after="240"/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lastRenderedPageBreak/>
              <w:t>Midterm and Final clinical examination</w:t>
            </w:r>
            <w:r w:rsidR="004613D3" w:rsidRPr="00796DF7">
              <w:rPr>
                <w:b/>
                <w:bCs/>
                <w:color w:val="000000"/>
              </w:rPr>
              <w:t xml:space="preserve"> (OSCE)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44425E">
            <w:pPr>
              <w:pStyle w:val="Heading7"/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lastRenderedPageBreak/>
              <w:t xml:space="preserve">e. Psychomotor </w:t>
            </w:r>
            <w:r w:rsidR="0044425E">
              <w:rPr>
                <w:b/>
                <w:color w:val="000000"/>
              </w:rPr>
              <w:t>and Professional</w:t>
            </w:r>
            <w:r w:rsidR="0044425E" w:rsidRPr="00796DF7">
              <w:rPr>
                <w:b/>
                <w:color w:val="000000"/>
              </w:rPr>
              <w:t xml:space="preserve"> </w:t>
            </w:r>
            <w:r w:rsidRPr="00796DF7">
              <w:rPr>
                <w:b/>
                <w:color w:val="000000"/>
              </w:rPr>
              <w:t>Skills</w:t>
            </w:r>
            <w:r w:rsidR="00956663">
              <w:rPr>
                <w:b/>
                <w:color w:val="000000"/>
              </w:rPr>
              <w:t xml:space="preserve"> 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A056E3">
            <w:pPr>
              <w:pStyle w:val="Heading7"/>
              <w:rPr>
                <w:color w:val="000000"/>
              </w:rPr>
            </w:pPr>
            <w:r w:rsidRPr="00796DF7">
              <w:rPr>
                <w:color w:val="000000"/>
              </w:rPr>
              <w:t>(</w:t>
            </w:r>
            <w:proofErr w:type="spellStart"/>
            <w:r w:rsidRPr="00796DF7">
              <w:rPr>
                <w:color w:val="000000"/>
              </w:rPr>
              <w:t>i</w:t>
            </w:r>
            <w:proofErr w:type="spellEnd"/>
            <w:r w:rsidRPr="00796DF7">
              <w:rPr>
                <w:color w:val="000000"/>
              </w:rPr>
              <w:t>)  Description of the psychomotor skills to be developed and the level of performance required</w:t>
            </w:r>
          </w:p>
          <w:p w:rsidR="004613D3" w:rsidRPr="00796DF7" w:rsidRDefault="004613D3" w:rsidP="004613D3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Description of the psychomotor skills to be developed and the level of performance required</w:t>
            </w:r>
          </w:p>
          <w:p w:rsidR="004613D3" w:rsidRPr="00796DF7" w:rsidRDefault="004613D3" w:rsidP="004613D3">
            <w:pPr>
              <w:spacing w:line="480" w:lineRule="auto"/>
              <w:ind w:left="720" w:right="709"/>
              <w:jc w:val="both"/>
              <w:rPr>
                <w:b/>
                <w:bCs/>
                <w:i/>
                <w:iCs/>
                <w:color w:val="000000"/>
              </w:rPr>
            </w:pPr>
            <w:r w:rsidRPr="00796DF7">
              <w:rPr>
                <w:b/>
                <w:bCs/>
                <w:i/>
                <w:iCs/>
                <w:color w:val="000000"/>
              </w:rPr>
              <w:t>By the end of this course, students should be able to:</w:t>
            </w:r>
          </w:p>
          <w:p w:rsidR="004613D3" w:rsidRPr="00796DF7" w:rsidRDefault="004613D3" w:rsidP="00966AF0">
            <w:pPr>
              <w:numPr>
                <w:ilvl w:val="0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Take a complete history for a given patient: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Elicit the presenting problems and relevant details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Elicit past medical/surgical history, family history, social history, medications and allergies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Perform an appropriate review of systems to detect other health problems</w:t>
            </w:r>
          </w:p>
          <w:p w:rsidR="004613D3" w:rsidRDefault="0044425E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>
              <w:rPr>
                <w:b/>
                <w:bCs/>
                <w:snapToGrid w:val="0"/>
                <w:color w:val="000000"/>
              </w:rPr>
              <w:t>E</w:t>
            </w:r>
            <w:r w:rsidR="004613D3" w:rsidRPr="00796DF7">
              <w:rPr>
                <w:b/>
                <w:bCs/>
                <w:snapToGrid w:val="0"/>
                <w:color w:val="000000"/>
              </w:rPr>
              <w:t>stablish a comfortable rapport with the patient</w:t>
            </w:r>
          </w:p>
          <w:p w:rsidR="004613D3" w:rsidRPr="00796DF7" w:rsidRDefault="004613D3" w:rsidP="009D7706">
            <w:pPr>
              <w:numPr>
                <w:ilvl w:val="0"/>
                <w:numId w:val="19"/>
              </w:numPr>
              <w:tabs>
                <w:tab w:val="right" w:pos="180"/>
                <w:tab w:val="right" w:pos="720"/>
              </w:tabs>
              <w:ind w:right="806"/>
              <w:jc w:val="both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Perform general and focused clinical examination for a given patient: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Perform the examination, general and systemic, in logical sequence, focusing on particular systems when appropriate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Show sensitivity and respect during the physical examination, explaining the procedures to the patient in understandable language.</w:t>
            </w:r>
          </w:p>
          <w:p w:rsidR="004613D3" w:rsidRPr="00796DF7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Demonstrate proper use of medical instruments (e.g. stethoscope, sphygmomanometer)</w:t>
            </w:r>
          </w:p>
          <w:p w:rsidR="004613D3" w:rsidRDefault="004613D3" w:rsidP="00966AF0">
            <w:pPr>
              <w:numPr>
                <w:ilvl w:val="1"/>
                <w:numId w:val="19"/>
              </w:numPr>
              <w:tabs>
                <w:tab w:val="right" w:pos="180"/>
                <w:tab w:val="right" w:pos="720"/>
              </w:tabs>
              <w:ind w:right="806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Demonstrate proper use of draping to position the patient for optimal exposure while maintaining patient dignity and privacy</w:t>
            </w:r>
          </w:p>
          <w:p w:rsidR="004613D3" w:rsidRDefault="004613D3" w:rsidP="009D7706">
            <w:pPr>
              <w:pStyle w:val="ListParagraph"/>
              <w:numPr>
                <w:ilvl w:val="0"/>
                <w:numId w:val="19"/>
              </w:numPr>
              <w:tabs>
                <w:tab w:val="right" w:pos="180"/>
                <w:tab w:val="right" w:pos="720"/>
              </w:tabs>
              <w:ind w:right="806"/>
              <w:jc w:val="both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Concisely communicate the history and physical examination in accepted medical terminology</w:t>
            </w:r>
          </w:p>
          <w:p w:rsidR="004613D3" w:rsidRDefault="004613D3" w:rsidP="009D7706">
            <w:pPr>
              <w:pStyle w:val="ListParagraph"/>
              <w:numPr>
                <w:ilvl w:val="0"/>
                <w:numId w:val="19"/>
              </w:numPr>
              <w:tabs>
                <w:tab w:val="right" w:pos="180"/>
                <w:tab w:val="right" w:pos="720"/>
              </w:tabs>
              <w:ind w:right="806"/>
              <w:jc w:val="both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Present significant positive and negative findings in a systematic fashion</w:t>
            </w:r>
          </w:p>
          <w:p w:rsidR="005F0F44" w:rsidRPr="00563A80" w:rsidRDefault="004613D3" w:rsidP="00563A80">
            <w:pPr>
              <w:pStyle w:val="ListParagraph"/>
              <w:numPr>
                <w:ilvl w:val="0"/>
                <w:numId w:val="19"/>
              </w:numPr>
              <w:tabs>
                <w:tab w:val="right" w:pos="180"/>
                <w:tab w:val="right" w:pos="720"/>
              </w:tabs>
              <w:ind w:right="806"/>
              <w:jc w:val="both"/>
              <w:rPr>
                <w:b/>
                <w:bCs/>
                <w:snapToGrid w:val="0"/>
                <w:color w:val="000000"/>
              </w:rPr>
            </w:pPr>
            <w:r w:rsidRPr="00796DF7">
              <w:rPr>
                <w:b/>
                <w:bCs/>
                <w:snapToGrid w:val="0"/>
                <w:color w:val="000000"/>
              </w:rPr>
              <w:t>Diagnose medical diseases prevalent in the community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FC6AFE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(ii)  Teaching strategies to be used to develop these skills</w:t>
            </w:r>
          </w:p>
          <w:p w:rsidR="009E70A2" w:rsidRPr="00563A80" w:rsidRDefault="005F0F44" w:rsidP="00563A80">
            <w:pPr>
              <w:pStyle w:val="Heading7"/>
              <w:spacing w:after="120"/>
              <w:rPr>
                <w:b/>
                <w:color w:val="000000"/>
              </w:rPr>
            </w:pPr>
            <w:r w:rsidRPr="00433AE8">
              <w:rPr>
                <w:b/>
                <w:color w:val="000000"/>
              </w:rPr>
              <w:t>Bedside teaching</w:t>
            </w:r>
          </w:p>
        </w:tc>
      </w:tr>
      <w:tr w:rsidR="005F0F44" w:rsidRPr="00796DF7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F44" w:rsidRPr="00796DF7" w:rsidRDefault="005F0F44" w:rsidP="00FC6AFE">
            <w:pPr>
              <w:pStyle w:val="Heading7"/>
              <w:spacing w:after="120"/>
              <w:rPr>
                <w:bCs/>
                <w:color w:val="000000"/>
              </w:rPr>
            </w:pPr>
            <w:r w:rsidRPr="00796DF7">
              <w:rPr>
                <w:bCs/>
                <w:color w:val="000000"/>
              </w:rPr>
              <w:t>(iii)  Methods of assessment of students psychomotor skills</w:t>
            </w:r>
          </w:p>
          <w:p w:rsidR="005F0F44" w:rsidRPr="00796DF7" w:rsidRDefault="005F0F44" w:rsidP="00966AF0">
            <w:pPr>
              <w:pStyle w:val="Heading7"/>
              <w:numPr>
                <w:ilvl w:val="0"/>
                <w:numId w:val="20"/>
              </w:numPr>
              <w:spacing w:after="120"/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t xml:space="preserve">Oral case presentation by each student done on twice weekly basis under </w:t>
            </w:r>
            <w:r w:rsidR="00D27480" w:rsidRPr="00796DF7">
              <w:rPr>
                <w:b/>
                <w:color w:val="000000"/>
              </w:rPr>
              <w:t>supervision</w:t>
            </w:r>
            <w:r w:rsidRPr="00796DF7">
              <w:rPr>
                <w:b/>
                <w:color w:val="000000"/>
              </w:rPr>
              <w:t xml:space="preserve"> of their tutor</w:t>
            </w:r>
          </w:p>
          <w:p w:rsidR="00E44EAB" w:rsidRPr="00796DF7" w:rsidRDefault="00E44EAB" w:rsidP="00966AF0">
            <w:pPr>
              <w:pStyle w:val="Default"/>
              <w:numPr>
                <w:ilvl w:val="0"/>
                <w:numId w:val="20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lastRenderedPageBreak/>
              <w:t xml:space="preserve">Assessment and observation during practical activities </w:t>
            </w:r>
          </w:p>
          <w:p w:rsidR="00E44EAB" w:rsidRPr="00796DF7" w:rsidRDefault="00E44EAB" w:rsidP="00E44EAB">
            <w:pPr>
              <w:rPr>
                <w:color w:val="000000"/>
                <w:lang w:val="en-US"/>
              </w:rPr>
            </w:pPr>
          </w:p>
          <w:p w:rsidR="005F0F44" w:rsidRPr="0044425E" w:rsidRDefault="00D27480" w:rsidP="0044425E">
            <w:pPr>
              <w:numPr>
                <w:ilvl w:val="0"/>
                <w:numId w:val="20"/>
              </w:numPr>
              <w:rPr>
                <w:b/>
                <w:color w:val="000000"/>
              </w:rPr>
            </w:pPr>
            <w:r w:rsidRPr="00796DF7">
              <w:rPr>
                <w:b/>
                <w:color w:val="000000"/>
              </w:rPr>
              <w:t xml:space="preserve">During midterm and final OSCE exam observing the </w:t>
            </w:r>
            <w:r w:rsidR="005F0F44" w:rsidRPr="00796DF7">
              <w:rPr>
                <w:b/>
                <w:color w:val="000000"/>
              </w:rPr>
              <w:t xml:space="preserve">student interaction with his patients </w:t>
            </w:r>
          </w:p>
        </w:tc>
      </w:tr>
    </w:tbl>
    <w:p w:rsidR="00042376" w:rsidRDefault="00042376" w:rsidP="00042376">
      <w:pPr>
        <w:rPr>
          <w:color w:val="000000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572"/>
        <w:gridCol w:w="1260"/>
        <w:gridCol w:w="1368"/>
      </w:tblGrid>
      <w:tr w:rsidR="00042376" w:rsidRPr="00796DF7" w:rsidTr="00563A80">
        <w:tc>
          <w:tcPr>
            <w:tcW w:w="8640" w:type="dxa"/>
            <w:gridSpan w:val="4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  <w:p w:rsidR="00042376" w:rsidRPr="00796DF7" w:rsidRDefault="00C44A47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5</w:t>
            </w:r>
            <w:r w:rsidR="0027268A" w:rsidRPr="00796DF7">
              <w:rPr>
                <w:color w:val="000000"/>
                <w:lang w:bidi="ar-EG"/>
              </w:rPr>
              <w:t>. Schedule</w:t>
            </w:r>
            <w:r w:rsidR="00042376" w:rsidRPr="00796DF7">
              <w:rPr>
                <w:color w:val="000000"/>
                <w:lang w:bidi="ar-EG"/>
              </w:rPr>
              <w:t xml:space="preserve"> of Assessment Tasks for Students</w:t>
            </w:r>
            <w:r w:rsidR="0027268A" w:rsidRPr="00796DF7">
              <w:rPr>
                <w:color w:val="000000"/>
                <w:lang w:bidi="ar-EG"/>
              </w:rPr>
              <w:t xml:space="preserve"> During the Semester</w:t>
            </w:r>
          </w:p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</w:tr>
      <w:tr w:rsidR="00042376" w:rsidRPr="00796DF7" w:rsidTr="00563A80">
        <w:tc>
          <w:tcPr>
            <w:tcW w:w="144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Assessment</w:t>
            </w:r>
          </w:p>
        </w:tc>
        <w:tc>
          <w:tcPr>
            <w:tcW w:w="4572" w:type="dxa"/>
          </w:tcPr>
          <w:p w:rsidR="00042376" w:rsidRPr="00544DE0" w:rsidRDefault="00042376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 w:rsidRPr="00544DE0">
              <w:rPr>
                <w:color w:val="000000"/>
                <w:sz w:val="28"/>
                <w:szCs w:val="28"/>
                <w:lang w:bidi="ar-EG"/>
              </w:rPr>
              <w:t>Assessment task  (</w:t>
            </w:r>
            <w:proofErr w:type="spellStart"/>
            <w:r w:rsidRPr="00544DE0">
              <w:rPr>
                <w:color w:val="000000"/>
                <w:sz w:val="28"/>
                <w:szCs w:val="28"/>
                <w:lang w:bidi="ar-EG"/>
              </w:rPr>
              <w:t>eg</w:t>
            </w:r>
            <w:proofErr w:type="spellEnd"/>
            <w:r w:rsidRPr="00544DE0">
              <w:rPr>
                <w:color w:val="000000"/>
                <w:sz w:val="28"/>
                <w:szCs w:val="28"/>
                <w:lang w:bidi="ar-EG"/>
              </w:rPr>
              <w:t>. essay, test, group project, examination etc.)</w:t>
            </w:r>
          </w:p>
        </w:tc>
        <w:tc>
          <w:tcPr>
            <w:tcW w:w="126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Week due</w:t>
            </w:r>
          </w:p>
        </w:tc>
        <w:tc>
          <w:tcPr>
            <w:tcW w:w="1368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Proportion of Final Assessment</w:t>
            </w:r>
          </w:p>
        </w:tc>
      </w:tr>
      <w:tr w:rsidR="00042376" w:rsidRPr="00796DF7" w:rsidTr="00563A80">
        <w:trPr>
          <w:trHeight w:val="260"/>
        </w:trPr>
        <w:tc>
          <w:tcPr>
            <w:tcW w:w="144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1</w:t>
            </w:r>
          </w:p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4572" w:type="dxa"/>
          </w:tcPr>
          <w:p w:rsidR="00042376" w:rsidRPr="00544DE0" w:rsidRDefault="00DA7A97" w:rsidP="0044425E">
            <w:pPr>
              <w:spacing w:line="216" w:lineRule="auto"/>
              <w:jc w:val="both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Mid</w:t>
            </w:r>
            <w:r w:rsidR="00A056E3" w:rsidRPr="00544DE0">
              <w:rPr>
                <w:color w:val="000000"/>
                <w:sz w:val="28"/>
                <w:szCs w:val="28"/>
                <w:lang w:bidi="ar-EG"/>
              </w:rPr>
              <w:t>term written examination</w:t>
            </w:r>
          </w:p>
        </w:tc>
        <w:tc>
          <w:tcPr>
            <w:tcW w:w="126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1368" w:type="dxa"/>
          </w:tcPr>
          <w:p w:rsidR="00042376" w:rsidRPr="00544DE0" w:rsidRDefault="00362C24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15</w:t>
            </w:r>
            <w:r w:rsidR="00251D89" w:rsidRPr="00544DE0">
              <w:rPr>
                <w:color w:val="000000"/>
                <w:sz w:val="28"/>
                <w:szCs w:val="28"/>
                <w:lang w:bidi="ar-EG"/>
              </w:rPr>
              <w:t>%</w:t>
            </w:r>
          </w:p>
        </w:tc>
      </w:tr>
      <w:tr w:rsidR="00042376" w:rsidRPr="00796DF7" w:rsidTr="00563A80">
        <w:trPr>
          <w:trHeight w:val="260"/>
        </w:trPr>
        <w:tc>
          <w:tcPr>
            <w:tcW w:w="144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2</w:t>
            </w:r>
          </w:p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4572" w:type="dxa"/>
          </w:tcPr>
          <w:p w:rsidR="00042376" w:rsidRPr="00544DE0" w:rsidRDefault="00A056E3" w:rsidP="0044425E">
            <w:pPr>
              <w:spacing w:line="216" w:lineRule="auto"/>
              <w:jc w:val="both"/>
              <w:rPr>
                <w:color w:val="000000"/>
                <w:sz w:val="28"/>
                <w:szCs w:val="28"/>
                <w:lang w:bidi="ar-EG"/>
              </w:rPr>
            </w:pPr>
            <w:r w:rsidRPr="00544DE0">
              <w:rPr>
                <w:color w:val="000000"/>
                <w:sz w:val="28"/>
                <w:szCs w:val="28"/>
                <w:lang w:bidi="ar-EG"/>
              </w:rPr>
              <w:t xml:space="preserve">Midterm </w:t>
            </w:r>
            <w:r w:rsidR="00E44EAB" w:rsidRPr="00544DE0">
              <w:rPr>
                <w:color w:val="000000"/>
                <w:sz w:val="28"/>
                <w:szCs w:val="28"/>
                <w:lang w:bidi="ar-EG"/>
              </w:rPr>
              <w:t>OSCE</w:t>
            </w:r>
          </w:p>
        </w:tc>
        <w:tc>
          <w:tcPr>
            <w:tcW w:w="126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1368" w:type="dxa"/>
          </w:tcPr>
          <w:p w:rsidR="00042376" w:rsidRPr="00544DE0" w:rsidRDefault="00362C24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15</w:t>
            </w:r>
            <w:r w:rsidR="00251D89" w:rsidRPr="00544DE0">
              <w:rPr>
                <w:color w:val="000000"/>
                <w:sz w:val="28"/>
                <w:szCs w:val="28"/>
                <w:lang w:bidi="ar-EG"/>
              </w:rPr>
              <w:t>%</w:t>
            </w:r>
          </w:p>
        </w:tc>
      </w:tr>
      <w:tr w:rsidR="00042376" w:rsidRPr="00796DF7" w:rsidTr="00563A80">
        <w:trPr>
          <w:trHeight w:val="260"/>
        </w:trPr>
        <w:tc>
          <w:tcPr>
            <w:tcW w:w="144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3</w:t>
            </w:r>
          </w:p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4572" w:type="dxa"/>
          </w:tcPr>
          <w:p w:rsidR="00042376" w:rsidRPr="00544DE0" w:rsidRDefault="00A056E3" w:rsidP="0044425E">
            <w:pPr>
              <w:spacing w:line="216" w:lineRule="auto"/>
              <w:jc w:val="both"/>
              <w:rPr>
                <w:color w:val="000000"/>
                <w:sz w:val="28"/>
                <w:szCs w:val="28"/>
                <w:lang w:bidi="ar-EG"/>
              </w:rPr>
            </w:pPr>
            <w:r w:rsidRPr="00544DE0">
              <w:rPr>
                <w:color w:val="000000"/>
                <w:sz w:val="28"/>
                <w:szCs w:val="28"/>
                <w:lang w:bidi="ar-EG"/>
              </w:rPr>
              <w:t>Final written examination</w:t>
            </w:r>
          </w:p>
        </w:tc>
        <w:tc>
          <w:tcPr>
            <w:tcW w:w="126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1368" w:type="dxa"/>
          </w:tcPr>
          <w:p w:rsidR="00042376" w:rsidRPr="00544DE0" w:rsidRDefault="00362C24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20</w:t>
            </w:r>
            <w:r w:rsidR="00251D89" w:rsidRPr="00544DE0">
              <w:rPr>
                <w:color w:val="000000"/>
                <w:sz w:val="28"/>
                <w:szCs w:val="28"/>
                <w:lang w:bidi="ar-EG"/>
              </w:rPr>
              <w:t>%</w:t>
            </w:r>
          </w:p>
        </w:tc>
      </w:tr>
      <w:tr w:rsidR="00362C24" w:rsidRPr="00796DF7" w:rsidTr="00563A80">
        <w:trPr>
          <w:trHeight w:val="260"/>
        </w:trPr>
        <w:tc>
          <w:tcPr>
            <w:tcW w:w="1440" w:type="dxa"/>
          </w:tcPr>
          <w:p w:rsidR="00362C24" w:rsidRPr="00796DF7" w:rsidRDefault="00362C24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>
              <w:rPr>
                <w:color w:val="000000"/>
                <w:lang w:bidi="ar-EG"/>
              </w:rPr>
              <w:t>4</w:t>
            </w:r>
          </w:p>
        </w:tc>
        <w:tc>
          <w:tcPr>
            <w:tcW w:w="4572" w:type="dxa"/>
          </w:tcPr>
          <w:p w:rsidR="00362C24" w:rsidRPr="00544DE0" w:rsidRDefault="00362C24" w:rsidP="00362C24">
            <w:pPr>
              <w:spacing w:line="216" w:lineRule="auto"/>
              <w:jc w:val="both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 xml:space="preserve">Tutor evaluation (5% )at end of each semester </w:t>
            </w:r>
          </w:p>
        </w:tc>
        <w:tc>
          <w:tcPr>
            <w:tcW w:w="1260" w:type="dxa"/>
          </w:tcPr>
          <w:p w:rsidR="00362C24" w:rsidRPr="00796DF7" w:rsidRDefault="00362C24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1368" w:type="dxa"/>
          </w:tcPr>
          <w:p w:rsidR="00362C24" w:rsidRDefault="00362C24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>
              <w:rPr>
                <w:color w:val="000000"/>
                <w:sz w:val="28"/>
                <w:szCs w:val="28"/>
                <w:lang w:bidi="ar-EG"/>
              </w:rPr>
              <w:t>10%</w:t>
            </w:r>
          </w:p>
        </w:tc>
      </w:tr>
      <w:tr w:rsidR="00042376" w:rsidRPr="00796DF7" w:rsidTr="00563A80">
        <w:trPr>
          <w:trHeight w:val="260"/>
        </w:trPr>
        <w:tc>
          <w:tcPr>
            <w:tcW w:w="1440" w:type="dxa"/>
          </w:tcPr>
          <w:p w:rsidR="00042376" w:rsidRPr="00796DF7" w:rsidRDefault="00362C24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  <w:r>
              <w:rPr>
                <w:color w:val="000000"/>
                <w:lang w:bidi="ar-EG"/>
              </w:rPr>
              <w:t>5</w:t>
            </w:r>
          </w:p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4572" w:type="dxa"/>
          </w:tcPr>
          <w:p w:rsidR="00042376" w:rsidRPr="00544DE0" w:rsidRDefault="00A056E3" w:rsidP="0044425E">
            <w:pPr>
              <w:spacing w:line="216" w:lineRule="auto"/>
              <w:jc w:val="both"/>
              <w:rPr>
                <w:color w:val="000000"/>
                <w:sz w:val="28"/>
                <w:szCs w:val="28"/>
                <w:lang w:bidi="ar-EG"/>
              </w:rPr>
            </w:pPr>
            <w:r w:rsidRPr="00544DE0">
              <w:rPr>
                <w:color w:val="000000"/>
                <w:sz w:val="28"/>
                <w:szCs w:val="28"/>
                <w:lang w:bidi="ar-EG"/>
              </w:rPr>
              <w:t xml:space="preserve">Final </w:t>
            </w:r>
            <w:r w:rsidR="00E44EAB" w:rsidRPr="00544DE0">
              <w:rPr>
                <w:color w:val="000000"/>
                <w:sz w:val="28"/>
                <w:szCs w:val="28"/>
                <w:lang w:bidi="ar-EG"/>
              </w:rPr>
              <w:t>OSCE</w:t>
            </w:r>
          </w:p>
        </w:tc>
        <w:tc>
          <w:tcPr>
            <w:tcW w:w="1260" w:type="dxa"/>
          </w:tcPr>
          <w:p w:rsidR="00042376" w:rsidRPr="00796DF7" w:rsidRDefault="00042376" w:rsidP="0044425E">
            <w:pPr>
              <w:spacing w:line="216" w:lineRule="auto"/>
              <w:jc w:val="center"/>
              <w:rPr>
                <w:color w:val="000000"/>
                <w:lang w:bidi="ar-EG"/>
              </w:rPr>
            </w:pPr>
          </w:p>
        </w:tc>
        <w:tc>
          <w:tcPr>
            <w:tcW w:w="1368" w:type="dxa"/>
          </w:tcPr>
          <w:p w:rsidR="00042376" w:rsidRPr="00544DE0" w:rsidRDefault="00251D89" w:rsidP="0044425E">
            <w:pPr>
              <w:spacing w:line="216" w:lineRule="auto"/>
              <w:jc w:val="center"/>
              <w:rPr>
                <w:color w:val="000000"/>
                <w:sz w:val="28"/>
                <w:szCs w:val="28"/>
                <w:lang w:bidi="ar-EG"/>
              </w:rPr>
            </w:pPr>
            <w:r w:rsidRPr="00544DE0">
              <w:rPr>
                <w:color w:val="000000"/>
                <w:sz w:val="28"/>
                <w:szCs w:val="28"/>
                <w:lang w:bidi="ar-EG"/>
              </w:rPr>
              <w:t>30%</w:t>
            </w:r>
          </w:p>
        </w:tc>
      </w:tr>
    </w:tbl>
    <w:p w:rsidR="00413540" w:rsidRPr="00796DF7" w:rsidRDefault="00413540" w:rsidP="00433AE8">
      <w:pPr>
        <w:pStyle w:val="Heading7"/>
        <w:spacing w:after="120"/>
        <w:rPr>
          <w:b/>
          <w:bCs/>
          <w:color w:val="000000"/>
        </w:rPr>
      </w:pPr>
    </w:p>
    <w:p w:rsidR="00042376" w:rsidRPr="00796DF7" w:rsidRDefault="00042376" w:rsidP="0027268A">
      <w:pPr>
        <w:pStyle w:val="Heading7"/>
        <w:spacing w:after="120"/>
        <w:ind w:left="357" w:hanging="357"/>
        <w:rPr>
          <w:b/>
          <w:bCs/>
          <w:color w:val="000000"/>
          <w:lang w:bidi="ar-EG"/>
        </w:rPr>
      </w:pPr>
      <w:r w:rsidRPr="00796DF7">
        <w:rPr>
          <w:b/>
          <w:bCs/>
          <w:color w:val="000000"/>
        </w:rPr>
        <w:t>D.</w:t>
      </w:r>
      <w:r w:rsidRPr="00796DF7">
        <w:rPr>
          <w:b/>
          <w:bCs/>
          <w:color w:val="000000"/>
          <w:lang w:bidi="ar-EG"/>
        </w:rPr>
        <w:t xml:space="preserve"> </w:t>
      </w:r>
      <w:r w:rsidR="0027268A" w:rsidRPr="00796DF7">
        <w:rPr>
          <w:b/>
          <w:bCs/>
          <w:color w:val="000000"/>
          <w:lang w:bidi="ar-EG"/>
        </w:rPr>
        <w:t>Student Support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27268A" w:rsidRPr="00796DF7" w:rsidTr="00F9100F">
        <w:tc>
          <w:tcPr>
            <w:tcW w:w="8856" w:type="dxa"/>
          </w:tcPr>
          <w:p w:rsidR="00FA02C3" w:rsidRPr="00796DF7" w:rsidRDefault="00FA02C3" w:rsidP="00FA02C3">
            <w:pPr>
              <w:pStyle w:val="BodyText3"/>
              <w:rPr>
                <w:color w:val="000000"/>
                <w:sz w:val="24"/>
                <w:szCs w:val="24"/>
              </w:rPr>
            </w:pPr>
            <w:r w:rsidRPr="00796DF7">
              <w:rPr>
                <w:color w:val="000000"/>
                <w:sz w:val="24"/>
                <w:szCs w:val="24"/>
              </w:rPr>
              <w:t xml:space="preserve">1. </w:t>
            </w:r>
            <w:r w:rsidR="00413540" w:rsidRPr="00796DF7">
              <w:rPr>
                <w:color w:val="000000"/>
                <w:sz w:val="24"/>
                <w:szCs w:val="24"/>
              </w:rPr>
              <w:t>Arrangements for</w:t>
            </w:r>
            <w:r w:rsidRPr="00796DF7">
              <w:rPr>
                <w:color w:val="000000"/>
                <w:sz w:val="24"/>
                <w:szCs w:val="24"/>
              </w:rPr>
              <w:t xml:space="preserve"> availability of faculty for individual student consultations and academic advice. (include amount of time faculty are available each week)</w:t>
            </w:r>
          </w:p>
          <w:p w:rsidR="00E44EAB" w:rsidRPr="00796DF7" w:rsidRDefault="00E44EAB" w:rsidP="00FA02C3">
            <w:pPr>
              <w:pStyle w:val="BodyText3"/>
              <w:rPr>
                <w:color w:val="000000"/>
                <w:sz w:val="24"/>
                <w:szCs w:val="24"/>
              </w:rPr>
            </w:pPr>
          </w:p>
          <w:p w:rsidR="00E44EAB" w:rsidRPr="00433AE8" w:rsidRDefault="00E44EAB" w:rsidP="00966AF0">
            <w:pPr>
              <w:pStyle w:val="BodyText3"/>
              <w:numPr>
                <w:ilvl w:val="0"/>
                <w:numId w:val="22"/>
              </w:numPr>
              <w:rPr>
                <w:b/>
                <w:bCs/>
                <w:color w:val="000000"/>
                <w:sz w:val="28"/>
                <w:szCs w:val="28"/>
              </w:rPr>
            </w:pPr>
            <w:r w:rsidRPr="00433AE8">
              <w:rPr>
                <w:b/>
                <w:bCs/>
                <w:color w:val="000000"/>
                <w:sz w:val="28"/>
                <w:szCs w:val="28"/>
              </w:rPr>
              <w:t>Academic advisors office</w:t>
            </w:r>
          </w:p>
          <w:p w:rsidR="00E44EAB" w:rsidRPr="00433AE8" w:rsidRDefault="00E44EAB" w:rsidP="00966AF0">
            <w:pPr>
              <w:pStyle w:val="BodyText3"/>
              <w:numPr>
                <w:ilvl w:val="0"/>
                <w:numId w:val="22"/>
              </w:numPr>
              <w:rPr>
                <w:b/>
                <w:bCs/>
                <w:color w:val="000000"/>
                <w:sz w:val="28"/>
                <w:szCs w:val="28"/>
              </w:rPr>
            </w:pPr>
            <w:r w:rsidRPr="00433AE8">
              <w:rPr>
                <w:b/>
                <w:bCs/>
                <w:color w:val="000000"/>
                <w:sz w:val="28"/>
                <w:szCs w:val="28"/>
              </w:rPr>
              <w:t xml:space="preserve">Weekly meeting with course organizers and the team leaders </w:t>
            </w:r>
          </w:p>
          <w:p w:rsidR="00E44EAB" w:rsidRPr="00433AE8" w:rsidRDefault="00E44EAB" w:rsidP="00966AF0">
            <w:pPr>
              <w:pStyle w:val="BodyText3"/>
              <w:numPr>
                <w:ilvl w:val="0"/>
                <w:numId w:val="22"/>
              </w:numPr>
              <w:rPr>
                <w:b/>
                <w:bCs/>
                <w:color w:val="000000"/>
                <w:sz w:val="28"/>
                <w:szCs w:val="28"/>
              </w:rPr>
            </w:pPr>
            <w:r w:rsidRPr="00433AE8">
              <w:rPr>
                <w:b/>
                <w:bCs/>
                <w:color w:val="000000"/>
                <w:sz w:val="28"/>
                <w:szCs w:val="28"/>
              </w:rPr>
              <w:t>Course secretary who is available 7 hours/day ,5days/week</w:t>
            </w:r>
            <w:r w:rsidR="00A41431" w:rsidRPr="00433AE8">
              <w:rPr>
                <w:b/>
                <w:bCs/>
                <w:color w:val="000000"/>
                <w:sz w:val="28"/>
                <w:szCs w:val="28"/>
              </w:rPr>
              <w:t xml:space="preserve"> for any inquiry and support for the students</w:t>
            </w:r>
          </w:p>
          <w:p w:rsidR="00984742" w:rsidRDefault="00A41431" w:rsidP="00DA7A97">
            <w:pPr>
              <w:pStyle w:val="Default"/>
              <w:numPr>
                <w:ilvl w:val="0"/>
                <w:numId w:val="22"/>
              </w:numPr>
              <w:rPr>
                <w:b/>
                <w:bCs/>
                <w:sz w:val="28"/>
                <w:szCs w:val="28"/>
              </w:rPr>
            </w:pPr>
            <w:r w:rsidRPr="00433AE8">
              <w:rPr>
                <w:b/>
                <w:bCs/>
                <w:sz w:val="28"/>
                <w:szCs w:val="28"/>
              </w:rPr>
              <w:t xml:space="preserve"> All teaching staff of the Department are available during their </w:t>
            </w:r>
          </w:p>
          <w:p w:rsidR="0027268A" w:rsidRPr="00984742" w:rsidRDefault="00A41431" w:rsidP="00984742">
            <w:pPr>
              <w:pStyle w:val="Default"/>
              <w:ind w:left="720"/>
              <w:rPr>
                <w:b/>
                <w:bCs/>
                <w:sz w:val="28"/>
                <w:szCs w:val="28"/>
              </w:rPr>
            </w:pPr>
            <w:r w:rsidRPr="00984742">
              <w:rPr>
                <w:b/>
                <w:bCs/>
                <w:sz w:val="28"/>
                <w:szCs w:val="28"/>
              </w:rPr>
              <w:t xml:space="preserve">office hours for any inquiry and support for the students. </w:t>
            </w:r>
          </w:p>
        </w:tc>
      </w:tr>
    </w:tbl>
    <w:p w:rsidR="007F4554" w:rsidRPr="00796DF7" w:rsidRDefault="007F4554" w:rsidP="00042376">
      <w:pPr>
        <w:ind w:left="446"/>
        <w:rPr>
          <w:color w:val="000000"/>
          <w:lang w:bidi="ar-EG"/>
        </w:rPr>
      </w:pPr>
    </w:p>
    <w:p w:rsidR="00042376" w:rsidRPr="00796DF7" w:rsidRDefault="00042376" w:rsidP="00042376">
      <w:pPr>
        <w:pStyle w:val="Heading5"/>
        <w:rPr>
          <w:color w:val="000000"/>
          <w:szCs w:val="24"/>
        </w:rPr>
      </w:pPr>
      <w:r w:rsidRPr="007F4554">
        <w:rPr>
          <w:color w:val="000000"/>
          <w:szCs w:val="24"/>
        </w:rPr>
        <w:t>E Learning Resources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1</w:t>
            </w:r>
            <w:r w:rsidR="00086A34" w:rsidRPr="00796DF7">
              <w:rPr>
                <w:color w:val="000000"/>
                <w:lang w:bidi="ar-EG"/>
              </w:rPr>
              <w:t>.</w:t>
            </w:r>
            <w:r w:rsidRPr="00796DF7">
              <w:rPr>
                <w:color w:val="000000"/>
                <w:lang w:bidi="ar-EG"/>
              </w:rPr>
              <w:t xml:space="preserve"> Required Text(s)</w:t>
            </w:r>
          </w:p>
          <w:p w:rsidR="00DA7A97" w:rsidRDefault="00DA7A97" w:rsidP="00966AF0">
            <w:pPr>
              <w:pStyle w:val="Default"/>
              <w:numPr>
                <w:ilvl w:val="0"/>
                <w:numId w:val="21"/>
              </w:numPr>
              <w:rPr>
                <w:b/>
                <w:bCs/>
              </w:rPr>
            </w:pPr>
            <w:r w:rsidRPr="00796DF7">
              <w:rPr>
                <w:rStyle w:val="Emphasis"/>
              </w:rPr>
              <w:t>Kumar</w:t>
            </w:r>
            <w:r w:rsidRPr="00796DF7">
              <w:rPr>
                <w:b/>
                <w:bCs/>
              </w:rPr>
              <w:t xml:space="preserve"> and Clark Clinical </w:t>
            </w:r>
            <w:r w:rsidRPr="00796DF7">
              <w:rPr>
                <w:rStyle w:val="Emphasis"/>
              </w:rPr>
              <w:t>Medicine</w:t>
            </w:r>
            <w:r w:rsidRPr="00796DF7">
              <w:t>(Latest Edition</w:t>
            </w:r>
            <w:r w:rsidRPr="00796DF7">
              <w:rPr>
                <w:b/>
                <w:bCs/>
              </w:rPr>
              <w:t xml:space="preserve"> </w:t>
            </w:r>
            <w:r w:rsidR="007F4554">
              <w:rPr>
                <w:b/>
                <w:bCs/>
              </w:rPr>
              <w:t>)</w:t>
            </w:r>
          </w:p>
          <w:p w:rsidR="00A41431" w:rsidRPr="00857B6B" w:rsidRDefault="00A41431" w:rsidP="00966AF0">
            <w:pPr>
              <w:pStyle w:val="Default"/>
              <w:numPr>
                <w:ilvl w:val="0"/>
                <w:numId w:val="21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>Davidson's Principles and Practices of medicine</w:t>
            </w:r>
            <w:r w:rsidR="008D437C" w:rsidRPr="00796DF7">
              <w:t>(Latest Edition</w:t>
            </w:r>
            <w:r w:rsidR="00DA7A97">
              <w:t>)</w:t>
            </w:r>
          </w:p>
          <w:p w:rsidR="00042376" w:rsidRPr="009D7706" w:rsidRDefault="00857B6B" w:rsidP="009D7706">
            <w:pPr>
              <w:pStyle w:val="Default"/>
              <w:numPr>
                <w:ilvl w:val="0"/>
                <w:numId w:val="21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 xml:space="preserve">Tally &amp; </w:t>
            </w:r>
            <w:proofErr w:type="spellStart"/>
            <w:r w:rsidRPr="00796DF7">
              <w:rPr>
                <w:b/>
                <w:bCs/>
              </w:rPr>
              <w:t>O'Connors</w:t>
            </w:r>
            <w:proofErr w:type="spellEnd"/>
            <w:r w:rsidRPr="00796DF7">
              <w:rPr>
                <w:b/>
                <w:bCs/>
              </w:rPr>
              <w:t xml:space="preserve"> Clinical Examination</w:t>
            </w:r>
            <w:r w:rsidRPr="00796DF7">
              <w:t>(Latest Edition</w:t>
            </w:r>
            <w:r>
              <w:t>)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spacing w:before="240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 xml:space="preserve">2. Essential References </w:t>
            </w:r>
          </w:p>
          <w:p w:rsidR="00042376" w:rsidRDefault="00A41431" w:rsidP="00966AF0">
            <w:pPr>
              <w:pStyle w:val="Default"/>
              <w:numPr>
                <w:ilvl w:val="0"/>
                <w:numId w:val="21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>Harrison’s principles of internal medicine</w:t>
            </w:r>
            <w:r w:rsidR="00857B6B">
              <w:rPr>
                <w:b/>
                <w:bCs/>
              </w:rPr>
              <w:t xml:space="preserve"> ( latest Edition)</w:t>
            </w:r>
          </w:p>
          <w:p w:rsidR="00BA42EE" w:rsidRPr="009D7706" w:rsidRDefault="00DA7A97" w:rsidP="009D7706">
            <w:pPr>
              <w:pStyle w:val="Default"/>
              <w:numPr>
                <w:ilvl w:val="0"/>
                <w:numId w:val="21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>Current Medical Diagnosis &amp; Treatment</w:t>
            </w:r>
            <w:r w:rsidRPr="00796DF7">
              <w:t>(Latest Edition</w:t>
            </w:r>
            <w:r w:rsidR="007F4554">
              <w:t>)</w:t>
            </w:r>
          </w:p>
        </w:tc>
      </w:tr>
      <w:tr w:rsidR="00042376" w:rsidRPr="00796DF7">
        <w:tc>
          <w:tcPr>
            <w:tcW w:w="8640" w:type="dxa"/>
          </w:tcPr>
          <w:p w:rsidR="00042376" w:rsidRDefault="00042376" w:rsidP="00042376">
            <w:pPr>
              <w:spacing w:before="240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3- Recommended Books and Reference Material (Journals, Reports, etc) (Attach List)</w:t>
            </w:r>
          </w:p>
          <w:p w:rsidR="00DA7A97" w:rsidRPr="00857B6B" w:rsidRDefault="00DA7A97" w:rsidP="00DA7A97">
            <w:pPr>
              <w:pStyle w:val="ListParagraph"/>
              <w:numPr>
                <w:ilvl w:val="0"/>
                <w:numId w:val="49"/>
              </w:numPr>
              <w:spacing w:before="240"/>
              <w:rPr>
                <w:color w:val="000000"/>
                <w:lang w:bidi="ar-EG"/>
              </w:rPr>
            </w:pPr>
            <w:r w:rsidRPr="00796DF7">
              <w:rPr>
                <w:rStyle w:val="Emphasis"/>
              </w:rPr>
              <w:lastRenderedPageBreak/>
              <w:t>Kumar</w:t>
            </w:r>
            <w:r w:rsidRPr="00DA7A97">
              <w:rPr>
                <w:b/>
                <w:bCs/>
              </w:rPr>
              <w:t xml:space="preserve"> and Clark Clinical </w:t>
            </w:r>
            <w:r w:rsidRPr="00796DF7">
              <w:rPr>
                <w:rStyle w:val="Emphasis"/>
              </w:rPr>
              <w:t>Medicine</w:t>
            </w:r>
            <w:r w:rsidRPr="00796DF7">
              <w:t>(Latest Edition</w:t>
            </w:r>
            <w:r w:rsidR="007F4554">
              <w:t>)</w:t>
            </w:r>
          </w:p>
          <w:p w:rsidR="00042376" w:rsidRPr="009D7706" w:rsidRDefault="00857B6B" w:rsidP="009D7706">
            <w:pPr>
              <w:pStyle w:val="ListParagraph"/>
              <w:numPr>
                <w:ilvl w:val="0"/>
                <w:numId w:val="49"/>
              </w:numPr>
              <w:spacing w:before="240"/>
              <w:rPr>
                <w:color w:val="000000"/>
                <w:lang w:bidi="ar-EG"/>
              </w:rPr>
            </w:pPr>
            <w:r w:rsidRPr="00857B6B">
              <w:rPr>
                <w:b/>
                <w:bCs/>
              </w:rPr>
              <w:t xml:space="preserve">Tally &amp; </w:t>
            </w:r>
            <w:r w:rsidR="00C63581" w:rsidRPr="00857B6B">
              <w:rPr>
                <w:b/>
                <w:bCs/>
              </w:rPr>
              <w:t>O’Connor’s</w:t>
            </w:r>
            <w:r w:rsidRPr="00857B6B">
              <w:rPr>
                <w:b/>
                <w:bCs/>
              </w:rPr>
              <w:t xml:space="preserve"> Clinical Examination</w:t>
            </w:r>
            <w:r w:rsidRPr="00796DF7">
              <w:t>(Latest Edition</w:t>
            </w:r>
            <w:r>
              <w:t>)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spacing w:before="240"/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lastRenderedPageBreak/>
              <w:t>4-</w:t>
            </w:r>
            <w:r w:rsidR="00086A34" w:rsidRPr="00796DF7">
              <w:rPr>
                <w:color w:val="000000"/>
                <w:lang w:bidi="ar-EG"/>
              </w:rPr>
              <w:t>.</w:t>
            </w:r>
            <w:r w:rsidRPr="00796DF7">
              <w:rPr>
                <w:color w:val="000000"/>
                <w:lang w:bidi="ar-EG"/>
              </w:rPr>
              <w:t>Electronic Materials, Web Sites etc</w:t>
            </w:r>
          </w:p>
          <w:p w:rsidR="009E70A2" w:rsidRPr="00796DF7" w:rsidRDefault="009E70A2" w:rsidP="009E70A2">
            <w:pPr>
              <w:pStyle w:val="Default"/>
              <w:numPr>
                <w:ilvl w:val="0"/>
                <w:numId w:val="23"/>
              </w:numPr>
              <w:rPr>
                <w:b/>
                <w:bCs/>
              </w:rPr>
            </w:pPr>
            <w:r w:rsidRPr="00796DF7">
              <w:rPr>
                <w:b/>
                <w:bCs/>
              </w:rPr>
              <w:t>Department’s teaching staff personal websites on University site</w:t>
            </w:r>
            <w:r>
              <w:rPr>
                <w:b/>
                <w:bCs/>
              </w:rPr>
              <w:t xml:space="preserve"> where all </w:t>
            </w:r>
            <w:r w:rsidR="00984742">
              <w:rPr>
                <w:b/>
                <w:bCs/>
              </w:rPr>
              <w:t xml:space="preserve">course </w:t>
            </w:r>
            <w:r>
              <w:rPr>
                <w:b/>
                <w:bCs/>
              </w:rPr>
              <w:t xml:space="preserve">lecturers are available </w:t>
            </w:r>
            <w:r w:rsidRPr="00796DF7">
              <w:rPr>
                <w:b/>
                <w:bCs/>
              </w:rPr>
              <w:t xml:space="preserve">. </w:t>
            </w:r>
          </w:p>
          <w:p w:rsidR="00A41431" w:rsidRPr="00796DF7" w:rsidRDefault="00A41431" w:rsidP="00966AF0">
            <w:pPr>
              <w:pStyle w:val="Default"/>
              <w:numPr>
                <w:ilvl w:val="0"/>
                <w:numId w:val="23"/>
              </w:numPr>
              <w:rPr>
                <w:b/>
                <w:bCs/>
              </w:rPr>
            </w:pPr>
            <w:proofErr w:type="spellStart"/>
            <w:r w:rsidRPr="00796DF7">
              <w:rPr>
                <w:b/>
                <w:bCs/>
              </w:rPr>
              <w:t>Pubmed</w:t>
            </w:r>
            <w:proofErr w:type="spellEnd"/>
            <w:r w:rsidRPr="00796DF7">
              <w:rPr>
                <w:b/>
                <w:bCs/>
              </w:rPr>
              <w:t xml:space="preserve"> </w:t>
            </w:r>
          </w:p>
          <w:p w:rsidR="00042376" w:rsidRPr="009D7706" w:rsidRDefault="00A41431" w:rsidP="009D7706">
            <w:pPr>
              <w:pStyle w:val="Default"/>
              <w:numPr>
                <w:ilvl w:val="0"/>
                <w:numId w:val="23"/>
              </w:numPr>
              <w:rPr>
                <w:b/>
                <w:bCs/>
              </w:rPr>
            </w:pPr>
            <w:proofErr w:type="spellStart"/>
            <w:r w:rsidRPr="00796DF7">
              <w:rPr>
                <w:b/>
                <w:bCs/>
              </w:rPr>
              <w:t>Medscape</w:t>
            </w:r>
            <w:proofErr w:type="spellEnd"/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5- Other learning material such as computer-based programs/CD, professional standards/regulations</w:t>
            </w:r>
          </w:p>
          <w:p w:rsidR="00042376" w:rsidRPr="00796DF7" w:rsidRDefault="00662221" w:rsidP="00042376">
            <w:pPr>
              <w:rPr>
                <w:color w:val="000000"/>
                <w:lang w:bidi="ar-EG"/>
              </w:rPr>
            </w:pPr>
            <w:r>
              <w:rPr>
                <w:color w:val="000000"/>
                <w:lang w:bidi="ar-EG"/>
              </w:rPr>
              <w:t xml:space="preserve">Skill lab facilities includes manikins, CD for how to perform clinical exam  , e-learning cases </w:t>
            </w:r>
          </w:p>
          <w:p w:rsidR="00042376" w:rsidRPr="00796DF7" w:rsidRDefault="00BD47A0" w:rsidP="009D7706">
            <w:pPr>
              <w:rPr>
                <w:color w:val="000000"/>
                <w:lang w:bidi="ar-EG"/>
              </w:rPr>
            </w:pPr>
            <w:r w:rsidRPr="00796DF7">
              <w:rPr>
                <w:b/>
                <w:bCs/>
                <w:color w:val="000000"/>
              </w:rPr>
              <w:t>CD's and materials prepared by seminar, workshops and conferences conducted by Medicine department, which are available in the Department.</w:t>
            </w:r>
          </w:p>
        </w:tc>
      </w:tr>
    </w:tbl>
    <w:p w:rsidR="009E70A2" w:rsidRPr="00796DF7" w:rsidRDefault="009E70A2" w:rsidP="00042376">
      <w:pPr>
        <w:rPr>
          <w:b/>
          <w:bCs/>
          <w:color w:val="000000"/>
        </w:rPr>
      </w:pPr>
    </w:p>
    <w:p w:rsidR="00042376" w:rsidRPr="00796DF7" w:rsidRDefault="00042376" w:rsidP="00042376">
      <w:pPr>
        <w:rPr>
          <w:b/>
          <w:bCs/>
          <w:color w:val="000000"/>
        </w:rPr>
      </w:pPr>
      <w:r w:rsidRPr="00796DF7">
        <w:rPr>
          <w:b/>
          <w:bCs/>
          <w:color w:val="000000"/>
        </w:rPr>
        <w:t>F. Facilities Required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pStyle w:val="Heading7"/>
              <w:spacing w:after="120"/>
              <w:rPr>
                <w:color w:val="000000"/>
              </w:rPr>
            </w:pPr>
            <w:r w:rsidRPr="00796DF7">
              <w:rPr>
                <w:color w:val="000000"/>
              </w:rPr>
              <w:t>Indicate requirements for the course including size of classrooms and laboratories (</w:t>
            </w:r>
            <w:proofErr w:type="spellStart"/>
            <w:r w:rsidRPr="00796DF7">
              <w:rPr>
                <w:color w:val="000000"/>
              </w:rPr>
              <w:t>ie</w:t>
            </w:r>
            <w:proofErr w:type="spellEnd"/>
            <w:r w:rsidRPr="00796DF7">
              <w:rPr>
                <w:color w:val="000000"/>
              </w:rPr>
              <w:t xml:space="preserve"> number of seats in classrooms and laboratories, extent of computer access etc.)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ind w:left="360" w:hanging="360"/>
              <w:rPr>
                <w:color w:val="000000"/>
                <w:lang w:val="fr-FR"/>
              </w:rPr>
            </w:pPr>
            <w:r w:rsidRPr="00796DF7">
              <w:rPr>
                <w:color w:val="000000"/>
                <w:lang w:val="fr-FR"/>
              </w:rPr>
              <w:t xml:space="preserve">1.  Accommodation (Lecture </w:t>
            </w:r>
            <w:proofErr w:type="spellStart"/>
            <w:r w:rsidRPr="00796DF7">
              <w:rPr>
                <w:color w:val="000000"/>
                <w:lang w:val="fr-FR"/>
              </w:rPr>
              <w:t>rooms</w:t>
            </w:r>
            <w:proofErr w:type="spellEnd"/>
            <w:r w:rsidRPr="00796DF7">
              <w:rPr>
                <w:color w:val="000000"/>
                <w:lang w:val="fr-FR"/>
              </w:rPr>
              <w:t xml:space="preserve">, </w:t>
            </w:r>
            <w:proofErr w:type="spellStart"/>
            <w:r w:rsidRPr="00796DF7">
              <w:rPr>
                <w:color w:val="000000"/>
                <w:lang w:val="fr-FR"/>
              </w:rPr>
              <w:t>laboratories</w:t>
            </w:r>
            <w:proofErr w:type="spellEnd"/>
            <w:r w:rsidRPr="00796DF7">
              <w:rPr>
                <w:color w:val="000000"/>
                <w:lang w:val="fr-FR"/>
              </w:rPr>
              <w:t>, etc.)</w:t>
            </w:r>
          </w:p>
          <w:p w:rsidR="008D437C" w:rsidRPr="0072313A" w:rsidRDefault="008D437C" w:rsidP="00966AF0">
            <w:pPr>
              <w:pStyle w:val="Default"/>
              <w:numPr>
                <w:ilvl w:val="0"/>
                <w:numId w:val="25"/>
              </w:numPr>
              <w:rPr>
                <w:b/>
              </w:rPr>
            </w:pPr>
            <w:r w:rsidRPr="0072313A">
              <w:rPr>
                <w:b/>
              </w:rPr>
              <w:t xml:space="preserve">2 Lecture halls for males (120 seats each). </w:t>
            </w:r>
          </w:p>
          <w:p w:rsidR="008D437C" w:rsidRPr="0072313A" w:rsidRDefault="008D437C" w:rsidP="00966AF0">
            <w:pPr>
              <w:pStyle w:val="Default"/>
              <w:numPr>
                <w:ilvl w:val="0"/>
                <w:numId w:val="25"/>
              </w:numPr>
              <w:rPr>
                <w:b/>
              </w:rPr>
            </w:pPr>
            <w:r w:rsidRPr="0072313A">
              <w:rPr>
                <w:b/>
              </w:rPr>
              <w:t xml:space="preserve">1 Lecture halls for females (100 seats). </w:t>
            </w:r>
          </w:p>
          <w:p w:rsidR="00042376" w:rsidRPr="009D7706" w:rsidRDefault="009531B7" w:rsidP="009D7706">
            <w:pPr>
              <w:pStyle w:val="Default"/>
              <w:numPr>
                <w:ilvl w:val="0"/>
                <w:numId w:val="25"/>
              </w:numPr>
              <w:rPr>
                <w:b/>
              </w:rPr>
            </w:pPr>
            <w:r w:rsidRPr="0072313A">
              <w:rPr>
                <w:b/>
                <w:bCs/>
                <w:lang w:val="fr-FR"/>
              </w:rPr>
              <w:t xml:space="preserve">10 class </w:t>
            </w:r>
            <w:proofErr w:type="spellStart"/>
            <w:r w:rsidRPr="0072313A">
              <w:rPr>
                <w:b/>
                <w:bCs/>
                <w:lang w:val="fr-FR"/>
              </w:rPr>
              <w:t>rooms</w:t>
            </w:r>
            <w:proofErr w:type="spellEnd"/>
            <w:r w:rsidRPr="0072313A">
              <w:rPr>
                <w:b/>
                <w:bCs/>
                <w:lang w:val="fr-FR"/>
              </w:rPr>
              <w:t xml:space="preserve"> </w:t>
            </w:r>
            <w:r w:rsidR="00BD47A0" w:rsidRPr="0072313A">
              <w:rPr>
                <w:b/>
                <w:bCs/>
                <w:lang w:val="fr-FR"/>
              </w:rPr>
              <w:t xml:space="preserve">in the </w:t>
            </w:r>
            <w:r w:rsidR="00BD47A0" w:rsidRPr="0072313A">
              <w:rPr>
                <w:b/>
              </w:rPr>
              <w:t xml:space="preserve">In-patient </w:t>
            </w:r>
            <w:r w:rsidR="00BD47A0" w:rsidRPr="0072313A">
              <w:rPr>
                <w:b/>
                <w:bCs/>
                <w:lang w:val="fr-FR"/>
              </w:rPr>
              <w:t xml:space="preserve">Ward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</w:rPr>
            </w:pPr>
            <w:r w:rsidRPr="00796DF7">
              <w:rPr>
                <w:color w:val="000000"/>
              </w:rPr>
              <w:t>2. Computing resources</w:t>
            </w:r>
          </w:p>
          <w:p w:rsidR="00042376" w:rsidRPr="00796DF7" w:rsidRDefault="00042376" w:rsidP="00042376">
            <w:pPr>
              <w:rPr>
                <w:color w:val="000000"/>
              </w:rPr>
            </w:pPr>
          </w:p>
          <w:p w:rsidR="00042376" w:rsidRPr="00796DF7" w:rsidRDefault="009531B7" w:rsidP="009531B7">
            <w:p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Book and electronic resources are all available college library  </w:t>
            </w:r>
          </w:p>
          <w:p w:rsidR="00042376" w:rsidRPr="00796DF7" w:rsidRDefault="00042376" w:rsidP="00DA7A97">
            <w:pPr>
              <w:rPr>
                <w:color w:val="000000"/>
              </w:rPr>
            </w:pP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</w:rPr>
            </w:pPr>
            <w:r w:rsidRPr="00796DF7">
              <w:rPr>
                <w:color w:val="000000"/>
              </w:rPr>
              <w:t>3. Other resources (specify --</w:t>
            </w:r>
            <w:proofErr w:type="spellStart"/>
            <w:r w:rsidRPr="00796DF7">
              <w:rPr>
                <w:color w:val="000000"/>
              </w:rPr>
              <w:t>eg</w:t>
            </w:r>
            <w:proofErr w:type="spellEnd"/>
            <w:r w:rsidRPr="00796DF7">
              <w:rPr>
                <w:color w:val="000000"/>
              </w:rPr>
              <w:t xml:space="preserve">. If specific laboratory equipment is required, list requirements or attach list) </w:t>
            </w:r>
          </w:p>
          <w:p w:rsidR="00042376" w:rsidRPr="00796DF7" w:rsidRDefault="00042376" w:rsidP="00042376">
            <w:pPr>
              <w:rPr>
                <w:color w:val="000000"/>
              </w:rPr>
            </w:pPr>
          </w:p>
          <w:p w:rsidR="00BD47A0" w:rsidRPr="00796DF7" w:rsidRDefault="009E70A2" w:rsidP="009E70A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9531B7" w:rsidRPr="00796DF7">
              <w:rPr>
                <w:b/>
                <w:bCs/>
                <w:color w:val="000000"/>
              </w:rPr>
              <w:t xml:space="preserve">Tools for physical </w:t>
            </w:r>
            <w:r w:rsidR="00BD47A0" w:rsidRPr="00796DF7">
              <w:rPr>
                <w:b/>
                <w:bCs/>
                <w:color w:val="000000"/>
              </w:rPr>
              <w:t>assessment of the patients :</w:t>
            </w:r>
          </w:p>
          <w:p w:rsidR="00BD47A0" w:rsidRPr="00796DF7" w:rsidRDefault="00BD47A0" w:rsidP="00966AF0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Stethoscope</w:t>
            </w:r>
          </w:p>
          <w:p w:rsidR="00BD47A0" w:rsidRPr="00796DF7" w:rsidRDefault="00BD47A0" w:rsidP="00966AF0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Sphygmomanometers </w:t>
            </w:r>
          </w:p>
          <w:p w:rsidR="00BD47A0" w:rsidRPr="00796DF7" w:rsidRDefault="00BD47A0" w:rsidP="00966AF0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Torch</w:t>
            </w:r>
          </w:p>
          <w:p w:rsidR="00BD47A0" w:rsidRPr="00796DF7" w:rsidRDefault="00BD47A0" w:rsidP="00966AF0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Ophthalmoscope </w:t>
            </w:r>
          </w:p>
          <w:p w:rsidR="00042376" w:rsidRPr="00796DF7" w:rsidRDefault="009531B7" w:rsidP="00966AF0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tendon hammer </w:t>
            </w:r>
            <w:r w:rsidR="00BD47A0" w:rsidRPr="00796DF7">
              <w:rPr>
                <w:b/>
                <w:bCs/>
                <w:color w:val="000000"/>
              </w:rPr>
              <w:t xml:space="preserve">and full neurology setup </w:t>
            </w:r>
          </w:p>
          <w:p w:rsidR="00FA02C3" w:rsidRPr="009D7706" w:rsidRDefault="007406C0" w:rsidP="009D7706">
            <w:pPr>
              <w:numPr>
                <w:ilvl w:val="0"/>
                <w:numId w:val="24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all available equipments in the skill lab in Medical education department </w:t>
            </w:r>
          </w:p>
        </w:tc>
      </w:tr>
    </w:tbl>
    <w:p w:rsidR="00413540" w:rsidRPr="00796DF7" w:rsidRDefault="00413540" w:rsidP="00042376">
      <w:pPr>
        <w:rPr>
          <w:color w:val="000000"/>
        </w:rPr>
      </w:pPr>
    </w:p>
    <w:p w:rsidR="00042376" w:rsidRPr="00796DF7" w:rsidRDefault="00042376" w:rsidP="00042376">
      <w:pPr>
        <w:rPr>
          <w:b/>
          <w:bCs/>
          <w:color w:val="000000"/>
          <w:lang w:bidi="ar-EG"/>
        </w:rPr>
      </w:pPr>
      <w:r w:rsidRPr="00796DF7">
        <w:rPr>
          <w:b/>
          <w:bCs/>
          <w:color w:val="000000"/>
        </w:rPr>
        <w:t xml:space="preserve">G  </w:t>
      </w:r>
      <w:r w:rsidRPr="00796DF7">
        <w:rPr>
          <w:b/>
          <w:bCs/>
          <w:color w:val="000000"/>
          <w:lang w:bidi="ar-EG"/>
        </w:rPr>
        <w:t xml:space="preserve"> Course Evaluation and Improvement Processes</w:t>
      </w:r>
    </w:p>
    <w:p w:rsidR="00042376" w:rsidRPr="00796DF7" w:rsidRDefault="00042376" w:rsidP="00042376">
      <w:pPr>
        <w:rPr>
          <w:b/>
          <w:bCs/>
          <w:color w:val="000000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0"/>
      </w:tblGrid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1 Strategies for Obtaining Student Feedback on Effectiveness of Teaching</w:t>
            </w:r>
          </w:p>
          <w:p w:rsidR="0071362E" w:rsidRPr="00796DF7" w:rsidRDefault="0071362E" w:rsidP="00966AF0">
            <w:pPr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Students representative are required to submit report</w:t>
            </w:r>
            <w:r w:rsidR="009531B7" w:rsidRPr="00796DF7">
              <w:rPr>
                <w:b/>
                <w:bCs/>
                <w:color w:val="000000"/>
              </w:rPr>
              <w:t>s</w:t>
            </w:r>
            <w:r w:rsidRPr="00796DF7">
              <w:rPr>
                <w:b/>
                <w:bCs/>
                <w:color w:val="000000"/>
              </w:rPr>
              <w:t xml:space="preserve"> documenting problems, and suggestions</w:t>
            </w:r>
          </w:p>
          <w:p w:rsidR="0071362E" w:rsidRPr="00796DF7" w:rsidRDefault="0071362E" w:rsidP="00966AF0">
            <w:pPr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 xml:space="preserve">Formal meeting of course organizers, chairman of the department and  </w:t>
            </w:r>
            <w:r w:rsidRPr="00796DF7">
              <w:rPr>
                <w:b/>
                <w:bCs/>
                <w:color w:val="000000"/>
              </w:rPr>
              <w:lastRenderedPageBreak/>
              <w:t>student representatives two-three times a year</w:t>
            </w:r>
          </w:p>
          <w:p w:rsidR="00592F8D" w:rsidRPr="00796DF7" w:rsidRDefault="00592F8D" w:rsidP="00966AF0">
            <w:pPr>
              <w:numPr>
                <w:ilvl w:val="0"/>
                <w:numId w:val="2"/>
              </w:numPr>
              <w:rPr>
                <w:b/>
                <w:bCs/>
                <w:color w:val="000000"/>
              </w:rPr>
            </w:pPr>
            <w:r w:rsidRPr="00796DF7">
              <w:rPr>
                <w:color w:val="000000"/>
              </w:rPr>
              <w:t xml:space="preserve"> </w:t>
            </w:r>
            <w:r w:rsidRPr="00796DF7">
              <w:rPr>
                <w:b/>
                <w:bCs/>
                <w:color w:val="000000"/>
              </w:rPr>
              <w:t xml:space="preserve">Evaluations and Questionnaire regarding: </w:t>
            </w:r>
          </w:p>
          <w:p w:rsidR="00592F8D" w:rsidRPr="002E41D1" w:rsidRDefault="00592F8D" w:rsidP="00662221">
            <w:pPr>
              <w:pStyle w:val="Default"/>
              <w:ind w:left="252"/>
              <w:rPr>
                <w:sz w:val="28"/>
              </w:rPr>
            </w:pPr>
            <w:r w:rsidRPr="00796DF7">
              <w:rPr>
                <w:b/>
                <w:bCs/>
              </w:rPr>
              <w:t xml:space="preserve">            </w:t>
            </w:r>
            <w:r w:rsidRPr="002E41D1">
              <w:rPr>
                <w:sz w:val="28"/>
              </w:rPr>
              <w:t xml:space="preserve">Lectures and </w:t>
            </w:r>
            <w:r w:rsidR="00662221">
              <w:rPr>
                <w:sz w:val="28"/>
              </w:rPr>
              <w:t xml:space="preserve">CBL </w:t>
            </w:r>
            <w:r w:rsidRPr="002E41D1">
              <w:rPr>
                <w:sz w:val="28"/>
              </w:rPr>
              <w:t xml:space="preserve">(at the end of every lecture/tutorial) </w:t>
            </w:r>
          </w:p>
          <w:p w:rsidR="00B31E25" w:rsidRPr="009D7706" w:rsidRDefault="00433AE8" w:rsidP="009D7706">
            <w:pPr>
              <w:rPr>
                <w:color w:val="000000"/>
                <w:sz w:val="28"/>
                <w:lang w:bidi="ar-EG"/>
              </w:rPr>
            </w:pPr>
            <w:r>
              <w:rPr>
                <w:color w:val="000000"/>
                <w:sz w:val="28"/>
              </w:rPr>
              <w:t xml:space="preserve">              </w:t>
            </w:r>
            <w:r w:rsidR="00592F8D" w:rsidRPr="002E41D1">
              <w:rPr>
                <w:color w:val="000000"/>
                <w:sz w:val="28"/>
              </w:rPr>
              <w:t xml:space="preserve"> Course as a whole (at the end of the course).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lastRenderedPageBreak/>
              <w:t>2  Other Strategies for Evaluation of Teaching</w:t>
            </w:r>
            <w:r w:rsidR="00FA02C3" w:rsidRPr="00796DF7">
              <w:rPr>
                <w:color w:val="000000"/>
                <w:lang w:bidi="ar-EG"/>
              </w:rPr>
              <w:t xml:space="preserve"> by the Instructor or by the Department</w:t>
            </w:r>
          </w:p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</w:p>
          <w:p w:rsidR="00B7713A" w:rsidRPr="00796DF7" w:rsidRDefault="009531B7" w:rsidP="009D7706">
            <w:pPr>
              <w:pStyle w:val="Default"/>
              <w:numPr>
                <w:ilvl w:val="0"/>
                <w:numId w:val="26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  <w:lang w:bidi="ar-EG"/>
              </w:rPr>
              <w:t>Course improvement committee meets regularly to revise the course content and methods of assessment</w:t>
            </w:r>
          </w:p>
          <w:p w:rsidR="00B7713A" w:rsidRPr="00796DF7" w:rsidRDefault="009531B7" w:rsidP="009D7706">
            <w:pPr>
              <w:pStyle w:val="Default"/>
              <w:numPr>
                <w:ilvl w:val="0"/>
                <w:numId w:val="26"/>
              </w:numPr>
              <w:jc w:val="both"/>
              <w:rPr>
                <w:b/>
                <w:bCs/>
              </w:rPr>
            </w:pPr>
            <w:r w:rsidRPr="00796DF7">
              <w:rPr>
                <w:b/>
                <w:bCs/>
                <w:lang w:bidi="ar-EG"/>
              </w:rPr>
              <w:t xml:space="preserve"> </w:t>
            </w:r>
            <w:r w:rsidR="00B7713A" w:rsidRPr="00796DF7">
              <w:rPr>
                <w:b/>
                <w:bCs/>
              </w:rPr>
              <w:t xml:space="preserve">Discussion and feedback about lectures, tutorials and clinical activities. </w:t>
            </w:r>
          </w:p>
          <w:p w:rsidR="00042376" w:rsidRPr="009D7706" w:rsidRDefault="00B7713A" w:rsidP="009D7706">
            <w:pPr>
              <w:numPr>
                <w:ilvl w:val="0"/>
                <w:numId w:val="26"/>
              </w:numPr>
              <w:jc w:val="both"/>
              <w:rPr>
                <w:b/>
                <w:bCs/>
                <w:color w:val="000000"/>
                <w:lang w:bidi="ar-EG"/>
              </w:rPr>
            </w:pPr>
            <w:r w:rsidRPr="00796DF7">
              <w:rPr>
                <w:b/>
                <w:bCs/>
                <w:color w:val="000000"/>
              </w:rPr>
              <w:t>A personal interview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>3  Processes for Improvement of Teaching</w:t>
            </w:r>
          </w:p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</w:p>
          <w:p w:rsidR="009E70A2" w:rsidRPr="009D7706" w:rsidRDefault="00662221" w:rsidP="009D7706">
            <w:pPr>
              <w:numPr>
                <w:ilvl w:val="0"/>
                <w:numId w:val="27"/>
              </w:num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We </w:t>
            </w:r>
            <w:r w:rsidR="00207AED" w:rsidRPr="00796DF7">
              <w:rPr>
                <w:b/>
                <w:bCs/>
                <w:color w:val="000000"/>
              </w:rPr>
              <w:t xml:space="preserve"> implement with marks the formative evaluation form </w:t>
            </w:r>
            <w:r w:rsidR="009E70A2">
              <w:rPr>
                <w:b/>
                <w:bCs/>
                <w:color w:val="000000"/>
              </w:rPr>
              <w:t>(tutor to the students) into marks,</w:t>
            </w:r>
            <w:r w:rsidR="00207AED" w:rsidRPr="00796DF7">
              <w:rPr>
                <w:b/>
                <w:bCs/>
                <w:color w:val="000000"/>
              </w:rPr>
              <w:t xml:space="preserve"> 10% of total marks (5%each semester) </w:t>
            </w:r>
          </w:p>
          <w:p w:rsidR="00B31E25" w:rsidRDefault="00207AED" w:rsidP="00DA7A97">
            <w:pPr>
              <w:numPr>
                <w:ilvl w:val="0"/>
                <w:numId w:val="27"/>
              </w:numPr>
              <w:rPr>
                <w:b/>
                <w:bCs/>
                <w:color w:val="000000"/>
              </w:rPr>
            </w:pPr>
            <w:r w:rsidRPr="00796DF7">
              <w:rPr>
                <w:b/>
                <w:bCs/>
                <w:color w:val="000000"/>
              </w:rPr>
              <w:t>Implement the student /tutor eval</w:t>
            </w:r>
            <w:r w:rsidR="009D7706">
              <w:rPr>
                <w:b/>
                <w:bCs/>
                <w:color w:val="000000"/>
              </w:rPr>
              <w:t xml:space="preserve">uation sheet for the lecturers </w:t>
            </w:r>
          </w:p>
          <w:p w:rsidR="009D7706" w:rsidRPr="00433AE8" w:rsidRDefault="009D7706" w:rsidP="009D7706">
            <w:pPr>
              <w:pStyle w:val="Default"/>
              <w:numPr>
                <w:ilvl w:val="0"/>
                <w:numId w:val="28"/>
              </w:numPr>
              <w:rPr>
                <w:b/>
                <w:bCs/>
              </w:rPr>
            </w:pPr>
            <w:r w:rsidRPr="00433AE8">
              <w:rPr>
                <w:b/>
                <w:bCs/>
              </w:rPr>
              <w:t xml:space="preserve">Arranging lecture/tutorials for the Teaching Staff to improve their teaching abilities. </w:t>
            </w:r>
          </w:p>
          <w:p w:rsidR="009D7706" w:rsidRPr="009D7706" w:rsidRDefault="009D7706" w:rsidP="009D7706">
            <w:pPr>
              <w:pStyle w:val="Default"/>
              <w:numPr>
                <w:ilvl w:val="0"/>
                <w:numId w:val="28"/>
              </w:numPr>
              <w:rPr>
                <w:b/>
                <w:bCs/>
              </w:rPr>
            </w:pPr>
            <w:r w:rsidRPr="00433AE8">
              <w:rPr>
                <w:b/>
                <w:bCs/>
              </w:rPr>
              <w:t xml:space="preserve">Encouraging teaching staff to attend workshops on medical education. </w:t>
            </w:r>
          </w:p>
        </w:tc>
      </w:tr>
      <w:tr w:rsidR="00042376" w:rsidRPr="00796DF7">
        <w:trPr>
          <w:trHeight w:val="1608"/>
        </w:trPr>
        <w:tc>
          <w:tcPr>
            <w:tcW w:w="8640" w:type="dxa"/>
          </w:tcPr>
          <w:p w:rsidR="00042376" w:rsidRDefault="00042376" w:rsidP="00042376">
            <w:pPr>
              <w:rPr>
                <w:color w:val="000000"/>
                <w:lang w:val="en-US" w:bidi="ar-EG"/>
              </w:rPr>
            </w:pPr>
            <w:r w:rsidRPr="00796DF7">
              <w:rPr>
                <w:color w:val="000000"/>
                <w:lang w:val="en-US" w:bidi="ar-EG"/>
              </w:rPr>
              <w:t>4. Processes for Verifying Standards of Student Achievement (</w:t>
            </w:r>
            <w:proofErr w:type="spellStart"/>
            <w:r w:rsidRPr="00796DF7">
              <w:rPr>
                <w:color w:val="000000"/>
                <w:lang w:val="en-US" w:bidi="ar-EG"/>
              </w:rPr>
              <w:t>eg</w:t>
            </w:r>
            <w:proofErr w:type="spellEnd"/>
            <w:r w:rsidRPr="00796DF7">
              <w:rPr>
                <w:color w:val="000000"/>
                <w:lang w:val="en-US" w:bidi="ar-EG"/>
              </w:rPr>
              <w:t>. check marking by an independent faculty member of a sample of student work, periodic exchange and remarking of a sample of assignments with a faculty member in another institution)</w:t>
            </w:r>
          </w:p>
          <w:p w:rsidR="00662221" w:rsidRPr="00796DF7" w:rsidRDefault="00662221" w:rsidP="00042376">
            <w:pPr>
              <w:rPr>
                <w:color w:val="000000"/>
                <w:lang w:val="en-US" w:bidi="ar-EG"/>
              </w:rPr>
            </w:pPr>
          </w:p>
          <w:p w:rsidR="00042376" w:rsidRPr="00796DF7" w:rsidRDefault="00042376" w:rsidP="00042376">
            <w:pPr>
              <w:rPr>
                <w:color w:val="000000"/>
                <w:lang w:val="en-US" w:bidi="ar-EG"/>
              </w:rPr>
            </w:pPr>
          </w:p>
          <w:p w:rsidR="00990EF9" w:rsidRPr="00433AE8" w:rsidRDefault="00662221" w:rsidP="00966AF0">
            <w:pPr>
              <w:numPr>
                <w:ilvl w:val="0"/>
                <w:numId w:val="28"/>
              </w:numPr>
              <w:rPr>
                <w:b/>
                <w:bCs/>
                <w:color w:val="000000"/>
                <w:lang w:bidi="ar-EG"/>
              </w:rPr>
            </w:pPr>
            <w:r>
              <w:rPr>
                <w:b/>
                <w:bCs/>
                <w:color w:val="000000"/>
                <w:lang w:bidi="ar-EG"/>
              </w:rPr>
              <w:t xml:space="preserve">Formulation of exam committee within medicine department that handle the written and OCSE exam </w:t>
            </w:r>
          </w:p>
          <w:p w:rsidR="00990EF9" w:rsidRPr="00433AE8" w:rsidRDefault="00990EF9" w:rsidP="00966AF0">
            <w:pPr>
              <w:numPr>
                <w:ilvl w:val="0"/>
                <w:numId w:val="28"/>
              </w:numPr>
              <w:rPr>
                <w:b/>
                <w:bCs/>
                <w:color w:val="000000"/>
                <w:lang w:bidi="ar-EG"/>
              </w:rPr>
            </w:pPr>
            <w:r w:rsidRPr="00433AE8">
              <w:rPr>
                <w:b/>
                <w:bCs/>
                <w:color w:val="000000"/>
                <w:lang w:bidi="ar-EG"/>
              </w:rPr>
              <w:t>R</w:t>
            </w:r>
            <w:r w:rsidR="00C83260" w:rsidRPr="00433AE8">
              <w:rPr>
                <w:b/>
                <w:bCs/>
                <w:color w:val="000000"/>
                <w:lang w:bidi="ar-EG"/>
              </w:rPr>
              <w:t xml:space="preserve">eview written exams </w:t>
            </w:r>
            <w:r w:rsidRPr="00433AE8">
              <w:rPr>
                <w:b/>
                <w:bCs/>
                <w:color w:val="000000"/>
                <w:lang w:bidi="ar-EG"/>
              </w:rPr>
              <w:t xml:space="preserve">by 2-3 independent staff </w:t>
            </w:r>
          </w:p>
          <w:p w:rsidR="009E70A2" w:rsidRPr="009D7706" w:rsidRDefault="00990EF9" w:rsidP="009D7706">
            <w:pPr>
              <w:numPr>
                <w:ilvl w:val="0"/>
                <w:numId w:val="28"/>
              </w:numPr>
              <w:rPr>
                <w:b/>
                <w:bCs/>
                <w:color w:val="000000"/>
                <w:lang w:bidi="ar-EG"/>
              </w:rPr>
            </w:pPr>
            <w:r w:rsidRPr="00433AE8">
              <w:rPr>
                <w:b/>
                <w:bCs/>
                <w:color w:val="000000"/>
                <w:lang w:bidi="ar-EG"/>
              </w:rPr>
              <w:t xml:space="preserve">Random check </w:t>
            </w:r>
            <w:r w:rsidR="002E41D1" w:rsidRPr="00433AE8">
              <w:rPr>
                <w:b/>
                <w:bCs/>
                <w:color w:val="000000"/>
                <w:lang w:bidi="ar-EG"/>
              </w:rPr>
              <w:t xml:space="preserve">marks. </w:t>
            </w:r>
          </w:p>
        </w:tc>
      </w:tr>
      <w:tr w:rsidR="00042376" w:rsidRPr="00796DF7">
        <w:tc>
          <w:tcPr>
            <w:tcW w:w="8640" w:type="dxa"/>
          </w:tcPr>
          <w:p w:rsidR="00042376" w:rsidRPr="00796DF7" w:rsidRDefault="006161B7" w:rsidP="00042376">
            <w:pPr>
              <w:rPr>
                <w:color w:val="000000"/>
                <w:lang w:bidi="ar-EG"/>
              </w:rPr>
            </w:pPr>
            <w:r w:rsidRPr="00796DF7">
              <w:rPr>
                <w:color w:val="000000"/>
                <w:lang w:bidi="ar-EG"/>
              </w:rPr>
              <w:t xml:space="preserve">5  Describe the </w:t>
            </w:r>
            <w:r w:rsidR="00042376" w:rsidRPr="00796DF7">
              <w:rPr>
                <w:color w:val="000000"/>
                <w:lang w:bidi="ar-EG"/>
              </w:rPr>
              <w:t xml:space="preserve"> planning arrangements for periodically reviewing course effectiveness and planning for improvement.</w:t>
            </w:r>
          </w:p>
          <w:p w:rsidR="00042376" w:rsidRPr="00796DF7" w:rsidRDefault="00042376" w:rsidP="00042376">
            <w:pPr>
              <w:rPr>
                <w:color w:val="000000"/>
                <w:lang w:bidi="ar-EG"/>
              </w:rPr>
            </w:pPr>
          </w:p>
          <w:p w:rsidR="009E70A2" w:rsidRPr="00DA7A97" w:rsidRDefault="00C83260" w:rsidP="00610416">
            <w:pPr>
              <w:rPr>
                <w:b/>
                <w:bCs/>
                <w:color w:val="000000"/>
                <w:lang w:bidi="ar-EG"/>
              </w:rPr>
            </w:pPr>
            <w:r w:rsidRPr="00796DF7">
              <w:rPr>
                <w:b/>
                <w:bCs/>
                <w:color w:val="000000"/>
                <w:lang w:bidi="ar-EG"/>
              </w:rPr>
              <w:t xml:space="preserve">A committee of experienced professors in the department meet regularly to review various content of the course and put plan for improvement </w:t>
            </w:r>
          </w:p>
        </w:tc>
      </w:tr>
    </w:tbl>
    <w:p w:rsidR="00042376" w:rsidRPr="00796DF7" w:rsidRDefault="00042376" w:rsidP="00042376">
      <w:pPr>
        <w:ind w:left="446"/>
        <w:rPr>
          <w:color w:val="000000"/>
          <w:lang w:bidi="ar-EG"/>
        </w:rPr>
      </w:pPr>
    </w:p>
    <w:p w:rsidR="00952574" w:rsidRPr="00796DF7" w:rsidRDefault="00952574" w:rsidP="00042376">
      <w:pPr>
        <w:rPr>
          <w:color w:val="000000"/>
        </w:rPr>
      </w:pPr>
    </w:p>
    <w:sectPr w:rsidR="00952574" w:rsidRPr="00796DF7" w:rsidSect="00F37D08">
      <w:footerReference w:type="even" r:id="rId7"/>
      <w:footerReference w:type="default" r:id="rId8"/>
      <w:pgSz w:w="12240" w:h="15840"/>
      <w:pgMar w:top="1440" w:right="1800" w:bottom="1440" w:left="1800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A6" w:rsidRDefault="002F7BA6" w:rsidP="0006374C">
      <w:r>
        <w:separator/>
      </w:r>
    </w:p>
  </w:endnote>
  <w:endnote w:type="continuationSeparator" w:id="0">
    <w:p w:rsidR="002F7BA6" w:rsidRDefault="002F7BA6" w:rsidP="00063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24" w:rsidRDefault="00362C24" w:rsidP="000637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2C24" w:rsidRDefault="00362C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C24" w:rsidRDefault="00362C24" w:rsidP="000637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2221">
      <w:rPr>
        <w:rStyle w:val="PageNumber"/>
        <w:noProof/>
      </w:rPr>
      <w:t>13</w:t>
    </w:r>
    <w:r>
      <w:rPr>
        <w:rStyle w:val="PageNumber"/>
      </w:rPr>
      <w:fldChar w:fldCharType="end"/>
    </w:r>
  </w:p>
  <w:p w:rsidR="00362C24" w:rsidRDefault="00362C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A6" w:rsidRDefault="002F7BA6" w:rsidP="0006374C">
      <w:r>
        <w:separator/>
      </w:r>
    </w:p>
  </w:footnote>
  <w:footnote w:type="continuationSeparator" w:id="0">
    <w:p w:rsidR="002F7BA6" w:rsidRDefault="002F7BA6" w:rsidP="000637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489"/>
    <w:multiLevelType w:val="hybridMultilevel"/>
    <w:tmpl w:val="40D24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66229"/>
    <w:multiLevelType w:val="hybridMultilevel"/>
    <w:tmpl w:val="3228A6D0"/>
    <w:lvl w:ilvl="0" w:tplc="D030629A">
      <w:start w:val="23"/>
      <w:numFmt w:val="decimal"/>
      <w:lvlText w:val="%1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85234E"/>
    <w:multiLevelType w:val="hybridMultilevel"/>
    <w:tmpl w:val="620E44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D5B32"/>
    <w:multiLevelType w:val="hybridMultilevel"/>
    <w:tmpl w:val="99A8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417141"/>
    <w:multiLevelType w:val="hybridMultilevel"/>
    <w:tmpl w:val="2FCC2E0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420F2"/>
    <w:multiLevelType w:val="hybridMultilevel"/>
    <w:tmpl w:val="18CE1D1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7550272"/>
    <w:multiLevelType w:val="hybridMultilevel"/>
    <w:tmpl w:val="F49C8CDA"/>
    <w:lvl w:ilvl="0" w:tplc="870E8DA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9974D4"/>
    <w:multiLevelType w:val="hybridMultilevel"/>
    <w:tmpl w:val="62722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DD0C4F"/>
    <w:multiLevelType w:val="hybridMultilevel"/>
    <w:tmpl w:val="CD9EC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666983"/>
    <w:multiLevelType w:val="hybridMultilevel"/>
    <w:tmpl w:val="27CC1738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4910D2"/>
    <w:multiLevelType w:val="hybridMultilevel"/>
    <w:tmpl w:val="ED6279F4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AB431E"/>
    <w:multiLevelType w:val="hybridMultilevel"/>
    <w:tmpl w:val="55FC3878"/>
    <w:lvl w:ilvl="0" w:tplc="A5C26B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CB2B4A"/>
    <w:multiLevelType w:val="hybridMultilevel"/>
    <w:tmpl w:val="DFD0C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21352"/>
    <w:multiLevelType w:val="hybridMultilevel"/>
    <w:tmpl w:val="CFA44E0C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038EA"/>
    <w:multiLevelType w:val="hybridMultilevel"/>
    <w:tmpl w:val="31DC3BF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342DB8"/>
    <w:multiLevelType w:val="hybridMultilevel"/>
    <w:tmpl w:val="59441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1E42E3"/>
    <w:multiLevelType w:val="hybridMultilevel"/>
    <w:tmpl w:val="7082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20168F"/>
    <w:multiLevelType w:val="hybridMultilevel"/>
    <w:tmpl w:val="4E34B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8D6369"/>
    <w:multiLevelType w:val="hybridMultilevel"/>
    <w:tmpl w:val="3D86AAAA"/>
    <w:lvl w:ilvl="0" w:tplc="CECE56FA">
      <w:start w:val="2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A5D6E83"/>
    <w:multiLevelType w:val="hybridMultilevel"/>
    <w:tmpl w:val="DA907C7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CE52CC"/>
    <w:multiLevelType w:val="hybridMultilevel"/>
    <w:tmpl w:val="2430A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CC5143"/>
    <w:multiLevelType w:val="hybridMultilevel"/>
    <w:tmpl w:val="48DED9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3">
    <w:nsid w:val="38C0615F"/>
    <w:multiLevelType w:val="hybridMultilevel"/>
    <w:tmpl w:val="AAF4C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F71909"/>
    <w:multiLevelType w:val="hybridMultilevel"/>
    <w:tmpl w:val="25E8B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DC6480"/>
    <w:multiLevelType w:val="hybridMultilevel"/>
    <w:tmpl w:val="8B522E08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06435F"/>
    <w:multiLevelType w:val="hybridMultilevel"/>
    <w:tmpl w:val="AB1CD47E"/>
    <w:lvl w:ilvl="0" w:tplc="870E8DA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5A1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4F7390"/>
    <w:multiLevelType w:val="hybridMultilevel"/>
    <w:tmpl w:val="76529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CD62D03"/>
    <w:multiLevelType w:val="hybridMultilevel"/>
    <w:tmpl w:val="18C0D6EC"/>
    <w:lvl w:ilvl="0" w:tplc="B776B35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C834A7"/>
    <w:multiLevelType w:val="hybridMultilevel"/>
    <w:tmpl w:val="3BC663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A6169C"/>
    <w:multiLevelType w:val="hybridMultilevel"/>
    <w:tmpl w:val="0EAAC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255DA7"/>
    <w:multiLevelType w:val="hybridMultilevel"/>
    <w:tmpl w:val="AB1CD47E"/>
    <w:lvl w:ilvl="0" w:tplc="870E8DA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65A1C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1EA0214"/>
    <w:multiLevelType w:val="hybridMultilevel"/>
    <w:tmpl w:val="4D1E01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2E05DA3"/>
    <w:multiLevelType w:val="hybridMultilevel"/>
    <w:tmpl w:val="3A7AA98A"/>
    <w:lvl w:ilvl="0" w:tplc="68F89262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483A127B"/>
    <w:multiLevelType w:val="hybridMultilevel"/>
    <w:tmpl w:val="48BEF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970C37"/>
    <w:multiLevelType w:val="hybridMultilevel"/>
    <w:tmpl w:val="AF1429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95C13B3"/>
    <w:multiLevelType w:val="hybridMultilevel"/>
    <w:tmpl w:val="00AE555C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37">
    <w:nsid w:val="4A2F3ED5"/>
    <w:multiLevelType w:val="hybridMultilevel"/>
    <w:tmpl w:val="4ABA2B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B909C7"/>
    <w:multiLevelType w:val="hybridMultilevel"/>
    <w:tmpl w:val="879007F4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681499E"/>
    <w:multiLevelType w:val="hybridMultilevel"/>
    <w:tmpl w:val="0A5014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FA2DE2"/>
    <w:multiLevelType w:val="hybridMultilevel"/>
    <w:tmpl w:val="D3D65F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18E4042"/>
    <w:multiLevelType w:val="hybridMultilevel"/>
    <w:tmpl w:val="B9F2E6E8"/>
    <w:lvl w:ilvl="0" w:tplc="870E8DAE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3F50B8"/>
    <w:multiLevelType w:val="hybridMultilevel"/>
    <w:tmpl w:val="CD606BAA"/>
    <w:lvl w:ilvl="0" w:tplc="04090019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43">
    <w:nsid w:val="678B06D3"/>
    <w:multiLevelType w:val="hybridMultilevel"/>
    <w:tmpl w:val="2BD02F0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B042586E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8E5683B"/>
    <w:multiLevelType w:val="hybridMultilevel"/>
    <w:tmpl w:val="B79459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C33F6C"/>
    <w:multiLevelType w:val="hybridMultilevel"/>
    <w:tmpl w:val="BAB0A7C8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E53628"/>
    <w:multiLevelType w:val="hybridMultilevel"/>
    <w:tmpl w:val="CF7C4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E02F4B"/>
    <w:multiLevelType w:val="hybridMultilevel"/>
    <w:tmpl w:val="03BCA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00753B"/>
    <w:multiLevelType w:val="hybridMultilevel"/>
    <w:tmpl w:val="2DC8AD98"/>
    <w:lvl w:ilvl="0" w:tplc="665A1CD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392F64"/>
    <w:multiLevelType w:val="hybridMultilevel"/>
    <w:tmpl w:val="B2F61C50"/>
    <w:lvl w:ilvl="0" w:tplc="04090019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32"/>
  </w:num>
  <w:num w:numId="4">
    <w:abstractNumId w:val="42"/>
  </w:num>
  <w:num w:numId="5">
    <w:abstractNumId w:val="49"/>
  </w:num>
  <w:num w:numId="6">
    <w:abstractNumId w:val="33"/>
  </w:num>
  <w:num w:numId="7">
    <w:abstractNumId w:val="21"/>
  </w:num>
  <w:num w:numId="8">
    <w:abstractNumId w:val="11"/>
  </w:num>
  <w:num w:numId="9">
    <w:abstractNumId w:val="36"/>
  </w:num>
  <w:num w:numId="10">
    <w:abstractNumId w:val="18"/>
  </w:num>
  <w:num w:numId="11">
    <w:abstractNumId w:val="20"/>
  </w:num>
  <w:num w:numId="12">
    <w:abstractNumId w:val="40"/>
  </w:num>
  <w:num w:numId="13">
    <w:abstractNumId w:val="47"/>
  </w:num>
  <w:num w:numId="14">
    <w:abstractNumId w:val="35"/>
  </w:num>
  <w:num w:numId="15">
    <w:abstractNumId w:val="5"/>
  </w:num>
  <w:num w:numId="16">
    <w:abstractNumId w:val="23"/>
  </w:num>
  <w:num w:numId="17">
    <w:abstractNumId w:val="43"/>
  </w:num>
  <w:num w:numId="18">
    <w:abstractNumId w:val="1"/>
  </w:num>
  <w:num w:numId="19">
    <w:abstractNumId w:val="24"/>
  </w:num>
  <w:num w:numId="20">
    <w:abstractNumId w:val="46"/>
  </w:num>
  <w:num w:numId="21">
    <w:abstractNumId w:val="16"/>
  </w:num>
  <w:num w:numId="22">
    <w:abstractNumId w:val="29"/>
  </w:num>
  <w:num w:numId="23">
    <w:abstractNumId w:val="8"/>
  </w:num>
  <w:num w:numId="24">
    <w:abstractNumId w:val="0"/>
  </w:num>
  <w:num w:numId="25">
    <w:abstractNumId w:val="27"/>
  </w:num>
  <w:num w:numId="26">
    <w:abstractNumId w:val="7"/>
  </w:num>
  <w:num w:numId="27">
    <w:abstractNumId w:val="15"/>
  </w:num>
  <w:num w:numId="28">
    <w:abstractNumId w:val="12"/>
  </w:num>
  <w:num w:numId="29">
    <w:abstractNumId w:val="26"/>
  </w:num>
  <w:num w:numId="30">
    <w:abstractNumId w:val="45"/>
  </w:num>
  <w:num w:numId="31">
    <w:abstractNumId w:val="10"/>
  </w:num>
  <w:num w:numId="32">
    <w:abstractNumId w:val="48"/>
  </w:num>
  <w:num w:numId="33">
    <w:abstractNumId w:val="9"/>
  </w:num>
  <w:num w:numId="34">
    <w:abstractNumId w:val="38"/>
  </w:num>
  <w:num w:numId="35">
    <w:abstractNumId w:val="31"/>
  </w:num>
  <w:num w:numId="36">
    <w:abstractNumId w:val="25"/>
  </w:num>
  <w:num w:numId="37">
    <w:abstractNumId w:val="13"/>
  </w:num>
  <w:num w:numId="38">
    <w:abstractNumId w:val="17"/>
  </w:num>
  <w:num w:numId="39">
    <w:abstractNumId w:val="37"/>
  </w:num>
  <w:num w:numId="40">
    <w:abstractNumId w:val="14"/>
  </w:num>
  <w:num w:numId="41">
    <w:abstractNumId w:val="44"/>
  </w:num>
  <w:num w:numId="42">
    <w:abstractNumId w:val="41"/>
  </w:num>
  <w:num w:numId="43">
    <w:abstractNumId w:val="6"/>
  </w:num>
  <w:num w:numId="44">
    <w:abstractNumId w:val="4"/>
  </w:num>
  <w:num w:numId="45">
    <w:abstractNumId w:val="19"/>
  </w:num>
  <w:num w:numId="46">
    <w:abstractNumId w:val="2"/>
  </w:num>
  <w:num w:numId="47">
    <w:abstractNumId w:val="3"/>
  </w:num>
  <w:num w:numId="48">
    <w:abstractNumId w:val="30"/>
  </w:num>
  <w:num w:numId="49">
    <w:abstractNumId w:val="39"/>
  </w:num>
  <w:num w:numId="50">
    <w:abstractNumId w:val="3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376"/>
    <w:rsid w:val="00001209"/>
    <w:rsid w:val="00042376"/>
    <w:rsid w:val="00047665"/>
    <w:rsid w:val="0006374C"/>
    <w:rsid w:val="000733C7"/>
    <w:rsid w:val="00074F18"/>
    <w:rsid w:val="00086A34"/>
    <w:rsid w:val="00090473"/>
    <w:rsid w:val="000C1EF5"/>
    <w:rsid w:val="000C6954"/>
    <w:rsid w:val="000E0734"/>
    <w:rsid w:val="00132BEF"/>
    <w:rsid w:val="001347FC"/>
    <w:rsid w:val="0015768F"/>
    <w:rsid w:val="001905C9"/>
    <w:rsid w:val="001D18A6"/>
    <w:rsid w:val="001E41FA"/>
    <w:rsid w:val="00200E8B"/>
    <w:rsid w:val="002063B7"/>
    <w:rsid w:val="00207AED"/>
    <w:rsid w:val="00251D89"/>
    <w:rsid w:val="00260895"/>
    <w:rsid w:val="0027268A"/>
    <w:rsid w:val="002A36E1"/>
    <w:rsid w:val="002B3BA3"/>
    <w:rsid w:val="002E41D1"/>
    <w:rsid w:val="002F7BA6"/>
    <w:rsid w:val="00332BA4"/>
    <w:rsid w:val="00362C24"/>
    <w:rsid w:val="00384F04"/>
    <w:rsid w:val="0039254A"/>
    <w:rsid w:val="003B1826"/>
    <w:rsid w:val="003D111E"/>
    <w:rsid w:val="003E5E2E"/>
    <w:rsid w:val="003F2E1A"/>
    <w:rsid w:val="004134F7"/>
    <w:rsid w:val="00413540"/>
    <w:rsid w:val="00423229"/>
    <w:rsid w:val="00433AE8"/>
    <w:rsid w:val="0044425E"/>
    <w:rsid w:val="004613D3"/>
    <w:rsid w:val="00471D67"/>
    <w:rsid w:val="004739D3"/>
    <w:rsid w:val="0049335C"/>
    <w:rsid w:val="004C4263"/>
    <w:rsid w:val="004E1C34"/>
    <w:rsid w:val="00521F07"/>
    <w:rsid w:val="0052716B"/>
    <w:rsid w:val="00544DE0"/>
    <w:rsid w:val="00563A80"/>
    <w:rsid w:val="00592F8D"/>
    <w:rsid w:val="005A6904"/>
    <w:rsid w:val="005C35D0"/>
    <w:rsid w:val="005C6EA7"/>
    <w:rsid w:val="005C7A6F"/>
    <w:rsid w:val="005F0F44"/>
    <w:rsid w:val="00610416"/>
    <w:rsid w:val="006161B7"/>
    <w:rsid w:val="00662221"/>
    <w:rsid w:val="00691FB0"/>
    <w:rsid w:val="006C4538"/>
    <w:rsid w:val="006F4E8A"/>
    <w:rsid w:val="006F611C"/>
    <w:rsid w:val="0071362E"/>
    <w:rsid w:val="00717E59"/>
    <w:rsid w:val="0072313A"/>
    <w:rsid w:val="007406C0"/>
    <w:rsid w:val="007633A1"/>
    <w:rsid w:val="0076438F"/>
    <w:rsid w:val="00796DF7"/>
    <w:rsid w:val="007A53FB"/>
    <w:rsid w:val="007F4554"/>
    <w:rsid w:val="00821FAB"/>
    <w:rsid w:val="00857B6B"/>
    <w:rsid w:val="008604FA"/>
    <w:rsid w:val="0088763E"/>
    <w:rsid w:val="00895596"/>
    <w:rsid w:val="008A1863"/>
    <w:rsid w:val="008C1EA0"/>
    <w:rsid w:val="008D437C"/>
    <w:rsid w:val="009070F1"/>
    <w:rsid w:val="00916304"/>
    <w:rsid w:val="00916EA6"/>
    <w:rsid w:val="0093525C"/>
    <w:rsid w:val="00935357"/>
    <w:rsid w:val="00952574"/>
    <w:rsid w:val="009531B7"/>
    <w:rsid w:val="00956663"/>
    <w:rsid w:val="00957A04"/>
    <w:rsid w:val="00966AF0"/>
    <w:rsid w:val="0098195E"/>
    <w:rsid w:val="00984742"/>
    <w:rsid w:val="00990EF9"/>
    <w:rsid w:val="0099645B"/>
    <w:rsid w:val="009B5296"/>
    <w:rsid w:val="009D29EB"/>
    <w:rsid w:val="009D7706"/>
    <w:rsid w:val="009E70A2"/>
    <w:rsid w:val="009F25D2"/>
    <w:rsid w:val="00A056E3"/>
    <w:rsid w:val="00A25AA1"/>
    <w:rsid w:val="00A273D8"/>
    <w:rsid w:val="00A401DD"/>
    <w:rsid w:val="00A41431"/>
    <w:rsid w:val="00A7249D"/>
    <w:rsid w:val="00A94E02"/>
    <w:rsid w:val="00AA4A66"/>
    <w:rsid w:val="00B23A71"/>
    <w:rsid w:val="00B31E25"/>
    <w:rsid w:val="00B514D7"/>
    <w:rsid w:val="00B6564E"/>
    <w:rsid w:val="00B7713A"/>
    <w:rsid w:val="00BA42EE"/>
    <w:rsid w:val="00BB5EA6"/>
    <w:rsid w:val="00BB797A"/>
    <w:rsid w:val="00BD47A0"/>
    <w:rsid w:val="00BF55F7"/>
    <w:rsid w:val="00C21DA5"/>
    <w:rsid w:val="00C225C1"/>
    <w:rsid w:val="00C44A47"/>
    <w:rsid w:val="00C63581"/>
    <w:rsid w:val="00C6374E"/>
    <w:rsid w:val="00C82DDE"/>
    <w:rsid w:val="00C83260"/>
    <w:rsid w:val="00C84C19"/>
    <w:rsid w:val="00CC0EBA"/>
    <w:rsid w:val="00D26798"/>
    <w:rsid w:val="00D27480"/>
    <w:rsid w:val="00D46866"/>
    <w:rsid w:val="00D727A6"/>
    <w:rsid w:val="00D9250E"/>
    <w:rsid w:val="00DA7A97"/>
    <w:rsid w:val="00DC09F5"/>
    <w:rsid w:val="00DC4D8B"/>
    <w:rsid w:val="00DD4877"/>
    <w:rsid w:val="00DE6191"/>
    <w:rsid w:val="00E44EAB"/>
    <w:rsid w:val="00E81E7E"/>
    <w:rsid w:val="00EB023B"/>
    <w:rsid w:val="00EB404A"/>
    <w:rsid w:val="00EB49C0"/>
    <w:rsid w:val="00EB544F"/>
    <w:rsid w:val="00ED0FB0"/>
    <w:rsid w:val="00EE0FE0"/>
    <w:rsid w:val="00EF66FC"/>
    <w:rsid w:val="00F329CE"/>
    <w:rsid w:val="00F37D08"/>
    <w:rsid w:val="00F82966"/>
    <w:rsid w:val="00F9100F"/>
    <w:rsid w:val="00FA02C3"/>
    <w:rsid w:val="00FA3246"/>
    <w:rsid w:val="00FA4F61"/>
    <w:rsid w:val="00FB0A11"/>
    <w:rsid w:val="00FC6AFE"/>
    <w:rsid w:val="00FE5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2376"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042376"/>
    <w:pPr>
      <w:keepNext/>
      <w:outlineLvl w:val="0"/>
    </w:pPr>
    <w:rPr>
      <w:b/>
      <w:bCs/>
      <w:sz w:val="36"/>
      <w:lang w:val="en-US"/>
    </w:rPr>
  </w:style>
  <w:style w:type="paragraph" w:styleId="Heading2">
    <w:name w:val="heading 2"/>
    <w:basedOn w:val="Normal"/>
    <w:next w:val="Normal"/>
    <w:qFormat/>
    <w:rsid w:val="00042376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42376"/>
    <w:pPr>
      <w:keepNext/>
      <w:jc w:val="center"/>
      <w:outlineLvl w:val="2"/>
    </w:pPr>
    <w:rPr>
      <w:b/>
      <w:bCs/>
      <w:sz w:val="32"/>
      <w:lang w:val="en-US"/>
    </w:rPr>
  </w:style>
  <w:style w:type="paragraph" w:styleId="Heading5">
    <w:name w:val="heading 5"/>
    <w:basedOn w:val="Normal"/>
    <w:next w:val="Normal"/>
    <w:qFormat/>
    <w:rsid w:val="00042376"/>
    <w:pPr>
      <w:keepNext/>
      <w:ind w:left="446" w:hanging="446"/>
      <w:outlineLvl w:val="4"/>
    </w:pPr>
    <w:rPr>
      <w:b/>
      <w:szCs w:val="28"/>
      <w:lang w:bidi="ar-EG"/>
    </w:rPr>
  </w:style>
  <w:style w:type="paragraph" w:styleId="Heading7">
    <w:name w:val="heading 7"/>
    <w:basedOn w:val="Normal"/>
    <w:next w:val="Normal"/>
    <w:link w:val="Heading7Char"/>
    <w:qFormat/>
    <w:rsid w:val="00042376"/>
    <w:pPr>
      <w:spacing w:before="240" w:after="60"/>
      <w:outlineLvl w:val="6"/>
    </w:pPr>
  </w:style>
  <w:style w:type="paragraph" w:styleId="Heading9">
    <w:name w:val="heading 9"/>
    <w:basedOn w:val="Normal"/>
    <w:next w:val="Normal"/>
    <w:qFormat/>
    <w:rsid w:val="0004237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2376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  <w:rsid w:val="00042376"/>
    <w:rPr>
      <w:sz w:val="20"/>
      <w:szCs w:val="20"/>
    </w:rPr>
  </w:style>
  <w:style w:type="paragraph" w:styleId="BodyText3">
    <w:name w:val="Body Text 3"/>
    <w:basedOn w:val="Normal"/>
    <w:rsid w:val="00042376"/>
    <w:rPr>
      <w:sz w:val="20"/>
      <w:szCs w:val="20"/>
      <w:lang w:bidi="ar-EG"/>
    </w:rPr>
  </w:style>
  <w:style w:type="character" w:styleId="PageNumber">
    <w:name w:val="page number"/>
    <w:basedOn w:val="DefaultParagraphFont"/>
    <w:rsid w:val="00F37D08"/>
  </w:style>
  <w:style w:type="table" w:styleId="TableGrid">
    <w:name w:val="Table Grid"/>
    <w:basedOn w:val="TableNormal"/>
    <w:rsid w:val="002726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332BA4"/>
    <w:rPr>
      <w:rFonts w:ascii="Tahoma" w:hAnsi="Tahoma" w:cs="Tahoma"/>
      <w:sz w:val="16"/>
      <w:szCs w:val="16"/>
    </w:rPr>
  </w:style>
  <w:style w:type="character" w:customStyle="1" w:styleId="g-bold">
    <w:name w:val="g-bold"/>
    <w:basedOn w:val="DefaultParagraphFont"/>
    <w:rsid w:val="00A25AA1"/>
  </w:style>
  <w:style w:type="character" w:customStyle="1" w:styleId="g-italic">
    <w:name w:val="g-italic"/>
    <w:basedOn w:val="DefaultParagraphFont"/>
    <w:rsid w:val="0071362E"/>
  </w:style>
  <w:style w:type="character" w:styleId="Hyperlink">
    <w:name w:val="Hyperlink"/>
    <w:basedOn w:val="DefaultParagraphFont"/>
    <w:rsid w:val="0071362E"/>
    <w:rPr>
      <w:color w:val="0000FF"/>
      <w:u w:val="single"/>
    </w:rPr>
  </w:style>
  <w:style w:type="paragraph" w:styleId="NormalWeb">
    <w:name w:val="Normal (Web)"/>
    <w:basedOn w:val="Normal"/>
    <w:rsid w:val="001D18A6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qFormat/>
    <w:rsid w:val="001E41FA"/>
    <w:rPr>
      <w:b/>
      <w:bCs/>
    </w:rPr>
  </w:style>
  <w:style w:type="character" w:customStyle="1" w:styleId="normal1">
    <w:name w:val="normal1"/>
    <w:basedOn w:val="DefaultParagraphFont"/>
    <w:rsid w:val="001E41FA"/>
    <w:rPr>
      <w:rFonts w:ascii="Verdana" w:hAnsi="Verdana" w:hint="default"/>
      <w:color w:val="000000"/>
      <w:sz w:val="16"/>
      <w:szCs w:val="16"/>
    </w:rPr>
  </w:style>
  <w:style w:type="paragraph" w:customStyle="1" w:styleId="Default">
    <w:name w:val="Default"/>
    <w:rsid w:val="00BB5EA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23229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rsid w:val="00B6564E"/>
    <w:rPr>
      <w:sz w:val="24"/>
      <w:szCs w:val="24"/>
      <w:lang w:val="en-AU"/>
    </w:rPr>
  </w:style>
  <w:style w:type="paragraph" w:styleId="Subtitle">
    <w:name w:val="Subtitle"/>
    <w:basedOn w:val="Normal"/>
    <w:link w:val="SubtitleChar"/>
    <w:qFormat/>
    <w:rsid w:val="005F0F44"/>
    <w:rPr>
      <w:b/>
      <w:bCs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rsid w:val="005F0F44"/>
    <w:rPr>
      <w:b/>
      <w:bCs/>
      <w:sz w:val="28"/>
      <w:szCs w:val="28"/>
    </w:rPr>
  </w:style>
  <w:style w:type="character" w:styleId="Emphasis">
    <w:name w:val="Emphasis"/>
    <w:basedOn w:val="DefaultParagraphFont"/>
    <w:uiPriority w:val="20"/>
    <w:qFormat/>
    <w:rsid w:val="00A41431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Kingdom of Saudi Arabia</vt:lpstr>
    </vt:vector>
  </TitlesOfParts>
  <Company/>
  <LinksUpToDate>false</LinksUpToDate>
  <CharactersWithSpaces>16879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subject/>
  <dc:creator>Ian Allen</dc:creator>
  <cp:keywords/>
  <dc:description/>
  <cp:lastModifiedBy>Nora</cp:lastModifiedBy>
  <cp:revision>2</cp:revision>
  <cp:lastPrinted>2006-03-19T00:56:00Z</cp:lastPrinted>
  <dcterms:created xsi:type="dcterms:W3CDTF">2011-12-06T08:14:00Z</dcterms:created>
  <dcterms:modified xsi:type="dcterms:W3CDTF">2011-12-06T08:14:00Z</dcterms:modified>
</cp:coreProperties>
</file>