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1A221" w14:textId="77777777" w:rsidR="00C907F1" w:rsidRPr="0039649C" w:rsidRDefault="00C907F1" w:rsidP="0019775F">
      <w:pPr>
        <w:bidi/>
        <w:contextualSpacing/>
        <w:jc w:val="center"/>
        <w:rPr>
          <w:rFonts w:ascii="Sakkal Majalla" w:hAnsi="Sakkal Majalla" w:cs="Sakkal Majalla"/>
          <w:sz w:val="60"/>
          <w:szCs w:val="60"/>
          <w:rtl/>
        </w:rPr>
      </w:pPr>
      <w:r w:rsidRPr="0039649C">
        <w:rPr>
          <w:rFonts w:ascii="Sakkal Majalla" w:hAnsi="Sakkal Majalla" w:cs="Sakkal Majalla" w:hint="cs"/>
          <w:sz w:val="60"/>
          <w:szCs w:val="60"/>
          <w:rtl/>
        </w:rPr>
        <w:t xml:space="preserve">الأدوار الأساسية والثانوية للمكتبات العامة السعودية من وجهة نظر </w:t>
      </w:r>
      <w:r w:rsidR="00BE3AAC" w:rsidRPr="0039649C">
        <w:rPr>
          <w:rFonts w:ascii="Sakkal Majalla" w:hAnsi="Sakkal Majalla" w:cs="Sakkal Majalla" w:hint="cs"/>
          <w:sz w:val="60"/>
          <w:szCs w:val="60"/>
          <w:rtl/>
        </w:rPr>
        <w:t>القائم</w:t>
      </w:r>
      <w:r w:rsidR="00E75B23" w:rsidRPr="0039649C">
        <w:rPr>
          <w:rFonts w:ascii="Sakkal Majalla" w:hAnsi="Sakkal Majalla" w:cs="Sakkal Majalla" w:hint="cs"/>
          <w:sz w:val="60"/>
          <w:szCs w:val="60"/>
          <w:rtl/>
        </w:rPr>
        <w:t>ي</w:t>
      </w:r>
      <w:r w:rsidR="00BE3AAC" w:rsidRPr="0039649C">
        <w:rPr>
          <w:rFonts w:ascii="Sakkal Majalla" w:hAnsi="Sakkal Majalla" w:cs="Sakkal Majalla" w:hint="cs"/>
          <w:sz w:val="60"/>
          <w:szCs w:val="60"/>
          <w:rtl/>
        </w:rPr>
        <w:t xml:space="preserve">ن </w:t>
      </w:r>
      <w:r w:rsidRPr="0039649C">
        <w:rPr>
          <w:rFonts w:ascii="Sakkal Majalla" w:hAnsi="Sakkal Majalla" w:cs="Sakkal Majalla" w:hint="cs"/>
          <w:sz w:val="60"/>
          <w:szCs w:val="60"/>
          <w:rtl/>
        </w:rPr>
        <w:t xml:space="preserve"> عليها</w:t>
      </w:r>
    </w:p>
    <w:p w14:paraId="29F5828A" w14:textId="77777777" w:rsidR="00CB07B2" w:rsidRPr="00432C42" w:rsidRDefault="00CB07B2" w:rsidP="0019775F">
      <w:pPr>
        <w:bidi/>
        <w:contextualSpacing/>
        <w:jc w:val="center"/>
        <w:rPr>
          <w:rFonts w:ascii="Sakkal Majalla" w:hAnsi="Sakkal Majalla" w:cs="Sakkal Majalla"/>
          <w:sz w:val="28"/>
          <w:szCs w:val="28"/>
          <w:rtl/>
        </w:rPr>
      </w:pPr>
    </w:p>
    <w:p w14:paraId="4A9DA49A" w14:textId="77777777" w:rsidR="00292971" w:rsidRPr="003A7BC1" w:rsidRDefault="00292971" w:rsidP="0019775F">
      <w:pPr>
        <w:bidi/>
        <w:contextualSpacing/>
        <w:jc w:val="center"/>
        <w:rPr>
          <w:rFonts w:ascii="Sakkal Majalla" w:hAnsi="Sakkal Majalla" w:cs="Sakkal Majalla"/>
          <w:sz w:val="44"/>
          <w:szCs w:val="44"/>
          <w:rtl/>
        </w:rPr>
      </w:pPr>
      <w:r w:rsidRPr="003A7BC1">
        <w:rPr>
          <w:rFonts w:ascii="Sakkal Majalla" w:hAnsi="Sakkal Majalla" w:cs="Sakkal Majalla"/>
          <w:sz w:val="44"/>
          <w:szCs w:val="44"/>
          <w:rtl/>
        </w:rPr>
        <w:t>د. س</w:t>
      </w:r>
      <w:r w:rsidR="00CB07B2" w:rsidRPr="003A7BC1">
        <w:rPr>
          <w:rFonts w:ascii="Sakkal Majalla" w:hAnsi="Sakkal Majalla" w:cs="Sakkal Majalla"/>
          <w:sz w:val="44"/>
          <w:szCs w:val="44"/>
          <w:rtl/>
        </w:rPr>
        <w:t>ــــــــــــــــــ</w:t>
      </w:r>
      <w:r w:rsidRPr="003A7BC1">
        <w:rPr>
          <w:rFonts w:ascii="Sakkal Majalla" w:hAnsi="Sakkal Majalla" w:cs="Sakkal Majalla"/>
          <w:sz w:val="44"/>
          <w:szCs w:val="44"/>
          <w:rtl/>
        </w:rPr>
        <w:t>ع</w:t>
      </w:r>
      <w:r w:rsidR="00CB07B2" w:rsidRPr="003A7BC1">
        <w:rPr>
          <w:rFonts w:ascii="Sakkal Majalla" w:hAnsi="Sakkal Majalla" w:cs="Sakkal Majalla"/>
          <w:sz w:val="44"/>
          <w:szCs w:val="44"/>
          <w:rtl/>
        </w:rPr>
        <w:t>ـ</w:t>
      </w:r>
      <w:r w:rsidRPr="003A7BC1">
        <w:rPr>
          <w:rFonts w:ascii="Sakkal Majalla" w:hAnsi="Sakkal Majalla" w:cs="Sakkal Majalla"/>
          <w:sz w:val="44"/>
          <w:szCs w:val="44"/>
          <w:rtl/>
        </w:rPr>
        <w:t>د ال</w:t>
      </w:r>
      <w:r w:rsidR="00CB07B2" w:rsidRPr="003A7BC1">
        <w:rPr>
          <w:rFonts w:ascii="Sakkal Majalla" w:hAnsi="Sakkal Majalla" w:cs="Sakkal Majalla"/>
          <w:sz w:val="44"/>
          <w:szCs w:val="44"/>
          <w:rtl/>
        </w:rPr>
        <w:t>ـــــ</w:t>
      </w:r>
      <w:r w:rsidRPr="003A7BC1">
        <w:rPr>
          <w:rFonts w:ascii="Sakkal Majalla" w:hAnsi="Sakkal Majalla" w:cs="Sakkal Majalla"/>
          <w:sz w:val="44"/>
          <w:szCs w:val="44"/>
          <w:rtl/>
        </w:rPr>
        <w:t>زه</w:t>
      </w:r>
      <w:r w:rsidR="00CB07B2" w:rsidRPr="003A7BC1">
        <w:rPr>
          <w:rFonts w:ascii="Sakkal Majalla" w:hAnsi="Sakkal Majalla" w:cs="Sakkal Majalla"/>
          <w:sz w:val="44"/>
          <w:szCs w:val="44"/>
          <w:rtl/>
        </w:rPr>
        <w:t>ـــ</w:t>
      </w:r>
      <w:r w:rsidRPr="003A7BC1">
        <w:rPr>
          <w:rFonts w:ascii="Sakkal Majalla" w:hAnsi="Sakkal Majalla" w:cs="Sakkal Majalla"/>
          <w:sz w:val="44"/>
          <w:szCs w:val="44"/>
          <w:rtl/>
        </w:rPr>
        <w:t>ري</w:t>
      </w:r>
    </w:p>
    <w:p w14:paraId="1CC071D4" w14:textId="77777777" w:rsidR="00292971" w:rsidRDefault="00CB07B2" w:rsidP="0019775F">
      <w:pPr>
        <w:bidi/>
        <w:contextualSpacing/>
        <w:jc w:val="center"/>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أستاذ ع</w:t>
      </w:r>
      <w:r w:rsidR="006739E2">
        <w:rPr>
          <w:rFonts w:ascii="Sakkal Majalla" w:hAnsi="Sakkal Majalla" w:cs="Sakkal Majalla" w:hint="cs"/>
          <w:b w:val="0"/>
          <w:bCs w:val="0"/>
          <w:sz w:val="28"/>
          <w:szCs w:val="28"/>
          <w:rtl/>
        </w:rPr>
        <w:t>ل</w:t>
      </w:r>
      <w:r w:rsidRPr="00432C42">
        <w:rPr>
          <w:rFonts w:ascii="Sakkal Majalla" w:hAnsi="Sakkal Majalla" w:cs="Sakkal Majalla"/>
          <w:b w:val="0"/>
          <w:bCs w:val="0"/>
          <w:sz w:val="28"/>
          <w:szCs w:val="28"/>
          <w:rtl/>
        </w:rPr>
        <w:t>م المعلومات المساعد</w:t>
      </w:r>
      <w:r w:rsidR="00C907F1">
        <w:rPr>
          <w:rFonts w:ascii="Sakkal Majalla" w:hAnsi="Sakkal Majalla" w:cs="Sakkal Majalla" w:hint="cs"/>
          <w:b w:val="0"/>
          <w:bCs w:val="0"/>
          <w:sz w:val="28"/>
          <w:szCs w:val="28"/>
          <w:rtl/>
        </w:rPr>
        <w:t>/</w:t>
      </w:r>
      <w:r w:rsidR="00292971" w:rsidRPr="00432C42">
        <w:rPr>
          <w:rFonts w:ascii="Sakkal Majalla" w:hAnsi="Sakkal Majalla" w:cs="Sakkal Majalla"/>
          <w:b w:val="0"/>
          <w:bCs w:val="0"/>
          <w:sz w:val="28"/>
          <w:szCs w:val="28"/>
          <w:rtl/>
        </w:rPr>
        <w:t>قسم علم المعلومات</w:t>
      </w:r>
      <w:r w:rsidR="00427475">
        <w:rPr>
          <w:rFonts w:ascii="Sakkal Majalla" w:hAnsi="Sakkal Majalla" w:cs="Sakkal Majalla" w:hint="cs"/>
          <w:b w:val="0"/>
          <w:bCs w:val="0"/>
          <w:sz w:val="28"/>
          <w:szCs w:val="28"/>
          <w:rtl/>
        </w:rPr>
        <w:t>/</w:t>
      </w:r>
      <w:r w:rsidR="00292971" w:rsidRPr="00432C42">
        <w:rPr>
          <w:rFonts w:ascii="Sakkal Majalla" w:hAnsi="Sakkal Majalla" w:cs="Sakkal Majalla"/>
          <w:b w:val="0"/>
          <w:bCs w:val="0"/>
          <w:sz w:val="28"/>
          <w:szCs w:val="28"/>
          <w:rtl/>
        </w:rPr>
        <w:t>جامعة الملك سعود</w:t>
      </w:r>
    </w:p>
    <w:p w14:paraId="1DDB893D" w14:textId="3EE00A04" w:rsidR="00427475" w:rsidRPr="00432C42" w:rsidRDefault="00427475" w:rsidP="0019775F">
      <w:pPr>
        <w:bidi/>
        <w:contextualSpacing/>
        <w:jc w:val="center"/>
        <w:rPr>
          <w:rFonts w:ascii="Sakkal Majalla" w:hAnsi="Sakkal Majalla" w:cs="Sakkal Majalla"/>
          <w:b w:val="0"/>
          <w:bCs w:val="0"/>
          <w:sz w:val="28"/>
          <w:szCs w:val="28"/>
          <w:rtl/>
        </w:rPr>
      </w:pPr>
      <w:r>
        <w:rPr>
          <w:rFonts w:ascii="Sakkal Majalla" w:hAnsi="Sakkal Majalla" w:cs="Sakkal Majalla" w:hint="cs"/>
          <w:b w:val="0"/>
          <w:bCs w:val="0"/>
          <w:sz w:val="28"/>
          <w:szCs w:val="28"/>
          <w:rtl/>
        </w:rPr>
        <w:t>رئيس الجمعية السعودية للمكتبات والمعلومات</w:t>
      </w:r>
      <w:r w:rsidR="0033407C">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 xml:space="preserve"> </w:t>
      </w:r>
    </w:p>
    <w:p w14:paraId="0A2CBDFC" w14:textId="4BE428C6" w:rsidR="00292971" w:rsidRPr="00432C42" w:rsidRDefault="00292971" w:rsidP="0019775F">
      <w:pPr>
        <w:bidi/>
        <w:contextualSpacing/>
        <w:jc w:val="center"/>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الرئيس الأسبق للاتحاد العربي للمكتبات والمعلومات</w:t>
      </w:r>
      <w:r w:rsidR="0033407C">
        <w:rPr>
          <w:rFonts w:ascii="Sakkal Majalla" w:hAnsi="Sakkal Majalla" w:cs="Sakkal Majalla" w:hint="cs"/>
          <w:b w:val="0"/>
          <w:bCs w:val="0"/>
          <w:sz w:val="28"/>
          <w:szCs w:val="28"/>
          <w:rtl/>
        </w:rPr>
        <w:t>؛</w:t>
      </w:r>
    </w:p>
    <w:p w14:paraId="71811155" w14:textId="61194A13" w:rsidR="00292971" w:rsidRPr="00432C42" w:rsidRDefault="00292971" w:rsidP="0019775F">
      <w:pPr>
        <w:bidi/>
        <w:contextualSpacing/>
        <w:jc w:val="center"/>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رئيس </w:t>
      </w:r>
      <w:r w:rsidR="0033407C">
        <w:rPr>
          <w:rFonts w:ascii="Sakkal Majalla" w:hAnsi="Sakkal Majalla" w:cs="Sakkal Majalla" w:hint="cs"/>
          <w:b w:val="0"/>
          <w:bCs w:val="0"/>
          <w:sz w:val="28"/>
          <w:szCs w:val="28"/>
          <w:rtl/>
        </w:rPr>
        <w:t>سابق</w:t>
      </w:r>
      <w:r w:rsidRPr="00432C42">
        <w:rPr>
          <w:rFonts w:ascii="Sakkal Majalla" w:hAnsi="Sakkal Majalla" w:cs="Sakkal Majalla"/>
          <w:b w:val="0"/>
          <w:bCs w:val="0"/>
          <w:sz w:val="28"/>
          <w:szCs w:val="28"/>
          <w:rtl/>
        </w:rPr>
        <w:t xml:space="preserve"> ل</w:t>
      </w:r>
      <w:r w:rsidR="0033407C">
        <w:rPr>
          <w:rFonts w:ascii="Sakkal Majalla" w:hAnsi="Sakkal Majalla" w:cs="Sakkal Majalla" w:hint="cs"/>
          <w:b w:val="0"/>
          <w:bCs w:val="0"/>
          <w:sz w:val="28"/>
          <w:szCs w:val="28"/>
          <w:rtl/>
        </w:rPr>
        <w:t xml:space="preserve">فرع </w:t>
      </w:r>
      <w:r w:rsidR="0033407C" w:rsidRPr="00432C42">
        <w:rPr>
          <w:rFonts w:ascii="Sakkal Majalla" w:hAnsi="Sakkal Majalla" w:cs="Sakkal Majalla"/>
          <w:b w:val="0"/>
          <w:bCs w:val="0"/>
          <w:sz w:val="28"/>
          <w:szCs w:val="28"/>
          <w:rtl/>
        </w:rPr>
        <w:t xml:space="preserve">الخليج العربي </w:t>
      </w:r>
      <w:r w:rsidR="0033407C">
        <w:rPr>
          <w:rFonts w:ascii="Sakkal Majalla" w:hAnsi="Sakkal Majalla" w:cs="Sakkal Majalla" w:hint="cs"/>
          <w:b w:val="0"/>
          <w:bCs w:val="0"/>
          <w:sz w:val="28"/>
          <w:szCs w:val="28"/>
          <w:rtl/>
        </w:rPr>
        <w:t>ل</w:t>
      </w:r>
      <w:r w:rsidRPr="00432C42">
        <w:rPr>
          <w:rFonts w:ascii="Sakkal Majalla" w:hAnsi="Sakkal Majalla" w:cs="Sakkal Majalla"/>
          <w:b w:val="0"/>
          <w:bCs w:val="0"/>
          <w:sz w:val="28"/>
          <w:szCs w:val="28"/>
          <w:rtl/>
        </w:rPr>
        <w:t>جمعية المكتبات المتخصصة</w:t>
      </w:r>
      <w:r w:rsidR="0033407C">
        <w:rPr>
          <w:rFonts w:ascii="Sakkal Majalla" w:hAnsi="Sakkal Majalla" w:cs="Sakkal Majalla" w:hint="cs"/>
          <w:b w:val="0"/>
          <w:bCs w:val="0"/>
          <w:sz w:val="28"/>
          <w:szCs w:val="28"/>
          <w:rtl/>
        </w:rPr>
        <w:t xml:space="preserve"> وأحد مؤسسيه</w:t>
      </w:r>
      <w:r w:rsidRPr="00432C42">
        <w:rPr>
          <w:rFonts w:ascii="Sakkal Majalla" w:hAnsi="Sakkal Majalla" w:cs="Sakkal Majalla"/>
          <w:b w:val="0"/>
          <w:bCs w:val="0"/>
          <w:sz w:val="28"/>
          <w:szCs w:val="28"/>
          <w:rtl/>
        </w:rPr>
        <w:t xml:space="preserve"> </w:t>
      </w:r>
    </w:p>
    <w:p w14:paraId="7F82F132" w14:textId="36E8FF1A" w:rsidR="00292971" w:rsidRPr="00432C42" w:rsidRDefault="000F4185" w:rsidP="0019775F">
      <w:pPr>
        <w:bidi/>
        <w:contextualSpacing/>
        <w:jc w:val="center"/>
        <w:rPr>
          <w:rFonts w:ascii="Sakkal Majalla" w:hAnsi="Sakkal Majalla" w:cs="Sakkal Majalla"/>
          <w:sz w:val="28"/>
          <w:szCs w:val="28"/>
        </w:rPr>
      </w:pPr>
      <w:hyperlink r:id="rId8" w:history="1">
        <w:r w:rsidR="00837A72" w:rsidRPr="00837A72">
          <w:rPr>
            <w:rStyle w:val="Hyperlink"/>
            <w:rFonts w:ascii="Sakkal Majalla" w:hAnsi="Sakkal Majalla" w:cs="Sakkal Majalla"/>
            <w:b w:val="0"/>
            <w:bCs w:val="0"/>
            <w:sz w:val="28"/>
            <w:szCs w:val="28"/>
            <w:u w:val="none"/>
          </w:rPr>
          <w:t xml:space="preserve">      </w:t>
        </w:r>
        <w:r w:rsidR="00837A72" w:rsidRPr="00A867D8">
          <w:rPr>
            <w:rStyle w:val="Hyperlink"/>
            <w:rFonts w:ascii="Sakkal Majalla" w:hAnsi="Sakkal Majalla" w:cs="Sakkal Majalla"/>
            <w:b w:val="0"/>
            <w:bCs w:val="0"/>
            <w:sz w:val="28"/>
            <w:szCs w:val="28"/>
          </w:rPr>
          <w:t>sazzahri@ksu.edu.sa</w:t>
        </w:r>
      </w:hyperlink>
      <w:r w:rsidR="00427475">
        <w:rPr>
          <w:rFonts w:ascii="Sakkal Majalla" w:hAnsi="Sakkal Majalla" w:cs="Sakkal Majalla"/>
          <w:b w:val="0"/>
          <w:bCs w:val="0"/>
          <w:sz w:val="28"/>
          <w:szCs w:val="28"/>
        </w:rPr>
        <w:t xml:space="preserve">  </w:t>
      </w:r>
      <w:r w:rsidR="0033407C">
        <w:rPr>
          <w:rFonts w:ascii="Sakkal Majalla" w:hAnsi="Sakkal Majalla" w:cs="Sakkal Majalla" w:hint="cs"/>
          <w:b w:val="0"/>
          <w:bCs w:val="0"/>
          <w:sz w:val="28"/>
          <w:szCs w:val="28"/>
          <w:rtl/>
        </w:rPr>
        <w:t xml:space="preserve">      </w:t>
      </w:r>
      <w:r w:rsidR="00427475">
        <w:rPr>
          <w:rFonts w:ascii="Sakkal Majalla" w:hAnsi="Sakkal Majalla" w:cs="Sakkal Majalla"/>
          <w:b w:val="0"/>
          <w:bCs w:val="0"/>
          <w:sz w:val="28"/>
          <w:szCs w:val="28"/>
        </w:rPr>
        <w:t xml:space="preserve">   </w:t>
      </w:r>
      <w:hyperlink r:id="rId9" w:history="1">
        <w:r w:rsidR="00292971" w:rsidRPr="00432C42">
          <w:rPr>
            <w:rStyle w:val="Hyperlink"/>
            <w:rFonts w:ascii="Sakkal Majalla" w:hAnsi="Sakkal Majalla" w:cs="Sakkal Majalla"/>
            <w:b w:val="0"/>
            <w:bCs w:val="0"/>
            <w:sz w:val="28"/>
            <w:szCs w:val="28"/>
          </w:rPr>
          <w:t>Saad234@gmail.com</w:t>
        </w:r>
      </w:hyperlink>
    </w:p>
    <w:p w14:paraId="5D6C0D2A" w14:textId="77777777" w:rsidR="00983271" w:rsidRDefault="00983271" w:rsidP="0019775F">
      <w:pPr>
        <w:bidi/>
        <w:contextualSpacing/>
        <w:jc w:val="center"/>
        <w:rPr>
          <w:rFonts w:ascii="Sakkal Majalla" w:hAnsi="Sakkal Majalla" w:cs="Sakkal Majalla"/>
          <w:sz w:val="28"/>
          <w:szCs w:val="28"/>
          <w:rtl/>
        </w:rPr>
      </w:pPr>
    </w:p>
    <w:p w14:paraId="1541E3CB" w14:textId="77777777" w:rsidR="00292971" w:rsidRDefault="00983271" w:rsidP="0019775F">
      <w:pPr>
        <w:bidi/>
        <w:contextualSpacing/>
        <w:jc w:val="center"/>
        <w:rPr>
          <w:rFonts w:ascii="Sakkal Majalla" w:hAnsi="Sakkal Majalla" w:cs="Sakkal Majalla"/>
          <w:sz w:val="28"/>
          <w:szCs w:val="28"/>
          <w:rtl/>
        </w:rPr>
      </w:pPr>
      <w:r>
        <w:rPr>
          <w:rFonts w:ascii="Sakkal Majalla" w:hAnsi="Sakkal Majalla" w:cs="Sakkal Majalla" w:hint="cs"/>
          <w:sz w:val="28"/>
          <w:szCs w:val="28"/>
          <w:rtl/>
        </w:rPr>
        <w:t>==================================================</w:t>
      </w:r>
    </w:p>
    <w:p w14:paraId="1BCCACED" w14:textId="77777777" w:rsidR="003A7BC1" w:rsidRDefault="003A7BC1" w:rsidP="0019775F">
      <w:pPr>
        <w:bidi/>
        <w:contextualSpacing/>
        <w:jc w:val="both"/>
        <w:rPr>
          <w:rFonts w:ascii="Sakkal Majalla" w:hAnsi="Sakkal Majalla" w:cs="Sakkal Majalla"/>
          <w:sz w:val="32"/>
          <w:szCs w:val="32"/>
          <w:rtl/>
        </w:rPr>
      </w:pPr>
    </w:p>
    <w:p w14:paraId="1612D332" w14:textId="77777777" w:rsidR="00292971" w:rsidRPr="00751CF7" w:rsidRDefault="00292971" w:rsidP="0019775F">
      <w:pPr>
        <w:bidi/>
        <w:contextualSpacing/>
        <w:jc w:val="both"/>
        <w:rPr>
          <w:rFonts w:ascii="Sakkal Majalla" w:hAnsi="Sakkal Majalla" w:cs="Sakkal Majalla"/>
          <w:b w:val="0"/>
          <w:bCs w:val="0"/>
          <w:sz w:val="28"/>
          <w:szCs w:val="28"/>
          <w:rtl/>
        </w:rPr>
      </w:pPr>
      <w:r w:rsidRPr="00751CF7">
        <w:rPr>
          <w:rFonts w:ascii="Sakkal Majalla" w:hAnsi="Sakkal Majalla" w:cs="Sakkal Majalla"/>
          <w:sz w:val="32"/>
          <w:szCs w:val="32"/>
          <w:rtl/>
        </w:rPr>
        <w:t>مستخلص:</w:t>
      </w:r>
      <w:r w:rsidR="00427475" w:rsidRPr="00751CF7">
        <w:rPr>
          <w:rFonts w:ascii="Sakkal Majalla" w:hAnsi="Sakkal Majalla" w:cs="Sakkal Majalla" w:hint="cs"/>
          <w:sz w:val="32"/>
          <w:szCs w:val="32"/>
          <w:rtl/>
        </w:rPr>
        <w:t xml:space="preserve"> </w:t>
      </w:r>
      <w:r w:rsidRPr="00751CF7">
        <w:rPr>
          <w:rFonts w:ascii="Sakkal Majalla" w:hAnsi="Sakkal Majalla" w:cs="Sakkal Majalla"/>
          <w:b w:val="0"/>
          <w:bCs w:val="0"/>
          <w:sz w:val="28"/>
          <w:szCs w:val="28"/>
          <w:rtl/>
        </w:rPr>
        <w:t xml:space="preserve">تقوم المكتبات العامة بأدوار مهمة في حياة الشعوب المتقدمة، فهي تقدم المعلومات العلمية والتعليمية والترفيهية لمختلف شرائح المجتمع. وتقوم بكل ذلك كواجب ووظيفة وتحاسب على التقصير فيها كونها حق للمواطن(مقابل ما يدفعون من ضرائب) على البلديات أو المؤسسات التي ترعى تلك المؤسسات. ورغم كل الوسائل التي تتيح المعلومات اليوم، فقد بقيت ولا تزال المكتبة العامة </w:t>
      </w:r>
      <w:r w:rsidR="00106391" w:rsidRPr="00751CF7">
        <w:rPr>
          <w:rFonts w:ascii="Sakkal Majalla" w:hAnsi="Sakkal Majalla" w:cs="Sakkal Majalla"/>
          <w:b w:val="0"/>
          <w:bCs w:val="0"/>
          <w:sz w:val="28"/>
          <w:szCs w:val="28"/>
          <w:rtl/>
        </w:rPr>
        <w:t>ت</w:t>
      </w:r>
      <w:r w:rsidR="00106391" w:rsidRPr="00751CF7">
        <w:rPr>
          <w:rFonts w:ascii="Sakkal Majalla" w:hAnsi="Sakkal Majalla" w:cs="Sakkal Majalla" w:hint="cs"/>
          <w:b w:val="0"/>
          <w:bCs w:val="0"/>
          <w:sz w:val="28"/>
          <w:szCs w:val="28"/>
          <w:rtl/>
        </w:rPr>
        <w:t>ؤ</w:t>
      </w:r>
      <w:r w:rsidRPr="00751CF7">
        <w:rPr>
          <w:rFonts w:ascii="Sakkal Majalla" w:hAnsi="Sakkal Majalla" w:cs="Sakkal Majalla"/>
          <w:b w:val="0"/>
          <w:bCs w:val="0"/>
          <w:sz w:val="28"/>
          <w:szCs w:val="28"/>
          <w:rtl/>
        </w:rPr>
        <w:t xml:space="preserve">دي أدوارها المتعددة حتى مع اختلافات في الكيفية أو في الأولويات. وهذا يبقي المكتبات العامة مختلفة في نواح عدة عن بقية المكتبات النوعية، حيث يضمن لها الاستمرار والمحافظة على طبيعتها حتى وهي تطور نوعية الخدمات والطرق التي تؤدي بها لتلك الخدمات. ويتمحور هذا البحث حول رصد الوظائف الأساس </w:t>
      </w:r>
      <w:r w:rsidR="00BE2FA2" w:rsidRPr="00751CF7">
        <w:rPr>
          <w:rFonts w:ascii="Sakkal Majalla" w:hAnsi="Sakkal Majalla" w:cs="Sakkal Majalla"/>
          <w:b w:val="0"/>
          <w:bCs w:val="0"/>
          <w:sz w:val="28"/>
          <w:szCs w:val="28"/>
          <w:rtl/>
        </w:rPr>
        <w:t>ل</w:t>
      </w:r>
      <w:r w:rsidRPr="00751CF7">
        <w:rPr>
          <w:rFonts w:ascii="Sakkal Majalla" w:hAnsi="Sakkal Majalla" w:cs="Sakkal Majalla"/>
          <w:b w:val="0"/>
          <w:bCs w:val="0"/>
          <w:sz w:val="28"/>
          <w:szCs w:val="28"/>
          <w:rtl/>
        </w:rPr>
        <w:t xml:space="preserve">لمكتبات العامة السعودية التي تقوم بها والوظائف الثانوية التي تضطلع بها، بناء على ماجاء في تعليمات جمعية المكتبات العامة (الأمريكية </w:t>
      </w:r>
      <w:r w:rsidRPr="00751CF7">
        <w:rPr>
          <w:rFonts w:ascii="Sakkal Majalla" w:hAnsi="Sakkal Majalla" w:cs="Sakkal Majalla"/>
          <w:b w:val="0"/>
          <w:bCs w:val="0"/>
          <w:sz w:val="28"/>
          <w:szCs w:val="28"/>
        </w:rPr>
        <w:t>PLA</w:t>
      </w:r>
      <w:r w:rsidRPr="00751CF7">
        <w:rPr>
          <w:rFonts w:ascii="Sakkal Majalla" w:hAnsi="Sakkal Majalla" w:cs="Sakkal Majalla"/>
          <w:b w:val="0"/>
          <w:bCs w:val="0"/>
          <w:sz w:val="28"/>
          <w:szCs w:val="28"/>
          <w:rtl/>
        </w:rPr>
        <w:t>). وتسعى الدراسة الحالية إلى تقديم تقرير للوضعية الحالية للمكتبات العامة السعودية في محاولة جادة لاستشراف مستقبلها القريب على أقل تقدير.</w:t>
      </w:r>
    </w:p>
    <w:p w14:paraId="6B3CE97F" w14:textId="1E230B62" w:rsidR="00292971" w:rsidRPr="00432C42" w:rsidRDefault="00292971" w:rsidP="0019775F">
      <w:pPr>
        <w:bidi/>
        <w:contextualSpacing/>
        <w:jc w:val="both"/>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ومن أجل وضع المسألة البحثية في نصابها، فإن الباحث سيقدم تقريرا</w:t>
      </w:r>
      <w:r w:rsidR="00751CF7">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w:t>
      </w:r>
      <w:r w:rsidR="00015EB9">
        <w:rPr>
          <w:rFonts w:ascii="Sakkal Majalla" w:hAnsi="Sakkal Majalla" w:cs="Sakkal Majalla" w:hint="cs"/>
          <w:b w:val="0"/>
          <w:bCs w:val="0"/>
          <w:sz w:val="28"/>
          <w:szCs w:val="28"/>
          <w:rtl/>
        </w:rPr>
        <w:t>وافيا</w:t>
      </w:r>
      <w:r w:rsidR="00751CF7">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-في الإطار النظري- لذات الحالة للمكتبات العامة في عدد من البلدان في ال</w:t>
      </w:r>
      <w:r w:rsidR="00751CF7">
        <w:rPr>
          <w:rFonts w:ascii="Sakkal Majalla" w:hAnsi="Sakkal Majalla" w:cs="Sakkal Majalla" w:hint="cs"/>
          <w:b w:val="0"/>
          <w:bCs w:val="0"/>
          <w:sz w:val="28"/>
          <w:szCs w:val="28"/>
          <w:rtl/>
        </w:rPr>
        <w:t>بلدان المتقدمة</w:t>
      </w:r>
      <w:r w:rsidRPr="00432C42">
        <w:rPr>
          <w:rFonts w:ascii="Sakkal Majalla" w:hAnsi="Sakkal Majalla" w:cs="Sakkal Majalla"/>
          <w:b w:val="0"/>
          <w:bCs w:val="0"/>
          <w:sz w:val="28"/>
          <w:szCs w:val="28"/>
          <w:rtl/>
        </w:rPr>
        <w:t xml:space="preserve"> بغية شحذ همة القائمين على المكتبات العامة المحلية للسعي بمكتباتهم نحو تطوير مأمول وممكن التحقيق، حيث سيتم تقديم صورة عن واقع المكتبات العامة في كل من بريطانيا وأمريكا وكندا وأستراليا</w:t>
      </w:r>
      <w:r w:rsidR="00E2668A">
        <w:rPr>
          <w:rFonts w:ascii="Sakkal Majalla" w:hAnsi="Sakkal Majalla" w:cs="Sakkal Majalla" w:hint="cs"/>
          <w:b w:val="0"/>
          <w:bCs w:val="0"/>
          <w:sz w:val="28"/>
          <w:szCs w:val="28"/>
          <w:rtl/>
        </w:rPr>
        <w:t xml:space="preserve"> وأوربا</w:t>
      </w:r>
      <w:r w:rsidRPr="00432C42">
        <w:rPr>
          <w:rFonts w:ascii="Sakkal Majalla" w:hAnsi="Sakkal Majalla" w:cs="Sakkal Majalla"/>
          <w:b w:val="0"/>
          <w:bCs w:val="0"/>
          <w:sz w:val="28"/>
          <w:szCs w:val="28"/>
          <w:rtl/>
        </w:rPr>
        <w:t xml:space="preserve"> بشكل مقتضب، ومن ثم استعراض التغيرات التي طرأت في حياة هذه المكتبات في البلدان.</w:t>
      </w:r>
      <w:r w:rsidR="00A206F5">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وسيتضمن البحث لمحة عن التغيرات في المعلومات وفي التقنيات وفي التعاطي المجتمعي والعلاقات الاجتماعية وبالتالي في الخدمات وفي مصادر المعلومات المختلفة. كما سيتعرض الباحث للافتراضات المحتملة والتأثيرات على واقع </w:t>
      </w:r>
      <w:r w:rsidRPr="00432C42">
        <w:rPr>
          <w:rFonts w:ascii="Sakkal Majalla" w:hAnsi="Sakkal Majalla" w:cs="Sakkal Majalla"/>
          <w:b w:val="0"/>
          <w:bCs w:val="0"/>
          <w:sz w:val="28"/>
          <w:szCs w:val="28"/>
          <w:rtl/>
        </w:rPr>
        <w:lastRenderedPageBreak/>
        <w:t>ومستقبل المكتبات العامة وأيضا على مدارس المكتبات والمعلومات.</w:t>
      </w:r>
      <w:r w:rsidR="00E2668A">
        <w:rPr>
          <w:rFonts w:ascii="Sakkal Majalla" w:hAnsi="Sakkal Majalla" w:cs="Sakkal Majalla" w:hint="cs"/>
          <w:b w:val="0"/>
          <w:bCs w:val="0"/>
          <w:sz w:val="28"/>
          <w:szCs w:val="28"/>
          <w:rtl/>
        </w:rPr>
        <w:t xml:space="preserve"> أما الجزء الميداني فيُعنى باستطلاع آراء مديري المكتبات العامة التابعة لوزارة الثقافة والإعلام السعودية حول "واقع" الوظائف الأساس التي تقوم بها مكتباتهم، وال</w:t>
      </w:r>
      <w:r w:rsidR="001A6A83">
        <w:rPr>
          <w:rFonts w:ascii="Sakkal Majalla" w:hAnsi="Sakkal Majalla" w:cs="Sakkal Majalla" w:hint="cs"/>
          <w:b w:val="0"/>
          <w:bCs w:val="0"/>
          <w:sz w:val="28"/>
          <w:szCs w:val="28"/>
          <w:rtl/>
        </w:rPr>
        <w:t>و</w:t>
      </w:r>
      <w:r w:rsidR="00E2668A">
        <w:rPr>
          <w:rFonts w:ascii="Sakkal Majalla" w:hAnsi="Sakkal Majalla" w:cs="Sakkal Majalla" w:hint="cs"/>
          <w:b w:val="0"/>
          <w:bCs w:val="0"/>
          <w:sz w:val="28"/>
          <w:szCs w:val="28"/>
          <w:rtl/>
        </w:rPr>
        <w:t>ظائف الرديفة. كما تستطلع الدراسة آراءهم الشخصية حول ذات الأسئلة، فيما لو ترك الأمر لهم.</w:t>
      </w:r>
    </w:p>
    <w:p w14:paraId="1AD6A027" w14:textId="77777777" w:rsidR="00292971" w:rsidRDefault="00427475" w:rsidP="0019775F">
      <w:pPr>
        <w:bidi/>
        <w:contextualSpacing/>
        <w:jc w:val="both"/>
        <w:rPr>
          <w:rFonts w:ascii="Sakkal Majalla" w:hAnsi="Sakkal Majalla" w:cs="Sakkal Majalla"/>
          <w:sz w:val="28"/>
          <w:szCs w:val="28"/>
          <w:rtl/>
        </w:rPr>
      </w:pPr>
      <w:r>
        <w:rPr>
          <w:rFonts w:ascii="Sakkal Majalla" w:hAnsi="Sakkal Majalla" w:cs="Sakkal Majalla" w:hint="cs"/>
          <w:sz w:val="28"/>
          <w:szCs w:val="28"/>
          <w:rtl/>
        </w:rPr>
        <w:t>الكلمات المفتاحية: المكتبات العامة؛ وظائف المكتبات العامة؛ أدوار المكتبات العامة</w:t>
      </w:r>
      <w:r w:rsidR="00E2668A">
        <w:rPr>
          <w:rFonts w:ascii="Sakkal Majalla" w:hAnsi="Sakkal Majalla" w:cs="Sakkal Majalla" w:hint="cs"/>
          <w:sz w:val="28"/>
          <w:szCs w:val="28"/>
          <w:rtl/>
        </w:rPr>
        <w:t>؛ المملكة العربية السعودية</w:t>
      </w:r>
    </w:p>
    <w:p w14:paraId="1CDEF44D" w14:textId="77777777" w:rsidR="00283D02" w:rsidRDefault="00F40124" w:rsidP="0019775F">
      <w:pPr>
        <w:bidi/>
        <w:contextualSpacing/>
        <w:jc w:val="center"/>
        <w:rPr>
          <w:rFonts w:ascii="Sakkal Majalla" w:hAnsi="Sakkal Majalla" w:cs="Sakkal Majalla"/>
          <w:sz w:val="28"/>
          <w:szCs w:val="28"/>
          <w:rtl/>
        </w:rPr>
      </w:pPr>
      <w:r>
        <w:rPr>
          <w:rFonts w:ascii="Sakkal Majalla" w:hAnsi="Sakkal Majalla" w:cs="Sakkal Majalla" w:hint="cs"/>
          <w:sz w:val="28"/>
          <w:szCs w:val="28"/>
          <w:rtl/>
        </w:rPr>
        <w:t>==================================</w:t>
      </w:r>
    </w:p>
    <w:p w14:paraId="5C6E12FC" w14:textId="77777777" w:rsidR="007D01BA" w:rsidRPr="0033407C" w:rsidRDefault="007D01BA" w:rsidP="0019775F">
      <w:pPr>
        <w:contextualSpacing/>
        <w:jc w:val="center"/>
        <w:rPr>
          <w:rFonts w:asciiTheme="majorHAnsi" w:hAnsiTheme="majorHAnsi" w:cs="Arabic Typesetting"/>
          <w:sz w:val="24"/>
          <w:szCs w:val="24"/>
        </w:rPr>
      </w:pPr>
      <w:r w:rsidRPr="0033407C">
        <w:rPr>
          <w:rFonts w:asciiTheme="majorHAnsi" w:hAnsiTheme="majorHAnsi" w:cs="Arabic Typesetting"/>
          <w:sz w:val="24"/>
          <w:szCs w:val="24"/>
        </w:rPr>
        <w:t xml:space="preserve">Primary and secondary roles of public libraries in Saudi Arabia: </w:t>
      </w:r>
      <w:r w:rsidR="00015EB9" w:rsidRPr="0033407C">
        <w:rPr>
          <w:rFonts w:asciiTheme="majorHAnsi" w:hAnsiTheme="majorHAnsi" w:cs="Arabic Typesetting"/>
          <w:sz w:val="24"/>
          <w:szCs w:val="24"/>
        </w:rPr>
        <w:t xml:space="preserve">A </w:t>
      </w:r>
      <w:r w:rsidRPr="0033407C">
        <w:rPr>
          <w:rFonts w:asciiTheme="majorHAnsi" w:hAnsiTheme="majorHAnsi" w:cs="Arabic Typesetting"/>
          <w:sz w:val="24"/>
          <w:szCs w:val="24"/>
        </w:rPr>
        <w:t>perception of their directors</w:t>
      </w:r>
    </w:p>
    <w:p w14:paraId="05DB2A63" w14:textId="77777777" w:rsidR="0046099F" w:rsidRPr="0033407C" w:rsidRDefault="0046099F" w:rsidP="0019775F">
      <w:pPr>
        <w:contextualSpacing/>
        <w:jc w:val="center"/>
        <w:rPr>
          <w:rFonts w:asciiTheme="majorHAnsi" w:hAnsiTheme="majorHAnsi" w:cs="Arabic Typesetting"/>
          <w:b w:val="0"/>
          <w:bCs w:val="0"/>
          <w:sz w:val="24"/>
          <w:szCs w:val="24"/>
        </w:rPr>
      </w:pPr>
    </w:p>
    <w:p w14:paraId="43F5CD77" w14:textId="7256887C" w:rsidR="007D01BA" w:rsidRPr="0033407C" w:rsidRDefault="007D01BA" w:rsidP="0019775F">
      <w:pPr>
        <w:contextualSpacing/>
        <w:jc w:val="center"/>
        <w:rPr>
          <w:rFonts w:asciiTheme="majorHAnsi" w:hAnsiTheme="majorHAnsi" w:cs="Arabic Typesetting"/>
          <w:sz w:val="24"/>
          <w:szCs w:val="24"/>
        </w:rPr>
      </w:pPr>
      <w:r w:rsidRPr="0033407C">
        <w:rPr>
          <w:rFonts w:asciiTheme="majorHAnsi" w:hAnsiTheme="majorHAnsi" w:cs="Arabic Typesetting"/>
          <w:sz w:val="24"/>
          <w:szCs w:val="24"/>
        </w:rPr>
        <w:t>Saad Azzahri, Ph.D.</w:t>
      </w:r>
    </w:p>
    <w:p w14:paraId="47D81C3B" w14:textId="77777777" w:rsidR="007D01BA" w:rsidRPr="0033407C" w:rsidRDefault="007D01BA" w:rsidP="0019775F">
      <w:pPr>
        <w:contextualSpacing/>
        <w:jc w:val="center"/>
        <w:rPr>
          <w:rFonts w:asciiTheme="majorHAnsi" w:hAnsiTheme="majorHAnsi" w:cs="Arabic Typesetting"/>
          <w:b w:val="0"/>
          <w:bCs w:val="0"/>
          <w:sz w:val="24"/>
          <w:szCs w:val="24"/>
        </w:rPr>
      </w:pPr>
      <w:r w:rsidRPr="0033407C">
        <w:rPr>
          <w:rFonts w:asciiTheme="majorHAnsi" w:hAnsiTheme="majorHAnsi" w:cs="Arabic Typesetting"/>
          <w:b w:val="0"/>
          <w:bCs w:val="0"/>
          <w:sz w:val="24"/>
          <w:szCs w:val="24"/>
        </w:rPr>
        <w:t>Information Science Dept.;</w:t>
      </w:r>
      <w:r w:rsidR="00F50049" w:rsidRPr="0033407C">
        <w:rPr>
          <w:rFonts w:asciiTheme="majorHAnsi" w:hAnsiTheme="majorHAnsi" w:cs="Arabic Typesetting"/>
          <w:b w:val="0"/>
          <w:bCs w:val="0"/>
          <w:sz w:val="24"/>
          <w:szCs w:val="24"/>
        </w:rPr>
        <w:t xml:space="preserve"> </w:t>
      </w:r>
      <w:r w:rsidRPr="0033407C">
        <w:rPr>
          <w:rFonts w:asciiTheme="majorHAnsi" w:hAnsiTheme="majorHAnsi" w:cs="Arabic Typesetting"/>
          <w:b w:val="0"/>
          <w:bCs w:val="0"/>
          <w:sz w:val="24"/>
          <w:szCs w:val="24"/>
        </w:rPr>
        <w:t>College of Arts; King Saud University</w:t>
      </w:r>
    </w:p>
    <w:p w14:paraId="48BFE0A5" w14:textId="77777777" w:rsidR="007D01BA" w:rsidRPr="0033407C" w:rsidRDefault="007D01BA" w:rsidP="0019775F">
      <w:pPr>
        <w:contextualSpacing/>
        <w:jc w:val="center"/>
        <w:rPr>
          <w:rFonts w:asciiTheme="majorHAnsi" w:hAnsiTheme="majorHAnsi" w:cs="Arabic Typesetting"/>
          <w:b w:val="0"/>
          <w:bCs w:val="0"/>
          <w:sz w:val="24"/>
          <w:szCs w:val="24"/>
        </w:rPr>
      </w:pPr>
      <w:r w:rsidRPr="0033407C">
        <w:rPr>
          <w:rFonts w:asciiTheme="majorHAnsi" w:hAnsiTheme="majorHAnsi" w:cs="Arabic Typesetting"/>
          <w:b w:val="0"/>
          <w:bCs w:val="0"/>
          <w:sz w:val="24"/>
          <w:szCs w:val="24"/>
        </w:rPr>
        <w:t>President of the Saudi Association for libraries &amp; Information;</w:t>
      </w:r>
    </w:p>
    <w:p w14:paraId="0419F249" w14:textId="5383F9B0" w:rsidR="007D01BA" w:rsidRPr="0033407C" w:rsidRDefault="00C6673D" w:rsidP="0019775F">
      <w:pPr>
        <w:contextualSpacing/>
        <w:jc w:val="center"/>
        <w:rPr>
          <w:rFonts w:asciiTheme="majorHAnsi" w:hAnsiTheme="majorHAnsi" w:cs="Arabic Typesetting"/>
          <w:b w:val="0"/>
          <w:bCs w:val="0"/>
          <w:sz w:val="24"/>
          <w:szCs w:val="24"/>
        </w:rPr>
      </w:pPr>
      <w:r w:rsidRPr="0033407C">
        <w:rPr>
          <w:rFonts w:asciiTheme="majorHAnsi" w:hAnsiTheme="majorHAnsi" w:cs="Arabic Typesetting"/>
          <w:b w:val="0"/>
          <w:bCs w:val="0"/>
          <w:sz w:val="24"/>
          <w:szCs w:val="24"/>
        </w:rPr>
        <w:t>Former</w:t>
      </w:r>
      <w:r w:rsidR="007D01BA" w:rsidRPr="0033407C">
        <w:rPr>
          <w:rFonts w:asciiTheme="majorHAnsi" w:hAnsiTheme="majorHAnsi" w:cs="Arabic Typesetting"/>
          <w:b w:val="0"/>
          <w:bCs w:val="0"/>
          <w:sz w:val="24"/>
          <w:szCs w:val="24"/>
        </w:rPr>
        <w:t xml:space="preserve"> President of AFLI(Arab Fed for Lib &amp; Info);</w:t>
      </w:r>
    </w:p>
    <w:p w14:paraId="727093E9" w14:textId="77777777" w:rsidR="007D01BA" w:rsidRPr="0033407C" w:rsidRDefault="007D01BA" w:rsidP="0019775F">
      <w:pPr>
        <w:contextualSpacing/>
        <w:jc w:val="center"/>
        <w:rPr>
          <w:rFonts w:asciiTheme="majorHAnsi" w:hAnsiTheme="majorHAnsi" w:cs="Arabic Typesetting"/>
          <w:b w:val="0"/>
          <w:bCs w:val="0"/>
          <w:sz w:val="24"/>
          <w:szCs w:val="24"/>
          <w:rtl/>
        </w:rPr>
      </w:pPr>
      <w:r w:rsidRPr="0033407C">
        <w:rPr>
          <w:rFonts w:asciiTheme="majorHAnsi" w:hAnsiTheme="majorHAnsi" w:cs="Arabic Typesetting"/>
          <w:b w:val="0"/>
          <w:bCs w:val="0"/>
          <w:sz w:val="24"/>
          <w:szCs w:val="24"/>
        </w:rPr>
        <w:t>Ex-President of SLA/AGC(Arabian Gulf Chapter of the Special Lib Assoc</w:t>
      </w:r>
      <w:r w:rsidR="005A1F30" w:rsidRPr="0033407C">
        <w:rPr>
          <w:rFonts w:asciiTheme="majorHAnsi" w:hAnsiTheme="majorHAnsi" w:cs="Arabic Typesetting"/>
          <w:b w:val="0"/>
          <w:bCs w:val="0"/>
          <w:sz w:val="24"/>
          <w:szCs w:val="24"/>
        </w:rPr>
        <w:t>.</w:t>
      </w:r>
      <w:r w:rsidRPr="0033407C">
        <w:rPr>
          <w:rFonts w:asciiTheme="majorHAnsi" w:hAnsiTheme="majorHAnsi" w:cs="Arabic Typesetting"/>
          <w:b w:val="0"/>
          <w:bCs w:val="0"/>
          <w:sz w:val="24"/>
          <w:szCs w:val="24"/>
        </w:rPr>
        <w:t>)</w:t>
      </w:r>
    </w:p>
    <w:p w14:paraId="63E75717" w14:textId="77777777" w:rsidR="007D01BA" w:rsidRPr="0033407C" w:rsidRDefault="000F4185" w:rsidP="0019775F">
      <w:pPr>
        <w:contextualSpacing/>
        <w:jc w:val="center"/>
        <w:rPr>
          <w:rFonts w:asciiTheme="majorHAnsi" w:hAnsiTheme="majorHAnsi" w:cs="Arabic Typesetting"/>
          <w:sz w:val="24"/>
          <w:szCs w:val="24"/>
        </w:rPr>
      </w:pPr>
      <w:hyperlink r:id="rId10" w:history="1">
        <w:r w:rsidR="007D01BA" w:rsidRPr="0033407C">
          <w:rPr>
            <w:rStyle w:val="Hyperlink"/>
            <w:rFonts w:asciiTheme="majorHAnsi" w:hAnsiTheme="majorHAnsi" w:cs="Arabic Typesetting"/>
            <w:b w:val="0"/>
            <w:bCs w:val="0"/>
            <w:sz w:val="24"/>
            <w:szCs w:val="24"/>
          </w:rPr>
          <w:t>sazzahri@ksu.edu.sa</w:t>
        </w:r>
      </w:hyperlink>
      <w:r w:rsidR="007D01BA" w:rsidRPr="0033407C">
        <w:rPr>
          <w:rFonts w:asciiTheme="majorHAnsi" w:hAnsiTheme="majorHAnsi" w:cs="Arabic Typesetting"/>
          <w:b w:val="0"/>
          <w:bCs w:val="0"/>
          <w:sz w:val="24"/>
          <w:szCs w:val="24"/>
        </w:rPr>
        <w:t xml:space="preserve"> ; </w:t>
      </w:r>
      <w:hyperlink r:id="rId11" w:history="1">
        <w:r w:rsidR="007D01BA" w:rsidRPr="0033407C">
          <w:rPr>
            <w:rStyle w:val="Hyperlink"/>
            <w:rFonts w:asciiTheme="majorHAnsi" w:hAnsiTheme="majorHAnsi" w:cs="Arabic Typesetting"/>
            <w:b w:val="0"/>
            <w:bCs w:val="0"/>
            <w:sz w:val="24"/>
            <w:szCs w:val="24"/>
          </w:rPr>
          <w:t>Saad234@gmail.com</w:t>
        </w:r>
      </w:hyperlink>
    </w:p>
    <w:p w14:paraId="3D04FA87" w14:textId="77777777" w:rsidR="007D01BA" w:rsidRDefault="007D01BA" w:rsidP="0019775F">
      <w:pPr>
        <w:contextualSpacing/>
        <w:jc w:val="center"/>
        <w:rPr>
          <w:rFonts w:ascii="Arabic Typesetting" w:hAnsi="Arabic Typesetting" w:cs="Arabic Typesetting"/>
          <w:sz w:val="28"/>
          <w:szCs w:val="28"/>
        </w:rPr>
      </w:pPr>
    </w:p>
    <w:p w14:paraId="030BD979" w14:textId="77777777" w:rsidR="007D01BA" w:rsidRPr="0033407C" w:rsidRDefault="007D01BA" w:rsidP="0019775F">
      <w:pPr>
        <w:contextualSpacing/>
        <w:jc w:val="both"/>
        <w:rPr>
          <w:rFonts w:asciiTheme="majorBidi" w:hAnsiTheme="majorBidi" w:cstheme="majorBidi"/>
          <w:b w:val="0"/>
          <w:bCs w:val="0"/>
          <w:sz w:val="24"/>
          <w:szCs w:val="24"/>
        </w:rPr>
      </w:pPr>
      <w:r w:rsidRPr="0033407C">
        <w:rPr>
          <w:rFonts w:asciiTheme="majorBidi" w:hAnsiTheme="majorBidi" w:cstheme="majorBidi"/>
          <w:sz w:val="24"/>
          <w:szCs w:val="24"/>
        </w:rPr>
        <w:t>Abstract:</w:t>
      </w:r>
      <w:r w:rsidR="00F50049" w:rsidRPr="0033407C">
        <w:rPr>
          <w:rFonts w:asciiTheme="majorBidi" w:hAnsiTheme="majorBidi" w:cstheme="majorBidi"/>
          <w:sz w:val="24"/>
          <w:szCs w:val="24"/>
        </w:rPr>
        <w:t xml:space="preserve"> </w:t>
      </w:r>
      <w:r w:rsidRPr="0033407C">
        <w:rPr>
          <w:rFonts w:asciiTheme="majorBidi" w:hAnsiTheme="majorBidi" w:cstheme="majorBidi"/>
          <w:b w:val="0"/>
          <w:bCs w:val="0"/>
          <w:sz w:val="24"/>
          <w:szCs w:val="24"/>
        </w:rPr>
        <w:t>This paper shall provide general overview of PL roles in USA, UK, Canad</w:t>
      </w:r>
      <w:r w:rsidR="00331837" w:rsidRPr="0033407C">
        <w:rPr>
          <w:rFonts w:asciiTheme="majorBidi" w:hAnsiTheme="majorBidi" w:cstheme="majorBidi"/>
          <w:b w:val="0"/>
          <w:bCs w:val="0"/>
          <w:sz w:val="24"/>
          <w:szCs w:val="24"/>
        </w:rPr>
        <w:t>a</w:t>
      </w:r>
      <w:r w:rsidRPr="0033407C">
        <w:rPr>
          <w:rFonts w:asciiTheme="majorBidi" w:hAnsiTheme="majorBidi" w:cstheme="majorBidi"/>
          <w:b w:val="0"/>
          <w:bCs w:val="0"/>
          <w:sz w:val="24"/>
          <w:szCs w:val="24"/>
        </w:rPr>
        <w:t xml:space="preserve">, Australia and some developed countries as a benchmark </w:t>
      </w:r>
      <w:r w:rsidR="00331837" w:rsidRPr="0033407C">
        <w:rPr>
          <w:rFonts w:asciiTheme="majorBidi" w:hAnsiTheme="majorBidi" w:cstheme="majorBidi"/>
          <w:b w:val="0"/>
          <w:bCs w:val="0"/>
          <w:sz w:val="24"/>
          <w:szCs w:val="24"/>
        </w:rPr>
        <w:t>for PL roles to help in comprehending user expectations of PL roles. Researcher surveyed all Saudi Public Libraries that belong to Ministry of Information &amp; Culture. Directors of PL were asked to choose one role as a primary and one as a secondary of the Eighth roles approved by the (American) Public Library Association. Results were discussed and explained related to the paradigm of society in Saudi Arabia.</w:t>
      </w:r>
    </w:p>
    <w:p w14:paraId="78A2B4EB" w14:textId="77777777" w:rsidR="007D01BA" w:rsidRPr="0033407C" w:rsidRDefault="00F50049" w:rsidP="0019775F">
      <w:pPr>
        <w:contextualSpacing/>
        <w:rPr>
          <w:rFonts w:asciiTheme="majorBidi" w:hAnsiTheme="majorBidi" w:cstheme="majorBidi"/>
          <w:sz w:val="24"/>
          <w:szCs w:val="24"/>
        </w:rPr>
      </w:pPr>
      <w:r w:rsidRPr="0033407C">
        <w:rPr>
          <w:rFonts w:asciiTheme="majorBidi" w:hAnsiTheme="majorBidi" w:cstheme="majorBidi"/>
          <w:sz w:val="24"/>
          <w:szCs w:val="24"/>
        </w:rPr>
        <w:t>Keywords: Public Libraries</w:t>
      </w:r>
      <w:r w:rsidR="00760727" w:rsidRPr="0033407C">
        <w:rPr>
          <w:rFonts w:asciiTheme="majorBidi" w:hAnsiTheme="majorBidi" w:cstheme="majorBidi"/>
          <w:sz w:val="24"/>
          <w:szCs w:val="24"/>
        </w:rPr>
        <w:t>, Public libraries</w:t>
      </w:r>
      <w:r w:rsidRPr="0033407C">
        <w:rPr>
          <w:rFonts w:asciiTheme="majorBidi" w:hAnsiTheme="majorBidi" w:cstheme="majorBidi"/>
          <w:sz w:val="24"/>
          <w:szCs w:val="24"/>
        </w:rPr>
        <w:t xml:space="preserve"> Roles; Saudi Arabia</w:t>
      </w:r>
    </w:p>
    <w:p w14:paraId="1503A3E5" w14:textId="77777777" w:rsidR="00427475" w:rsidRPr="00432C42" w:rsidRDefault="00283D02" w:rsidP="0019775F">
      <w:pPr>
        <w:bidi/>
        <w:contextualSpacing/>
        <w:jc w:val="center"/>
        <w:rPr>
          <w:rFonts w:ascii="Sakkal Majalla" w:hAnsi="Sakkal Majalla" w:cs="Sakkal Majalla"/>
          <w:sz w:val="28"/>
          <w:szCs w:val="28"/>
          <w:rtl/>
        </w:rPr>
      </w:pPr>
      <w:r>
        <w:rPr>
          <w:rFonts w:ascii="Sakkal Majalla" w:hAnsi="Sakkal Majalla" w:cs="Sakkal Majalla" w:hint="cs"/>
          <w:sz w:val="28"/>
          <w:szCs w:val="28"/>
          <w:rtl/>
        </w:rPr>
        <w:t>========================================</w:t>
      </w:r>
    </w:p>
    <w:p w14:paraId="452F7C53" w14:textId="77777777" w:rsidR="00427475" w:rsidRPr="003A7BC1" w:rsidRDefault="00427475" w:rsidP="0019775F">
      <w:pPr>
        <w:bidi/>
        <w:contextualSpacing/>
        <w:jc w:val="center"/>
        <w:rPr>
          <w:rFonts w:ascii="Sakkal Majalla" w:hAnsi="Sakkal Majalla" w:cs="Sakkal Majalla"/>
          <w:sz w:val="38"/>
          <w:szCs w:val="38"/>
          <w:rtl/>
        </w:rPr>
      </w:pPr>
      <w:r w:rsidRPr="003A7BC1">
        <w:rPr>
          <w:rFonts w:ascii="Sakkal Majalla" w:hAnsi="Sakkal Majalla" w:cs="Sakkal Majalla" w:hint="cs"/>
          <w:sz w:val="38"/>
          <w:szCs w:val="38"/>
          <w:rtl/>
        </w:rPr>
        <w:t xml:space="preserve">الأدوار الأساسية والثانوية للمكتبات العامة السعودية من وجهة نظر </w:t>
      </w:r>
      <w:r w:rsidR="00BE3AAC">
        <w:rPr>
          <w:rFonts w:ascii="Sakkal Majalla" w:hAnsi="Sakkal Majalla" w:cs="Sakkal Majalla" w:hint="cs"/>
          <w:sz w:val="38"/>
          <w:szCs w:val="38"/>
          <w:rtl/>
        </w:rPr>
        <w:t>القائم</w:t>
      </w:r>
      <w:r w:rsidR="00E75B23">
        <w:rPr>
          <w:rFonts w:ascii="Sakkal Majalla" w:hAnsi="Sakkal Majalla" w:cs="Sakkal Majalla" w:hint="cs"/>
          <w:sz w:val="38"/>
          <w:szCs w:val="38"/>
          <w:rtl/>
        </w:rPr>
        <w:t>ي</w:t>
      </w:r>
      <w:r w:rsidR="00BE3AAC">
        <w:rPr>
          <w:rFonts w:ascii="Sakkal Majalla" w:hAnsi="Sakkal Majalla" w:cs="Sakkal Majalla" w:hint="cs"/>
          <w:sz w:val="38"/>
          <w:szCs w:val="38"/>
          <w:rtl/>
        </w:rPr>
        <w:t xml:space="preserve">ن </w:t>
      </w:r>
      <w:r w:rsidRPr="003A7BC1">
        <w:rPr>
          <w:rFonts w:ascii="Sakkal Majalla" w:hAnsi="Sakkal Majalla" w:cs="Sakkal Majalla" w:hint="cs"/>
          <w:sz w:val="38"/>
          <w:szCs w:val="38"/>
          <w:rtl/>
        </w:rPr>
        <w:t xml:space="preserve"> عليها</w:t>
      </w:r>
    </w:p>
    <w:p w14:paraId="49C14A4D" w14:textId="77777777" w:rsidR="002831E0" w:rsidRPr="00751CF7" w:rsidRDefault="00541FDA" w:rsidP="0019775F">
      <w:pPr>
        <w:bidi/>
        <w:contextualSpacing/>
        <w:jc w:val="both"/>
        <w:rPr>
          <w:rFonts w:ascii="Sakkal Majalla" w:hAnsi="Sakkal Majalla" w:cs="Sakkal Majalla"/>
          <w:b w:val="0"/>
          <w:bCs w:val="0"/>
          <w:sz w:val="28"/>
          <w:szCs w:val="28"/>
          <w:rtl/>
        </w:rPr>
      </w:pPr>
      <w:r w:rsidRPr="00751CF7">
        <w:rPr>
          <w:rFonts w:ascii="Sakkal Majalla" w:hAnsi="Sakkal Majalla" w:cs="Sakkal Majalla"/>
          <w:sz w:val="32"/>
          <w:szCs w:val="32"/>
          <w:rtl/>
        </w:rPr>
        <w:t>مدخل</w:t>
      </w:r>
      <w:r w:rsidRPr="00751CF7">
        <w:rPr>
          <w:rFonts w:ascii="Sakkal Majalla" w:hAnsi="Sakkal Majalla" w:cs="Sakkal Majalla"/>
          <w:sz w:val="28"/>
          <w:szCs w:val="28"/>
          <w:rtl/>
        </w:rPr>
        <w:t>:</w:t>
      </w:r>
      <w:r w:rsidR="005D26D0" w:rsidRPr="00751CF7">
        <w:rPr>
          <w:rFonts w:ascii="Sakkal Majalla" w:hAnsi="Sakkal Majalla" w:cs="Sakkal Majalla" w:hint="cs"/>
          <w:sz w:val="28"/>
          <w:szCs w:val="28"/>
          <w:rtl/>
        </w:rPr>
        <w:t xml:space="preserve"> </w:t>
      </w:r>
      <w:r w:rsidRPr="00751CF7">
        <w:rPr>
          <w:rFonts w:ascii="Sakkal Majalla" w:hAnsi="Sakkal Majalla" w:cs="Sakkal Majalla"/>
          <w:b w:val="0"/>
          <w:bCs w:val="0"/>
          <w:sz w:val="28"/>
          <w:szCs w:val="28"/>
          <w:rtl/>
        </w:rPr>
        <w:t>حظيت المكتبات بعمومها في المملكة العربية السعودية باهتمام متفاوت بحسب نوعية المكتبة، حيث كانت المكتبات الأكاديمية والوطنية والمتخصصة في محل اهتمام بحكم الحاجة الملحة الآنية من قبل المستفيدين منها وإلحاحهم على صانع القرار. ولم يكن الأمر كذلك بالنسبة للمكتبة العامة والمدرسية، وربما يكون ذلك أيضا نتيجة للتضخم لوزارة التعليم (</w:t>
      </w:r>
      <w:r w:rsidR="003A7BC1" w:rsidRPr="00751CF7">
        <w:rPr>
          <w:rFonts w:ascii="Sakkal Majalla" w:hAnsi="Sakkal Majalla" w:cs="Sakkal Majalla" w:hint="cs"/>
          <w:b w:val="0"/>
          <w:bCs w:val="0"/>
          <w:sz w:val="28"/>
          <w:szCs w:val="28"/>
          <w:rtl/>
        </w:rPr>
        <w:t xml:space="preserve">التربية؛ </w:t>
      </w:r>
      <w:r w:rsidRPr="00751CF7">
        <w:rPr>
          <w:rFonts w:ascii="Sakkal Majalla" w:hAnsi="Sakkal Majalla" w:cs="Sakkal Majalla"/>
          <w:b w:val="0"/>
          <w:bCs w:val="0"/>
          <w:sz w:val="28"/>
          <w:szCs w:val="28"/>
          <w:rtl/>
        </w:rPr>
        <w:t>المعارف) التي كانت تشرف على المكتبات العامة خلال نصف القرن المنصرم، ولا تزال تشرف على مراكز مصادر التعلم(المكتبات المدرسية). ي</w:t>
      </w:r>
      <w:r w:rsidR="00A34FC4" w:rsidRPr="00751CF7">
        <w:rPr>
          <w:rFonts w:ascii="Sakkal Majalla" w:hAnsi="Sakkal Majalla" w:cs="Sakkal Majalla" w:hint="cs"/>
          <w:b w:val="0"/>
          <w:bCs w:val="0"/>
          <w:sz w:val="28"/>
          <w:szCs w:val="28"/>
          <w:rtl/>
        </w:rPr>
        <w:t>ُ</w:t>
      </w:r>
      <w:r w:rsidRPr="00751CF7">
        <w:rPr>
          <w:rFonts w:ascii="Sakkal Majalla" w:hAnsi="Sakkal Majalla" w:cs="Sakkal Majalla"/>
          <w:b w:val="0"/>
          <w:bCs w:val="0"/>
          <w:sz w:val="28"/>
          <w:szCs w:val="28"/>
          <w:rtl/>
        </w:rPr>
        <w:t>ذكر بأن المكتبات العامة انتقلت تبعيتها إلى وزارة الثقافة والإعلام</w:t>
      </w:r>
      <w:r w:rsidR="003E65D2" w:rsidRPr="00751CF7">
        <w:rPr>
          <w:rFonts w:ascii="Sakkal Majalla" w:hAnsi="Sakkal Majalla" w:cs="Sakkal Majalla"/>
          <w:b w:val="0"/>
          <w:bCs w:val="0"/>
          <w:sz w:val="28"/>
          <w:szCs w:val="28"/>
          <w:rtl/>
        </w:rPr>
        <w:t xml:space="preserve"> منذ عام 1424</w:t>
      </w:r>
      <w:r w:rsidR="002831E0" w:rsidRPr="00751CF7">
        <w:rPr>
          <w:rStyle w:val="EndnoteReference"/>
          <w:rFonts w:ascii="Sakkal Majalla" w:hAnsi="Sakkal Majalla" w:cs="Sakkal Majalla"/>
          <w:b w:val="0"/>
          <w:bCs w:val="0"/>
          <w:sz w:val="28"/>
          <w:szCs w:val="28"/>
          <w:rtl/>
        </w:rPr>
        <w:endnoteReference w:id="1"/>
      </w:r>
      <w:r w:rsidR="002831E0" w:rsidRPr="00751CF7">
        <w:rPr>
          <w:rFonts w:ascii="Sakkal Majalla" w:hAnsi="Sakkal Majalla" w:cs="Sakkal Majalla"/>
          <w:b w:val="0"/>
          <w:bCs w:val="0"/>
          <w:sz w:val="28"/>
          <w:szCs w:val="28"/>
          <w:rtl/>
        </w:rPr>
        <w:t xml:space="preserve">. ورغم مرور أكثر من عقد من الزمان، إلا أن المكتبات </w:t>
      </w:r>
      <w:r w:rsidR="00106391" w:rsidRPr="00751CF7">
        <w:rPr>
          <w:rFonts w:ascii="Sakkal Majalla" w:hAnsi="Sakkal Majalla" w:cs="Sakkal Majalla" w:hint="cs"/>
          <w:b w:val="0"/>
          <w:bCs w:val="0"/>
          <w:sz w:val="28"/>
          <w:szCs w:val="28"/>
          <w:rtl/>
        </w:rPr>
        <w:t>ا</w:t>
      </w:r>
      <w:r w:rsidR="002831E0" w:rsidRPr="00751CF7">
        <w:rPr>
          <w:rFonts w:ascii="Sakkal Majalla" w:hAnsi="Sakkal Majalla" w:cs="Sakkal Majalla"/>
          <w:b w:val="0"/>
          <w:bCs w:val="0"/>
          <w:sz w:val="28"/>
          <w:szCs w:val="28"/>
          <w:rtl/>
        </w:rPr>
        <w:t xml:space="preserve">لعامة –برغم كل الجهود التي بذلتها </w:t>
      </w:r>
      <w:r w:rsidR="002831E0" w:rsidRPr="00751CF7">
        <w:rPr>
          <w:rFonts w:ascii="Sakkal Majalla" w:hAnsi="Sakkal Majalla" w:cs="Sakkal Majalla"/>
          <w:b w:val="0"/>
          <w:bCs w:val="0"/>
          <w:sz w:val="28"/>
          <w:szCs w:val="28"/>
          <w:rtl/>
        </w:rPr>
        <w:lastRenderedPageBreak/>
        <w:t>وكالة الوزارة للشؤون الثقافية- لا تزال تعاني من قصور واضح في أداء رسالتها لا ينكره العاملون في تلك المكتبات.</w:t>
      </w:r>
    </w:p>
    <w:p w14:paraId="174C571F" w14:textId="77777777" w:rsidR="002831E0" w:rsidRPr="00432C42" w:rsidRDefault="002831E0" w:rsidP="0019775F">
      <w:pPr>
        <w:bidi/>
        <w:contextualSpacing/>
        <w:jc w:val="both"/>
        <w:rPr>
          <w:rFonts w:ascii="Sakkal Majalla" w:hAnsi="Sakkal Majalla" w:cs="Sakkal Majalla"/>
          <w:b w:val="0"/>
          <w:bCs w:val="0"/>
          <w:sz w:val="28"/>
          <w:szCs w:val="28"/>
          <w:rtl/>
        </w:rPr>
      </w:pPr>
      <w:r w:rsidRPr="00623C2D">
        <w:rPr>
          <w:rFonts w:ascii="Sakkal Majalla" w:hAnsi="Sakkal Majalla" w:cs="Sakkal Majalla"/>
          <w:sz w:val="32"/>
          <w:szCs w:val="32"/>
          <w:rtl/>
        </w:rPr>
        <w:t>مشكلة الدراسة</w:t>
      </w:r>
      <w:r w:rsidRPr="00432C42">
        <w:rPr>
          <w:rFonts w:ascii="Sakkal Majalla" w:hAnsi="Sakkal Majalla" w:cs="Sakkal Majalla"/>
          <w:sz w:val="28"/>
          <w:szCs w:val="28"/>
          <w:rtl/>
        </w:rPr>
        <w:t>:</w:t>
      </w:r>
      <w:r>
        <w:rPr>
          <w:rFonts w:ascii="Sakkal Majalla" w:hAnsi="Sakkal Majalla" w:cs="Sakkal Majalla" w:hint="cs"/>
          <w:sz w:val="28"/>
          <w:szCs w:val="28"/>
          <w:rtl/>
        </w:rPr>
        <w:t xml:space="preserve"> </w:t>
      </w:r>
      <w:r w:rsidRPr="00432C42">
        <w:rPr>
          <w:rFonts w:ascii="Sakkal Majalla" w:hAnsi="Sakkal Majalla" w:cs="Sakkal Majalla"/>
          <w:b w:val="0"/>
          <w:bCs w:val="0"/>
          <w:sz w:val="28"/>
          <w:szCs w:val="28"/>
          <w:rtl/>
        </w:rPr>
        <w:t>تكمن مشكلة الدراسة في عدم وضوح الرؤية للمكتبات العامة في المملكة العربية السعودية بخصوص أي دور تلعبه، وأي وظيفة تركز عليها في ظل تركة كبيرة من الإهمال الذي عانت منه خلال العقود الماضية. وفي الوقت الذي ساد التفاؤل مسؤولي هذه المكتبات والمهتمين بها بعد انتقالها لوزارة الثقافة والإعلام من وزارة التربية والتعليم قبل أكثر من عقد من الزمان، إلا أن هذه المكتبات لا تزال تعاني من كثير من المشكلات يأتي في مقدمتها عدم الاتفاق على وظيفة محددة أو وظائف محددة من المفترض أن تسعى هذه المكتبات للقيام بها.</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ويحاول الباحث طرح الوظائف الأساس والثانوية التي اعتمدتها جمعية المكتبات الأمريكية لمعرفة أي من هذه الوظائف تقوم بها المكتبات العامة في المملكة العربية السعودية.</w:t>
      </w:r>
    </w:p>
    <w:p w14:paraId="66B7105C"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وبحسب دليل جمعية المكتبات العامة (الأمريكية) عن المكتبات العامة</w:t>
      </w:r>
      <w:r>
        <w:rPr>
          <w:rFonts w:ascii="Sakkal Majalla" w:hAnsi="Sakkal Majalla" w:cs="Sakkal Majalla" w:hint="cs"/>
          <w:b w:val="0"/>
          <w:bCs w:val="0"/>
          <w:sz w:val="28"/>
          <w:szCs w:val="28"/>
          <w:rtl/>
        </w:rPr>
        <w:t xml:space="preserve"> نقلا عن مكلور </w:t>
      </w:r>
      <w:r w:rsidRPr="001D66F2">
        <w:rPr>
          <w:rFonts w:cs="Times New Roman"/>
          <w:b w:val="0"/>
          <w:bCs w:val="0"/>
          <w:sz w:val="24"/>
          <w:szCs w:val="24"/>
        </w:rPr>
        <w:t>McClure</w:t>
      </w:r>
      <w:r>
        <w:rPr>
          <w:rStyle w:val="EndnoteReference"/>
          <w:rFonts w:ascii="Sakkal Majalla" w:hAnsi="Sakkal Majalla" w:cs="Sakkal Majalla"/>
          <w:b w:val="0"/>
          <w:bCs w:val="0"/>
          <w:sz w:val="28"/>
          <w:szCs w:val="28"/>
          <w:rtl/>
        </w:rPr>
        <w:t xml:space="preserve"> </w:t>
      </w:r>
      <w:r>
        <w:rPr>
          <w:rStyle w:val="EndnoteReference"/>
          <w:rFonts w:ascii="Sakkal Majalla" w:hAnsi="Sakkal Majalla" w:cs="Sakkal Majalla"/>
          <w:b w:val="0"/>
          <w:bCs w:val="0"/>
          <w:sz w:val="28"/>
          <w:szCs w:val="28"/>
          <w:rtl/>
        </w:rPr>
        <w:endnoteReference w:id="2"/>
      </w:r>
      <w:r w:rsidRPr="00432C42">
        <w:rPr>
          <w:rFonts w:ascii="Sakkal Majalla" w:hAnsi="Sakkal Majalla" w:cs="Sakkal Majalla"/>
          <w:b w:val="0"/>
          <w:bCs w:val="0"/>
          <w:sz w:val="28"/>
          <w:szCs w:val="28"/>
          <w:rtl/>
        </w:rPr>
        <w:t xml:space="preserve">، </w:t>
      </w:r>
      <w:r>
        <w:rPr>
          <w:rFonts w:ascii="Sakkal Majalla" w:hAnsi="Sakkal Majalla" w:cs="Sakkal Majalla" w:hint="cs"/>
          <w:b w:val="0"/>
          <w:bCs w:val="0"/>
          <w:sz w:val="28"/>
          <w:szCs w:val="28"/>
          <w:rtl/>
        </w:rPr>
        <w:t>ف</w:t>
      </w:r>
      <w:r w:rsidRPr="00432C42">
        <w:rPr>
          <w:rFonts w:ascii="Sakkal Majalla" w:hAnsi="Sakkal Majalla" w:cs="Sakkal Majalla"/>
          <w:b w:val="0"/>
          <w:bCs w:val="0"/>
          <w:sz w:val="28"/>
          <w:szCs w:val="28"/>
          <w:rtl/>
        </w:rPr>
        <w:t>هناك ثمان وظائف يُمكن للمكتبة العامة التركيز عليها</w:t>
      </w:r>
      <w:r w:rsidRPr="00432C42">
        <w:rPr>
          <w:rFonts w:ascii="Sakkal Majalla" w:hAnsi="Sakkal Majalla" w:cs="Sakkal Majalla" w:hint="cs"/>
          <w:b w:val="0"/>
          <w:bCs w:val="0"/>
          <w:sz w:val="28"/>
          <w:szCs w:val="28"/>
          <w:rtl/>
        </w:rPr>
        <w:t>(وظيفة أولى وأخرى ثانوية)</w:t>
      </w:r>
      <w:r w:rsidRPr="00432C42">
        <w:rPr>
          <w:rFonts w:ascii="Sakkal Majalla" w:hAnsi="Sakkal Majalla" w:cs="Sakkal Majalla"/>
          <w:b w:val="0"/>
          <w:bCs w:val="0"/>
          <w:sz w:val="28"/>
          <w:szCs w:val="28"/>
          <w:rtl/>
        </w:rPr>
        <w:t xml:space="preserve"> كأن تكون: مركز نشاطات للحي؛ أو مركز معلومات للحي؛ أو مركز دعم للتعليم الرسمي؛ أو مركز للتعلّم الذاتي؛ أو بوابة للتعلم لما قبل المدرسة؛ أو مكتبة مرجعية؛ أو مركز بحث؛ أو مكتبة للمواد المشهورة.  </w:t>
      </w:r>
    </w:p>
    <w:p w14:paraId="17FB79EF" w14:textId="77777777" w:rsidR="002831E0" w:rsidRPr="00106391" w:rsidRDefault="002831E0" w:rsidP="0019775F">
      <w:pPr>
        <w:bidi/>
        <w:contextualSpacing/>
        <w:jc w:val="both"/>
        <w:rPr>
          <w:rFonts w:ascii="Sakkal Majalla" w:hAnsi="Sakkal Majalla" w:cs="Sakkal Majalla"/>
          <w:b w:val="0"/>
          <w:bCs w:val="0"/>
          <w:sz w:val="28"/>
          <w:szCs w:val="28"/>
          <w:rtl/>
        </w:rPr>
      </w:pPr>
      <w:r w:rsidRPr="00106391">
        <w:rPr>
          <w:rFonts w:ascii="Sakkal Majalla" w:hAnsi="Sakkal Majalla" w:cs="Sakkal Majalla"/>
          <w:sz w:val="32"/>
          <w:szCs w:val="32"/>
          <w:rtl/>
        </w:rPr>
        <w:t>أهمية الدراسة:</w:t>
      </w:r>
      <w:r w:rsidRPr="00106391">
        <w:rPr>
          <w:rFonts w:ascii="Sakkal Majalla" w:hAnsi="Sakkal Majalla" w:cs="Sakkal Majalla" w:hint="cs"/>
          <w:sz w:val="32"/>
          <w:szCs w:val="32"/>
          <w:rtl/>
        </w:rPr>
        <w:t xml:space="preserve"> </w:t>
      </w:r>
      <w:r w:rsidRPr="00106391">
        <w:rPr>
          <w:rFonts w:ascii="Sakkal Majalla" w:hAnsi="Sakkal Majalla" w:cs="Sakkal Majalla"/>
          <w:b w:val="0"/>
          <w:bCs w:val="0"/>
          <w:sz w:val="28"/>
          <w:szCs w:val="28"/>
          <w:rtl/>
        </w:rPr>
        <w:t xml:space="preserve">للدراسة الحالية أهمية خاصة تتجلى أولا في أهمية المكتبات العامة بعامة وأهميتها في المملكة العربية السعودية بخاصة. كما أن الطريقة المحددة التي ينتهجها الباحث في القيام بأسئلة القائمين على هذه المكتبات تضيف أبعادا أخرى لأهمية هذه الدراسة في مجتمع لا يكاد يسمع –تقريبا- بالمكتبات العامة إلا في أطر إعلامية ضعيفة. كما أن العصر الذي نعيشه والذي أصبحت المعلومة </w:t>
      </w:r>
      <w:r w:rsidR="00106391" w:rsidRPr="00106391">
        <w:rPr>
          <w:rFonts w:ascii="Sakkal Majalla" w:hAnsi="Sakkal Majalla" w:cs="Sakkal Majalla" w:hint="cs"/>
          <w:b w:val="0"/>
          <w:bCs w:val="0"/>
          <w:sz w:val="28"/>
          <w:szCs w:val="28"/>
          <w:rtl/>
        </w:rPr>
        <w:t>متيّسرة وفي متناول اليد</w:t>
      </w:r>
      <w:r w:rsidRPr="00106391">
        <w:rPr>
          <w:rFonts w:ascii="Sakkal Majalla" w:hAnsi="Sakkal Majalla" w:cs="Sakkal Majalla"/>
          <w:b w:val="0"/>
          <w:bCs w:val="0"/>
          <w:sz w:val="28"/>
          <w:szCs w:val="28"/>
          <w:rtl/>
        </w:rPr>
        <w:t>، تتضاعف فيه مسؤولية المكتبات بشكل عام، والمكتبات العامة بشكل خاص. وكل هذا يعطي لهذه الدراسة أهمية ووزنا، ويضاعف مسؤوليات الباحث في ذات الوقت.</w:t>
      </w:r>
    </w:p>
    <w:p w14:paraId="25817781" w14:textId="77777777" w:rsidR="002831E0" w:rsidRPr="00432C42" w:rsidRDefault="002831E0" w:rsidP="0019775F">
      <w:pPr>
        <w:bidi/>
        <w:contextualSpacing/>
        <w:jc w:val="both"/>
        <w:rPr>
          <w:rFonts w:ascii="Sakkal Majalla" w:hAnsi="Sakkal Majalla" w:cs="Sakkal Majalla"/>
          <w:b w:val="0"/>
          <w:bCs w:val="0"/>
          <w:sz w:val="28"/>
          <w:szCs w:val="28"/>
          <w:rtl/>
        </w:rPr>
      </w:pPr>
      <w:r w:rsidRPr="00432C42">
        <w:rPr>
          <w:rFonts w:ascii="Sakkal Majalla" w:hAnsi="Sakkal Majalla" w:cs="Sakkal Majalla"/>
          <w:sz w:val="32"/>
          <w:szCs w:val="32"/>
          <w:rtl/>
        </w:rPr>
        <w:t>أهداف الدراسة:</w:t>
      </w:r>
      <w:r>
        <w:rPr>
          <w:rFonts w:ascii="Sakkal Majalla" w:hAnsi="Sakkal Majalla" w:cs="Sakkal Majalla" w:hint="cs"/>
          <w:sz w:val="32"/>
          <w:szCs w:val="32"/>
          <w:rtl/>
        </w:rPr>
        <w:t xml:space="preserve"> </w:t>
      </w:r>
      <w:r w:rsidRPr="00432C42">
        <w:rPr>
          <w:rFonts w:ascii="Sakkal Majalla" w:hAnsi="Sakkal Majalla" w:cs="Sakkal Majalla"/>
          <w:b w:val="0"/>
          <w:bCs w:val="0"/>
          <w:sz w:val="28"/>
          <w:szCs w:val="28"/>
          <w:rtl/>
        </w:rPr>
        <w:t xml:space="preserve">ترمي هذه الدراسة أولا إلى </w:t>
      </w:r>
      <w:r>
        <w:rPr>
          <w:rFonts w:ascii="Sakkal Majalla" w:hAnsi="Sakkal Majalla" w:cs="Sakkal Majalla" w:hint="cs"/>
          <w:b w:val="0"/>
          <w:bCs w:val="0"/>
          <w:sz w:val="28"/>
          <w:szCs w:val="28"/>
          <w:rtl/>
        </w:rPr>
        <w:t>تقديم</w:t>
      </w:r>
      <w:r w:rsidRPr="00432C42">
        <w:rPr>
          <w:rFonts w:ascii="Sakkal Majalla" w:hAnsi="Sakkal Majalla" w:cs="Sakkal Majalla"/>
          <w:b w:val="0"/>
          <w:bCs w:val="0"/>
          <w:sz w:val="28"/>
          <w:szCs w:val="28"/>
          <w:rtl/>
        </w:rPr>
        <w:t xml:space="preserve"> لمحة </w:t>
      </w:r>
      <w:r>
        <w:rPr>
          <w:rFonts w:ascii="Sakkal Majalla" w:hAnsi="Sakkal Majalla" w:cs="Sakkal Majalla" w:hint="cs"/>
          <w:b w:val="0"/>
          <w:bCs w:val="0"/>
          <w:sz w:val="28"/>
          <w:szCs w:val="28"/>
          <w:rtl/>
        </w:rPr>
        <w:t>مقتضبة</w:t>
      </w:r>
      <w:r w:rsidRPr="00432C42">
        <w:rPr>
          <w:rFonts w:ascii="Sakkal Majalla" w:hAnsi="Sakkal Majalla" w:cs="Sakkal Majalla"/>
          <w:b w:val="0"/>
          <w:bCs w:val="0"/>
          <w:sz w:val="28"/>
          <w:szCs w:val="28"/>
          <w:rtl/>
        </w:rPr>
        <w:t xml:space="preserve"> </w:t>
      </w:r>
      <w:r>
        <w:rPr>
          <w:rFonts w:ascii="Sakkal Majalla" w:hAnsi="Sakkal Majalla" w:cs="Sakkal Majalla" w:hint="cs"/>
          <w:b w:val="0"/>
          <w:bCs w:val="0"/>
          <w:sz w:val="28"/>
          <w:szCs w:val="28"/>
          <w:rtl/>
        </w:rPr>
        <w:t>للأدوار التي تقوم بها</w:t>
      </w:r>
      <w:r w:rsidRPr="00432C42">
        <w:rPr>
          <w:rFonts w:ascii="Sakkal Majalla" w:hAnsi="Sakkal Majalla" w:cs="Sakkal Majalla"/>
          <w:b w:val="0"/>
          <w:bCs w:val="0"/>
          <w:sz w:val="28"/>
          <w:szCs w:val="28"/>
          <w:rtl/>
        </w:rPr>
        <w:t xml:space="preserve"> المكتبات العامة في عدد من البلدان المتقدمة </w:t>
      </w:r>
      <w:r>
        <w:rPr>
          <w:rFonts w:ascii="Sakkal Majalla" w:hAnsi="Sakkal Majalla" w:cs="Sakkal Majalla" w:hint="cs"/>
          <w:b w:val="0"/>
          <w:bCs w:val="0"/>
          <w:sz w:val="28"/>
          <w:szCs w:val="28"/>
          <w:rtl/>
        </w:rPr>
        <w:t>وال</w:t>
      </w:r>
      <w:r w:rsidRPr="00432C42">
        <w:rPr>
          <w:rFonts w:ascii="Sakkal Majalla" w:hAnsi="Sakkal Majalla" w:cs="Sakkal Majalla"/>
          <w:b w:val="0"/>
          <w:bCs w:val="0"/>
          <w:sz w:val="28"/>
          <w:szCs w:val="28"/>
          <w:rtl/>
        </w:rPr>
        <w:t>أولويات</w:t>
      </w:r>
      <w:r>
        <w:rPr>
          <w:rFonts w:ascii="Sakkal Majalla" w:hAnsi="Sakkal Majalla" w:cs="Sakkal Majalla" w:hint="cs"/>
          <w:b w:val="0"/>
          <w:bCs w:val="0"/>
          <w:sz w:val="28"/>
          <w:szCs w:val="28"/>
          <w:rtl/>
        </w:rPr>
        <w:t xml:space="preserve"> التي يعتمدها القيّمون عليها في ذلك</w:t>
      </w:r>
      <w:r w:rsidRPr="00432C42">
        <w:rPr>
          <w:rFonts w:ascii="Sakkal Majalla" w:hAnsi="Sakkal Majalla" w:cs="Sakkal Majalla"/>
          <w:b w:val="0"/>
          <w:bCs w:val="0"/>
          <w:sz w:val="28"/>
          <w:szCs w:val="28"/>
          <w:rtl/>
        </w:rPr>
        <w:t xml:space="preserve">، لتكون بمثابة </w:t>
      </w:r>
      <w:r w:rsidRPr="00432C42">
        <w:rPr>
          <w:rFonts w:ascii="Sakkal Majalla" w:hAnsi="Sakkal Majalla" w:cs="Sakkal Majalla" w:hint="cs"/>
          <w:b w:val="0"/>
          <w:bCs w:val="0"/>
          <w:sz w:val="28"/>
          <w:szCs w:val="28"/>
          <w:rtl/>
        </w:rPr>
        <w:t>الأنموذج/</w:t>
      </w:r>
      <w:r w:rsidRPr="00432C42">
        <w:rPr>
          <w:rFonts w:ascii="Sakkal Majalla" w:hAnsi="Sakkal Majalla" w:cs="Sakkal Majalla"/>
          <w:b w:val="0"/>
          <w:bCs w:val="0"/>
          <w:sz w:val="28"/>
          <w:szCs w:val="28"/>
          <w:rtl/>
        </w:rPr>
        <w:t xml:space="preserve">المثال الجيد </w:t>
      </w:r>
      <w:r w:rsidRPr="00432C42">
        <w:rPr>
          <w:rFonts w:ascii="Sakkal Majalla" w:hAnsi="Sakkal Majalla" w:cs="Sakkal Majalla"/>
          <w:b w:val="0"/>
          <w:bCs w:val="0"/>
          <w:sz w:val="28"/>
          <w:szCs w:val="28"/>
        </w:rPr>
        <w:t>Benchmarking</w:t>
      </w:r>
      <w:r w:rsidRPr="00432C42">
        <w:rPr>
          <w:rFonts w:ascii="Sakkal Majalla" w:hAnsi="Sakkal Majalla" w:cs="Sakkal Majalla"/>
          <w:b w:val="0"/>
          <w:bCs w:val="0"/>
          <w:sz w:val="28"/>
          <w:szCs w:val="28"/>
          <w:rtl/>
        </w:rPr>
        <w:t xml:space="preserve"> للمكتبات العامة في لمملكة العربية السعودية.</w:t>
      </w:r>
      <w:r>
        <w:rPr>
          <w:rFonts w:ascii="Sakkal Majalla" w:hAnsi="Sakkal Majalla" w:cs="Sakkal Majalla" w:hint="cs"/>
          <w:b w:val="0"/>
          <w:bCs w:val="0"/>
          <w:sz w:val="28"/>
          <w:szCs w:val="28"/>
          <w:rtl/>
        </w:rPr>
        <w:t xml:space="preserve"> كما تهدف الدراسة لتقديم إحصاءات مهمة لوضعية المكتبات العامة في عدد من الدول المتقدمة.</w:t>
      </w:r>
      <w:r w:rsidRPr="00432C42">
        <w:rPr>
          <w:rFonts w:ascii="Sakkal Majalla" w:hAnsi="Sakkal Majalla" w:cs="Sakkal Majalla"/>
          <w:b w:val="0"/>
          <w:bCs w:val="0"/>
          <w:sz w:val="28"/>
          <w:szCs w:val="28"/>
          <w:rtl/>
        </w:rPr>
        <w:t xml:space="preserve"> وتهدف –ثانيا- إلى تقديم نظرة عجلى لواقع المكتبات العامة السعودية في صورة شمولية. كما تسعى هذه الدراسة –ثالثا- إلى تحديد واقع وظائف المكتبات العامة في المملكة العربية السعودية من خلال ما تقوم به فعليا</w:t>
      </w:r>
      <w:r>
        <w:rPr>
          <w:rFonts w:ascii="Sakkal Majalla" w:hAnsi="Sakkal Majalla" w:cs="Sakkal Majalla" w:hint="cs"/>
          <w:b w:val="0"/>
          <w:bCs w:val="0"/>
          <w:sz w:val="28"/>
          <w:szCs w:val="28"/>
          <w:rtl/>
        </w:rPr>
        <w:t xml:space="preserve"> من أدوار </w:t>
      </w:r>
      <w:r>
        <w:rPr>
          <w:rFonts w:ascii="Sakkal Majalla" w:hAnsi="Sakkal Majalla" w:cs="Sakkal Majalla"/>
          <w:b w:val="0"/>
          <w:bCs w:val="0"/>
          <w:sz w:val="28"/>
          <w:szCs w:val="28"/>
          <w:rtl/>
        </w:rPr>
        <w:t>–</w:t>
      </w:r>
      <w:r>
        <w:rPr>
          <w:rFonts w:ascii="Sakkal Majalla" w:hAnsi="Sakkal Majalla" w:cs="Sakkal Majalla" w:hint="cs"/>
          <w:b w:val="0"/>
          <w:bCs w:val="0"/>
          <w:sz w:val="28"/>
          <w:szCs w:val="28"/>
          <w:rtl/>
        </w:rPr>
        <w:t>وذلك من وجهة نظر القيّمين عليها-</w:t>
      </w:r>
      <w:r w:rsidRPr="00432C42">
        <w:rPr>
          <w:rFonts w:ascii="Sakkal Majalla" w:hAnsi="Sakkal Majalla" w:cs="Sakkal Majalla"/>
          <w:b w:val="0"/>
          <w:bCs w:val="0"/>
          <w:sz w:val="28"/>
          <w:szCs w:val="28"/>
          <w:rtl/>
        </w:rPr>
        <w:t>، مع الأخذ بعين الاعتبار ما حددته جمعية المكتبات الأمريكية من وظائف أساس</w:t>
      </w:r>
      <w:r>
        <w:rPr>
          <w:rFonts w:ascii="Sakkal Majalla" w:hAnsi="Sakkal Majalla" w:cs="Sakkal Majalla" w:hint="cs"/>
          <w:b w:val="0"/>
          <w:bCs w:val="0"/>
          <w:sz w:val="28"/>
          <w:szCs w:val="28"/>
          <w:rtl/>
        </w:rPr>
        <w:t>ية</w:t>
      </w:r>
      <w:r w:rsidRPr="00432C42">
        <w:rPr>
          <w:rFonts w:ascii="Sakkal Majalla" w:hAnsi="Sakkal Majalla" w:cs="Sakkal Majalla"/>
          <w:b w:val="0"/>
          <w:bCs w:val="0"/>
          <w:sz w:val="28"/>
          <w:szCs w:val="28"/>
          <w:rtl/>
        </w:rPr>
        <w:t xml:space="preserve"> ووظائف ثانوية. وستخرج الدراسة بمعطيات جديدة بناء على هذه الدراسة الوصفية المسحية التي ترمي إلى سبر أغوار المكتبات العامة في السعودية بطريقة علمية محددة الأهداف والوسائل.</w:t>
      </w:r>
    </w:p>
    <w:p w14:paraId="72D253BF" w14:textId="77777777" w:rsidR="002831E0" w:rsidRPr="00432C42" w:rsidRDefault="002831E0" w:rsidP="0019775F">
      <w:pPr>
        <w:bidi/>
        <w:contextualSpacing/>
        <w:jc w:val="both"/>
        <w:rPr>
          <w:rFonts w:ascii="Sakkal Majalla" w:hAnsi="Sakkal Majalla" w:cs="Sakkal Majalla"/>
          <w:b w:val="0"/>
          <w:bCs w:val="0"/>
          <w:sz w:val="28"/>
          <w:szCs w:val="28"/>
          <w:rtl/>
        </w:rPr>
      </w:pPr>
      <w:r w:rsidRPr="00432C42">
        <w:rPr>
          <w:rFonts w:ascii="Sakkal Majalla" w:hAnsi="Sakkal Majalla" w:cs="Sakkal Majalla"/>
          <w:sz w:val="32"/>
          <w:szCs w:val="32"/>
          <w:rtl/>
        </w:rPr>
        <w:t xml:space="preserve">أسئلة الدراسة: </w:t>
      </w:r>
      <w:r w:rsidRPr="00432C42">
        <w:rPr>
          <w:rFonts w:ascii="Sakkal Majalla" w:hAnsi="Sakkal Majalla" w:cs="Sakkal Majalla"/>
          <w:b w:val="0"/>
          <w:bCs w:val="0"/>
          <w:sz w:val="28"/>
          <w:szCs w:val="28"/>
          <w:rtl/>
        </w:rPr>
        <w:t>تسعى هذه الدراسة للإجابة عن الأسئلة البحثية الآتية:</w:t>
      </w:r>
    </w:p>
    <w:p w14:paraId="09E3B5F5" w14:textId="77777777" w:rsidR="002831E0" w:rsidRDefault="002831E0" w:rsidP="0019775F">
      <w:pPr>
        <w:numPr>
          <w:ilvl w:val="0"/>
          <w:numId w:val="6"/>
        </w:numPr>
        <w:bidi/>
        <w:ind w:left="1080" w:hanging="180"/>
        <w:contextualSpacing/>
        <w:jc w:val="both"/>
        <w:rPr>
          <w:rFonts w:ascii="Sakkal Majalla" w:hAnsi="Sakkal Majalla" w:cs="Sakkal Majalla"/>
          <w:b w:val="0"/>
          <w:bCs w:val="0"/>
          <w:sz w:val="28"/>
          <w:szCs w:val="28"/>
        </w:rPr>
      </w:pPr>
      <w:r>
        <w:rPr>
          <w:rFonts w:ascii="Sakkal Majalla" w:hAnsi="Sakkal Majalla" w:cs="Sakkal Majalla"/>
          <w:b w:val="0"/>
          <w:bCs w:val="0"/>
          <w:sz w:val="28"/>
          <w:szCs w:val="28"/>
          <w:rtl/>
        </w:rPr>
        <w:lastRenderedPageBreak/>
        <w:t>ما</w:t>
      </w:r>
      <w:r>
        <w:rPr>
          <w:rFonts w:ascii="Sakkal Majalla" w:hAnsi="Sakkal Majalla" w:cs="Sakkal Majalla" w:hint="cs"/>
          <w:b w:val="0"/>
          <w:bCs w:val="0"/>
          <w:sz w:val="28"/>
          <w:szCs w:val="28"/>
          <w:rtl/>
        </w:rPr>
        <w:t xml:space="preserve"> حال </w:t>
      </w:r>
      <w:r w:rsidRPr="00432C42">
        <w:rPr>
          <w:rFonts w:ascii="Sakkal Majalla" w:hAnsi="Sakkal Majalla" w:cs="Sakkal Majalla"/>
          <w:b w:val="0"/>
          <w:bCs w:val="0"/>
          <w:sz w:val="28"/>
          <w:szCs w:val="28"/>
          <w:rtl/>
        </w:rPr>
        <w:t xml:space="preserve">المكتبات العامة </w:t>
      </w:r>
      <w:r>
        <w:rPr>
          <w:rFonts w:ascii="Sakkal Majalla" w:hAnsi="Sakkal Majalla" w:cs="Sakkal Majalla" w:hint="cs"/>
          <w:b w:val="0"/>
          <w:bCs w:val="0"/>
          <w:sz w:val="28"/>
          <w:szCs w:val="28"/>
          <w:rtl/>
        </w:rPr>
        <w:t xml:space="preserve">وماتقوم به من </w:t>
      </w:r>
      <w:r>
        <w:rPr>
          <w:rFonts w:ascii="Sakkal Majalla" w:hAnsi="Sakkal Majalla" w:cs="Sakkal Majalla"/>
          <w:b w:val="0"/>
          <w:bCs w:val="0"/>
          <w:sz w:val="28"/>
          <w:szCs w:val="28"/>
          <w:rtl/>
        </w:rPr>
        <w:t>وظ</w:t>
      </w:r>
      <w:r>
        <w:rPr>
          <w:rFonts w:ascii="Sakkal Majalla" w:hAnsi="Sakkal Majalla" w:cs="Sakkal Majalla" w:hint="cs"/>
          <w:b w:val="0"/>
          <w:bCs w:val="0"/>
          <w:sz w:val="28"/>
          <w:szCs w:val="28"/>
          <w:rtl/>
        </w:rPr>
        <w:t>ائف و</w:t>
      </w:r>
      <w:r w:rsidRPr="00432C42">
        <w:rPr>
          <w:rFonts w:ascii="Sakkal Majalla" w:hAnsi="Sakkal Majalla" w:cs="Sakkal Majalla"/>
          <w:b w:val="0"/>
          <w:bCs w:val="0"/>
          <w:sz w:val="28"/>
          <w:szCs w:val="28"/>
          <w:rtl/>
        </w:rPr>
        <w:t xml:space="preserve">أدوار في </w:t>
      </w:r>
      <w:r>
        <w:rPr>
          <w:rFonts w:ascii="Sakkal Majalla" w:hAnsi="Sakkal Majalla" w:cs="Sakkal Majalla" w:hint="cs"/>
          <w:b w:val="0"/>
          <w:bCs w:val="0"/>
          <w:sz w:val="28"/>
          <w:szCs w:val="28"/>
          <w:rtl/>
        </w:rPr>
        <w:t xml:space="preserve">عدد من دول </w:t>
      </w:r>
      <w:r>
        <w:rPr>
          <w:rFonts w:ascii="Sakkal Majalla" w:hAnsi="Sakkal Majalla" w:cs="Sakkal Majalla"/>
          <w:b w:val="0"/>
          <w:bCs w:val="0"/>
          <w:sz w:val="28"/>
          <w:szCs w:val="28"/>
          <w:rtl/>
        </w:rPr>
        <w:t>العالم المتقدم</w:t>
      </w:r>
      <w:r>
        <w:rPr>
          <w:rFonts w:ascii="Sakkal Majalla" w:hAnsi="Sakkal Majalla" w:cs="Sakkal Majalla" w:hint="cs"/>
          <w:b w:val="0"/>
          <w:bCs w:val="0"/>
          <w:sz w:val="28"/>
          <w:szCs w:val="28"/>
          <w:rtl/>
        </w:rPr>
        <w:t>(جزء نظري)</w:t>
      </w:r>
      <w:r w:rsidRPr="00432C42">
        <w:rPr>
          <w:rFonts w:ascii="Sakkal Majalla" w:hAnsi="Sakkal Majalla" w:cs="Sakkal Majalla"/>
          <w:b w:val="0"/>
          <w:bCs w:val="0"/>
          <w:sz w:val="28"/>
          <w:szCs w:val="28"/>
          <w:rtl/>
        </w:rPr>
        <w:t>؟</w:t>
      </w:r>
      <w:r w:rsidRPr="001D66F2">
        <w:rPr>
          <w:rFonts w:ascii="Sakkal Majalla" w:hAnsi="Sakkal Majalla" w:cs="Sakkal Majalla"/>
          <w:b w:val="0"/>
          <w:bCs w:val="0"/>
          <w:sz w:val="28"/>
          <w:szCs w:val="28"/>
          <w:rtl/>
        </w:rPr>
        <w:t xml:space="preserve"> </w:t>
      </w:r>
    </w:p>
    <w:p w14:paraId="7FC83D4F" w14:textId="77777777" w:rsidR="002831E0" w:rsidRDefault="002831E0" w:rsidP="0019775F">
      <w:pPr>
        <w:numPr>
          <w:ilvl w:val="0"/>
          <w:numId w:val="6"/>
        </w:numPr>
        <w:bidi/>
        <w:ind w:left="1080" w:hanging="180"/>
        <w:contextualSpacing/>
        <w:jc w:val="both"/>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ما</w:t>
      </w:r>
      <w:r w:rsidRPr="00432C42">
        <w:rPr>
          <w:rFonts w:ascii="Sakkal Majalla" w:hAnsi="Sakkal Majalla" w:cs="Sakkal Majalla" w:hint="cs"/>
          <w:b w:val="0"/>
          <w:bCs w:val="0"/>
          <w:sz w:val="28"/>
          <w:szCs w:val="28"/>
          <w:rtl/>
        </w:rPr>
        <w:t xml:space="preserve"> </w:t>
      </w:r>
      <w:r w:rsidRPr="002B7D55">
        <w:rPr>
          <w:rFonts w:ascii="Sakkal Majalla" w:hAnsi="Sakkal Majalla" w:cs="Sakkal Majalla" w:hint="cs"/>
          <w:i/>
          <w:iCs/>
          <w:sz w:val="28"/>
          <w:szCs w:val="28"/>
          <w:rtl/>
        </w:rPr>
        <w:t>واقع</w:t>
      </w:r>
      <w:r w:rsidRPr="00432C42">
        <w:rPr>
          <w:rFonts w:ascii="Sakkal Majalla" w:hAnsi="Sakkal Majalla" w:cs="Sakkal Majalla" w:hint="cs"/>
          <w:b w:val="0"/>
          <w:bCs w:val="0"/>
          <w:sz w:val="28"/>
          <w:szCs w:val="28"/>
          <w:rtl/>
        </w:rPr>
        <w:t xml:space="preserve"> </w:t>
      </w:r>
      <w:r>
        <w:rPr>
          <w:rFonts w:ascii="Sakkal Majalla" w:hAnsi="Sakkal Majalla" w:cs="Sakkal Majalla" w:hint="cs"/>
          <w:b w:val="0"/>
          <w:bCs w:val="0"/>
          <w:sz w:val="28"/>
          <w:szCs w:val="28"/>
          <w:rtl/>
        </w:rPr>
        <w:t>الأدوار و</w:t>
      </w:r>
      <w:r w:rsidRPr="00432C42">
        <w:rPr>
          <w:rFonts w:ascii="Sakkal Majalla" w:hAnsi="Sakkal Majalla" w:cs="Sakkal Majalla" w:hint="cs"/>
          <w:b w:val="0"/>
          <w:bCs w:val="0"/>
          <w:sz w:val="28"/>
          <w:szCs w:val="28"/>
          <w:rtl/>
        </w:rPr>
        <w:t xml:space="preserve">الوظائف </w:t>
      </w:r>
      <w:r>
        <w:rPr>
          <w:rFonts w:ascii="Sakkal Majalla" w:hAnsi="Sakkal Majalla" w:cs="Sakkal Majalla" w:hint="cs"/>
          <w:b w:val="0"/>
          <w:bCs w:val="0"/>
          <w:sz w:val="28"/>
          <w:szCs w:val="28"/>
          <w:rtl/>
        </w:rPr>
        <w:t xml:space="preserve">التي تضطلع بها </w:t>
      </w:r>
      <w:r w:rsidRPr="00432C42">
        <w:rPr>
          <w:rFonts w:ascii="Sakkal Majalla" w:hAnsi="Sakkal Majalla" w:cs="Sakkal Majalla" w:hint="cs"/>
          <w:b w:val="0"/>
          <w:bCs w:val="0"/>
          <w:sz w:val="28"/>
          <w:szCs w:val="28"/>
          <w:rtl/>
        </w:rPr>
        <w:t>المكتبات العامة السعودية من حيث تركيزها الأولي والثانوي</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من حيث التركيز على الوظائف الأساس والثانوية التي حددتها جمعية المكتبات </w:t>
      </w:r>
      <w:r>
        <w:rPr>
          <w:rFonts w:ascii="Sakkal Majalla" w:hAnsi="Sakkal Majalla" w:cs="Sakkal Majalla" w:hint="cs"/>
          <w:b w:val="0"/>
          <w:bCs w:val="0"/>
          <w:sz w:val="28"/>
          <w:szCs w:val="28"/>
          <w:rtl/>
        </w:rPr>
        <w:t xml:space="preserve">العامة </w:t>
      </w:r>
      <w:r w:rsidRPr="00432C42">
        <w:rPr>
          <w:rFonts w:ascii="Sakkal Majalla" w:hAnsi="Sakkal Majalla" w:cs="Sakkal Majalla"/>
          <w:b w:val="0"/>
          <w:bCs w:val="0"/>
          <w:sz w:val="28"/>
          <w:szCs w:val="28"/>
          <w:rtl/>
        </w:rPr>
        <w:t>الأمريكية</w:t>
      </w:r>
      <w:r>
        <w:rPr>
          <w:rFonts w:ascii="Sakkal Majalla" w:hAnsi="Sakkal Majalla" w:cs="Sakkal Majalla" w:hint="cs"/>
          <w:b w:val="0"/>
          <w:bCs w:val="0"/>
          <w:sz w:val="28"/>
          <w:szCs w:val="28"/>
          <w:rtl/>
        </w:rPr>
        <w:t>)، من وجهة نظر القائمين عليها</w:t>
      </w:r>
      <w:r w:rsidRPr="00432C42">
        <w:rPr>
          <w:rFonts w:ascii="Sakkal Majalla" w:hAnsi="Sakkal Majalla" w:cs="Sakkal Majalla" w:hint="cs"/>
          <w:b w:val="0"/>
          <w:bCs w:val="0"/>
          <w:sz w:val="28"/>
          <w:szCs w:val="28"/>
          <w:rtl/>
        </w:rPr>
        <w:t>؟</w:t>
      </w:r>
    </w:p>
    <w:p w14:paraId="3FE50094" w14:textId="77777777" w:rsidR="002831E0" w:rsidRPr="00432C42" w:rsidRDefault="002831E0" w:rsidP="0019775F">
      <w:pPr>
        <w:numPr>
          <w:ilvl w:val="0"/>
          <w:numId w:val="6"/>
        </w:numPr>
        <w:bidi/>
        <w:ind w:left="1080" w:hanging="180"/>
        <w:contextualSpacing/>
        <w:jc w:val="both"/>
        <w:rPr>
          <w:rFonts w:ascii="Sakkal Majalla" w:hAnsi="Sakkal Majalla" w:cs="Sakkal Majalla"/>
          <w:b w:val="0"/>
          <w:bCs w:val="0"/>
          <w:sz w:val="28"/>
          <w:szCs w:val="28"/>
        </w:rPr>
      </w:pPr>
      <w:r>
        <w:rPr>
          <w:rFonts w:ascii="Sakkal Majalla" w:hAnsi="Sakkal Majalla" w:cs="Sakkal Majalla" w:hint="cs"/>
          <w:b w:val="0"/>
          <w:bCs w:val="0"/>
          <w:sz w:val="28"/>
          <w:szCs w:val="28"/>
          <w:rtl/>
        </w:rPr>
        <w:t>وما الأدوار التي يرونها مهمة لمكتباتهم أن تقوم بها؟</w:t>
      </w:r>
    </w:p>
    <w:p w14:paraId="4F53F16D" w14:textId="77777777" w:rsidR="002831E0" w:rsidRPr="00432C42" w:rsidRDefault="002831E0" w:rsidP="0019775F">
      <w:pPr>
        <w:numPr>
          <w:ilvl w:val="0"/>
          <w:numId w:val="6"/>
        </w:numPr>
        <w:bidi/>
        <w:ind w:left="1080" w:hanging="180"/>
        <w:contextualSpacing/>
        <w:jc w:val="both"/>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w:t>
      </w:r>
      <w:r w:rsidRPr="00432C42">
        <w:rPr>
          <w:rFonts w:ascii="Sakkal Majalla" w:hAnsi="Sakkal Majalla" w:cs="Sakkal Majalla" w:hint="cs"/>
          <w:b w:val="0"/>
          <w:bCs w:val="0"/>
          <w:sz w:val="28"/>
          <w:szCs w:val="28"/>
          <w:rtl/>
        </w:rPr>
        <w:t xml:space="preserve">ما </w:t>
      </w:r>
      <w:r>
        <w:rPr>
          <w:rFonts w:ascii="Sakkal Majalla" w:hAnsi="Sakkal Majalla" w:cs="Sakkal Majalla" w:hint="cs"/>
          <w:i/>
          <w:iCs/>
          <w:sz w:val="28"/>
          <w:szCs w:val="28"/>
          <w:rtl/>
        </w:rPr>
        <w:t xml:space="preserve">التحديات التي يراها </w:t>
      </w:r>
      <w:r w:rsidRPr="00432C42">
        <w:rPr>
          <w:rFonts w:ascii="Sakkal Majalla" w:hAnsi="Sakkal Majalla" w:cs="Sakkal Majalla"/>
          <w:b w:val="0"/>
          <w:bCs w:val="0"/>
          <w:sz w:val="28"/>
          <w:szCs w:val="28"/>
          <w:rtl/>
        </w:rPr>
        <w:t>مسؤول</w:t>
      </w:r>
      <w:r>
        <w:rPr>
          <w:rFonts w:ascii="Sakkal Majalla" w:hAnsi="Sakkal Majalla" w:cs="Sakkal Majalla" w:hint="cs"/>
          <w:b w:val="0"/>
          <w:bCs w:val="0"/>
          <w:sz w:val="28"/>
          <w:szCs w:val="28"/>
          <w:rtl/>
        </w:rPr>
        <w:t>و/مديرو</w:t>
      </w:r>
      <w:r w:rsidRPr="00432C42">
        <w:rPr>
          <w:rFonts w:ascii="Sakkal Majalla" w:hAnsi="Sakkal Majalla" w:cs="Sakkal Majalla"/>
          <w:b w:val="0"/>
          <w:bCs w:val="0"/>
          <w:sz w:val="28"/>
          <w:szCs w:val="28"/>
          <w:rtl/>
        </w:rPr>
        <w:t xml:space="preserve"> المكتبات العامة في المملكة العربية السعودية </w:t>
      </w:r>
      <w:r>
        <w:rPr>
          <w:rFonts w:ascii="Sakkal Majalla" w:hAnsi="Sakkal Majalla" w:cs="Sakkal Majalla" w:hint="cs"/>
          <w:b w:val="0"/>
          <w:bCs w:val="0"/>
          <w:sz w:val="28"/>
          <w:szCs w:val="28"/>
          <w:rtl/>
        </w:rPr>
        <w:t>تواجه مكتباتهم وكيف يمكن لهم التغلب عليها</w:t>
      </w:r>
      <w:r w:rsidRPr="00432C42">
        <w:rPr>
          <w:rFonts w:ascii="Sakkal Majalla" w:hAnsi="Sakkal Majalla" w:cs="Sakkal Majalla"/>
          <w:b w:val="0"/>
          <w:bCs w:val="0"/>
          <w:sz w:val="28"/>
          <w:szCs w:val="28"/>
          <w:rtl/>
        </w:rPr>
        <w:t>؟</w:t>
      </w:r>
    </w:p>
    <w:p w14:paraId="6261BD42" w14:textId="77777777" w:rsidR="002831E0" w:rsidRPr="00623C2D" w:rsidRDefault="002831E0" w:rsidP="0019775F">
      <w:pPr>
        <w:bidi/>
        <w:contextualSpacing/>
        <w:jc w:val="both"/>
        <w:rPr>
          <w:rFonts w:ascii="Sakkal Majalla" w:hAnsi="Sakkal Majalla" w:cs="Sakkal Majalla"/>
          <w:b w:val="0"/>
          <w:bCs w:val="0"/>
          <w:sz w:val="28"/>
          <w:szCs w:val="28"/>
          <w:rtl/>
        </w:rPr>
      </w:pPr>
      <w:r w:rsidRPr="00623C2D">
        <w:rPr>
          <w:rFonts w:ascii="Sakkal Majalla" w:hAnsi="Sakkal Majalla" w:cs="Sakkal Majalla"/>
          <w:sz w:val="32"/>
          <w:szCs w:val="32"/>
          <w:rtl/>
        </w:rPr>
        <w:t>منهج البحث العلمي</w:t>
      </w:r>
      <w:r w:rsidRPr="00623C2D">
        <w:rPr>
          <w:rFonts w:ascii="Sakkal Majalla" w:hAnsi="Sakkal Majalla" w:cs="Sakkal Majalla"/>
          <w:b w:val="0"/>
          <w:bCs w:val="0"/>
          <w:sz w:val="32"/>
          <w:szCs w:val="32"/>
          <w:rtl/>
        </w:rPr>
        <w:t>:</w:t>
      </w:r>
      <w:r w:rsidRPr="00623C2D">
        <w:rPr>
          <w:rFonts w:ascii="Sakkal Majalla" w:hAnsi="Sakkal Majalla" w:cs="Sakkal Majalla" w:hint="cs"/>
          <w:b w:val="0"/>
          <w:bCs w:val="0"/>
          <w:sz w:val="32"/>
          <w:szCs w:val="32"/>
          <w:rtl/>
        </w:rPr>
        <w:t xml:space="preserve"> </w:t>
      </w:r>
      <w:r w:rsidRPr="00623C2D">
        <w:rPr>
          <w:rFonts w:ascii="Sakkal Majalla" w:hAnsi="Sakkal Majalla" w:cs="Sakkal Majalla"/>
          <w:b w:val="0"/>
          <w:bCs w:val="0"/>
          <w:sz w:val="28"/>
          <w:szCs w:val="28"/>
          <w:rtl/>
        </w:rPr>
        <w:t>عمد الباحث إلى تتب</w:t>
      </w:r>
      <w:r>
        <w:rPr>
          <w:rFonts w:ascii="Sakkal Majalla" w:hAnsi="Sakkal Majalla" w:cs="Sakkal Majalla" w:hint="cs"/>
          <w:b w:val="0"/>
          <w:bCs w:val="0"/>
          <w:sz w:val="28"/>
          <w:szCs w:val="28"/>
          <w:rtl/>
        </w:rPr>
        <w:t>ّ</w:t>
      </w:r>
      <w:r w:rsidRPr="00623C2D">
        <w:rPr>
          <w:rFonts w:ascii="Sakkal Majalla" w:hAnsi="Sakkal Majalla" w:cs="Sakkal Majalla"/>
          <w:b w:val="0"/>
          <w:bCs w:val="0"/>
          <w:sz w:val="28"/>
          <w:szCs w:val="28"/>
          <w:rtl/>
        </w:rPr>
        <w:t xml:space="preserve">ع ودراسة الإنتاج الفكري ومراحله بغية بناء إطار نظري متكامل يسهم في تشكيل الإطار الفكري المناسب لهذه الدراسة. كما استخدم الباحث منهج البحث الوصفي عبر استخدام أسلوب المسح </w:t>
      </w:r>
      <w:r w:rsidRPr="00623C2D">
        <w:rPr>
          <w:rFonts w:ascii="Sakkal Majalla" w:hAnsi="Sakkal Majalla" w:cs="Sakkal Majalla"/>
          <w:b w:val="0"/>
          <w:bCs w:val="0"/>
          <w:sz w:val="28"/>
          <w:szCs w:val="28"/>
        </w:rPr>
        <w:t>survey</w:t>
      </w:r>
      <w:r w:rsidRPr="00623C2D">
        <w:rPr>
          <w:rFonts w:ascii="Sakkal Majalla" w:hAnsi="Sakkal Majalla" w:cs="Sakkal Majalla"/>
          <w:b w:val="0"/>
          <w:bCs w:val="0"/>
          <w:sz w:val="28"/>
          <w:szCs w:val="28"/>
          <w:rtl/>
        </w:rPr>
        <w:t xml:space="preserve"> والذي "يهتم بدراسة الظروف الاجتماعية والسياسية والاقتصادية وغيرها في مجتمع معين ... بقصد تجميع الحقائق واستخلاص النتائج اللازمة لحل مشاكل المجتمع.." كما وصفه أحمد بدر</w:t>
      </w:r>
      <w:r w:rsidRPr="00623C2D">
        <w:rPr>
          <w:rStyle w:val="EndnoteReference"/>
          <w:rFonts w:ascii="Sakkal Majalla" w:hAnsi="Sakkal Majalla" w:cs="Sakkal Majalla"/>
          <w:b w:val="0"/>
          <w:bCs w:val="0"/>
          <w:sz w:val="28"/>
          <w:szCs w:val="28"/>
          <w:rtl/>
        </w:rPr>
        <w:endnoteReference w:id="3"/>
      </w:r>
      <w:r w:rsidRPr="00623C2D">
        <w:rPr>
          <w:rFonts w:ascii="Sakkal Majalla" w:hAnsi="Sakkal Majalla" w:cs="Sakkal Majalla"/>
          <w:b w:val="0"/>
          <w:bCs w:val="0"/>
          <w:sz w:val="28"/>
          <w:szCs w:val="28"/>
          <w:rtl/>
        </w:rPr>
        <w:t>. ولأنه يُعنى بالحصول على معلومات "تتعلق بالحالة الراهنة للظاهرة -موضوع الدراسة- وواقعها لتحديد طبيعة تلك الظاهرة والتعرف إلى العلاقات المتداخلة في حدود تلك الظاهرة ووصفها وتصويرها وتحليل المتغيرات المؤثرة في نشوئها ونموها فهذا المنهج "يحلل العناصر المختلفة وأسباب حدوثها وقد يجمع الآراء حولها لمعرفة آثارها وربما الحلول الخاصة بها"</w:t>
      </w:r>
      <w:r w:rsidRPr="00623C2D">
        <w:rPr>
          <w:rStyle w:val="EndnoteReference"/>
          <w:rFonts w:ascii="Sakkal Majalla" w:hAnsi="Sakkal Majalla" w:cs="Sakkal Majalla"/>
          <w:b w:val="0"/>
          <w:bCs w:val="0"/>
          <w:sz w:val="28"/>
          <w:szCs w:val="28"/>
          <w:rtl/>
        </w:rPr>
        <w:endnoteReference w:id="4"/>
      </w:r>
      <w:r w:rsidRPr="00623C2D">
        <w:rPr>
          <w:rFonts w:ascii="Sakkal Majalla" w:hAnsi="Sakkal Majalla" w:cs="Sakkal Majalla"/>
          <w:b w:val="0"/>
          <w:bCs w:val="0"/>
          <w:sz w:val="28"/>
          <w:szCs w:val="28"/>
          <w:rtl/>
        </w:rPr>
        <w:t xml:space="preserve">. </w:t>
      </w:r>
    </w:p>
    <w:p w14:paraId="5AA684EF" w14:textId="7F100596" w:rsidR="002831E0" w:rsidRPr="00432C42" w:rsidRDefault="002831E0" w:rsidP="0019775F">
      <w:pPr>
        <w:tabs>
          <w:tab w:val="right" w:pos="8640"/>
        </w:tabs>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وقد صم</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م الباحث استبانة تناولت العناصر المختلفة التي تُعنى بالاستجابة عن الأسئلة البحثية المطروحة للدراسة. وقد رمت تلك الأسئلة إلى جمع معلومات عن المكتبات العامة؛ وعن مجموعات المكتبات العامة المبحوثة، وعن سياسات تنمية المجموعات بالمواد التقليدية والرقمية في تلك المكتبات؛ </w:t>
      </w:r>
      <w:r w:rsidRPr="00432C42">
        <w:rPr>
          <w:rFonts w:ascii="Sakkal Majalla" w:hAnsi="Sakkal Majalla" w:cs="Sakkal Majalla"/>
          <w:b w:val="0"/>
          <w:bCs w:val="0"/>
          <w:color w:val="000000"/>
          <w:sz w:val="28"/>
          <w:szCs w:val="28"/>
          <w:rtl/>
        </w:rPr>
        <w:t xml:space="preserve">والتجهيزات الفنية؛ </w:t>
      </w:r>
      <w:r w:rsidRPr="00432C42">
        <w:rPr>
          <w:rFonts w:ascii="Sakkal Majalla" w:hAnsi="Sakkal Majalla" w:cs="Sakkal Majalla"/>
          <w:b w:val="0"/>
          <w:bCs w:val="0"/>
          <w:sz w:val="28"/>
          <w:szCs w:val="28"/>
          <w:rtl/>
        </w:rPr>
        <w:t xml:space="preserve">وعن تقنية المعلومات في تلك المكتبات؛ وعن القوى العاملة فيها من حيث الحجم والنوعية والمهارات المطلوبة؛ </w:t>
      </w:r>
      <w:r w:rsidRPr="00432C42">
        <w:rPr>
          <w:rFonts w:ascii="Sakkal Majalla" w:hAnsi="Sakkal Majalla" w:cs="Sakkal Majalla"/>
          <w:b w:val="0"/>
          <w:bCs w:val="0"/>
          <w:color w:val="000000"/>
          <w:sz w:val="28"/>
          <w:szCs w:val="28"/>
          <w:rtl/>
        </w:rPr>
        <w:t xml:space="preserve">وعن رؤية تلك المكتبات المبحوثة في دور المكتبة العامة الحالي والمرتقب؛ </w:t>
      </w:r>
      <w:r w:rsidRPr="00432C42">
        <w:rPr>
          <w:rFonts w:ascii="Sakkal Majalla" w:hAnsi="Sakkal Majalla" w:cs="Sakkal Majalla"/>
          <w:b w:val="0"/>
          <w:bCs w:val="0"/>
          <w:sz w:val="28"/>
          <w:szCs w:val="28"/>
          <w:rtl/>
        </w:rPr>
        <w:t>وعن الرؤية للمسؤولين فيها عن إدارة المكتبات العامة؛ وعن الميزانية المخصصة لتلك المكتبات؛ وأخيرا عن مقترحات المشاركين في الدراسة حيال رؤيت</w:t>
      </w:r>
      <w:r w:rsidR="004D1B15">
        <w:rPr>
          <w:rFonts w:ascii="Sakkal Majalla" w:hAnsi="Sakkal Majalla" w:cs="Sakkal Majalla" w:hint="cs"/>
          <w:b w:val="0"/>
          <w:bCs w:val="0"/>
          <w:sz w:val="28"/>
          <w:szCs w:val="28"/>
          <w:rtl/>
        </w:rPr>
        <w:t>ه</w:t>
      </w:r>
      <w:r w:rsidRPr="00432C42">
        <w:rPr>
          <w:rFonts w:ascii="Sakkal Majalla" w:hAnsi="Sakkal Majalla" w:cs="Sakkal Majalla"/>
          <w:b w:val="0"/>
          <w:bCs w:val="0"/>
          <w:sz w:val="28"/>
          <w:szCs w:val="28"/>
          <w:rtl/>
        </w:rPr>
        <w:t>م لتطوير وتحديث المكتبات العامة بشكل عام.</w:t>
      </w:r>
      <w:r>
        <w:rPr>
          <w:rFonts w:ascii="Sakkal Majalla" w:hAnsi="Sakkal Majalla" w:cs="Sakkal Majalla" w:hint="cs"/>
          <w:b w:val="0"/>
          <w:bCs w:val="0"/>
          <w:sz w:val="28"/>
          <w:szCs w:val="28"/>
          <w:rtl/>
        </w:rPr>
        <w:t xml:space="preserve"> ثم كان هناك أربعة أسئلة مباشرة تتعلق بالأدوار الأساس والثانوية التي تقوم بها المكتبة حاليا؛ ثم في نظر القائم</w:t>
      </w:r>
      <w:r w:rsidR="004D1B15">
        <w:rPr>
          <w:rFonts w:ascii="Sakkal Majalla" w:hAnsi="Sakkal Majalla" w:cs="Sakkal Majalla" w:hint="cs"/>
          <w:b w:val="0"/>
          <w:bCs w:val="0"/>
          <w:sz w:val="28"/>
          <w:szCs w:val="28"/>
          <w:rtl/>
        </w:rPr>
        <w:t>ي</w:t>
      </w:r>
      <w:r>
        <w:rPr>
          <w:rFonts w:ascii="Sakkal Majalla" w:hAnsi="Sakkal Majalla" w:cs="Sakkal Majalla" w:hint="cs"/>
          <w:b w:val="0"/>
          <w:bCs w:val="0"/>
          <w:sz w:val="28"/>
          <w:szCs w:val="28"/>
          <w:rtl/>
        </w:rPr>
        <w:t>ن  عليها.</w:t>
      </w:r>
    </w:p>
    <w:p w14:paraId="4146BD9C" w14:textId="4E117111" w:rsidR="002831E0" w:rsidRPr="00432C42" w:rsidRDefault="002831E0" w:rsidP="0019775F">
      <w:pPr>
        <w:pStyle w:val="Subtitle"/>
        <w:tabs>
          <w:tab w:val="left" w:pos="0"/>
          <w:tab w:val="right" w:pos="8640"/>
        </w:tabs>
        <w:ind w:firstLine="3"/>
        <w:contextualSpacing/>
        <w:jc w:val="both"/>
        <w:rPr>
          <w:rFonts w:ascii="Sakkal Majalla" w:hAnsi="Sakkal Majalla" w:cs="Sakkal Majalla"/>
          <w:sz w:val="28"/>
          <w:szCs w:val="28"/>
          <w:rtl/>
        </w:rPr>
      </w:pPr>
      <w:r w:rsidRPr="00432C42">
        <w:rPr>
          <w:rFonts w:ascii="Sakkal Majalla" w:hAnsi="Sakkal Majalla" w:cs="Sakkal Majalla"/>
          <w:sz w:val="28"/>
          <w:szCs w:val="28"/>
          <w:rtl/>
        </w:rPr>
        <w:t xml:space="preserve">وتم اختبار </w:t>
      </w:r>
      <w:r w:rsidR="00B61BEC">
        <w:rPr>
          <w:rFonts w:ascii="Sakkal Majalla" w:hAnsi="Sakkal Majalla" w:cs="Sakkal Majalla"/>
          <w:sz w:val="28"/>
          <w:szCs w:val="28"/>
          <w:rtl/>
        </w:rPr>
        <w:t>الاستبانة</w:t>
      </w:r>
      <w:r w:rsidRPr="00432C42">
        <w:rPr>
          <w:rFonts w:ascii="Sakkal Majalla" w:hAnsi="Sakkal Majalla" w:cs="Sakkal Majalla"/>
          <w:sz w:val="28"/>
          <w:szCs w:val="28"/>
          <w:rtl/>
        </w:rPr>
        <w:t xml:space="preserve"> بإرسالها </w:t>
      </w:r>
      <w:r>
        <w:rPr>
          <w:rFonts w:ascii="Sakkal Majalla" w:hAnsi="Sakkal Majalla" w:cs="Sakkal Majalla" w:hint="cs"/>
          <w:sz w:val="28"/>
          <w:szCs w:val="28"/>
          <w:rtl/>
        </w:rPr>
        <w:t>لثلاثة</w:t>
      </w:r>
      <w:r w:rsidRPr="00432C42">
        <w:rPr>
          <w:rFonts w:ascii="Sakkal Majalla" w:hAnsi="Sakkal Majalla" w:cs="Sakkal Majalla"/>
          <w:sz w:val="28"/>
          <w:szCs w:val="28"/>
          <w:rtl/>
        </w:rPr>
        <w:t xml:space="preserve"> من مديري المكتبات العامة –كعينة- لاختبار وضوح أسئلة </w:t>
      </w:r>
      <w:r w:rsidR="00B61BEC">
        <w:rPr>
          <w:rFonts w:ascii="Sakkal Majalla" w:hAnsi="Sakkal Majalla" w:cs="Sakkal Majalla"/>
          <w:sz w:val="28"/>
          <w:szCs w:val="28"/>
          <w:rtl/>
        </w:rPr>
        <w:t>الاستبانة</w:t>
      </w:r>
      <w:r w:rsidRPr="00432C42">
        <w:rPr>
          <w:rFonts w:ascii="Sakkal Majalla" w:hAnsi="Sakkal Majalla" w:cs="Sakkal Majalla"/>
          <w:sz w:val="28"/>
          <w:szCs w:val="28"/>
          <w:rtl/>
        </w:rPr>
        <w:t>. وقد قدم</w:t>
      </w:r>
      <w:r w:rsidR="0039649C">
        <w:rPr>
          <w:rFonts w:ascii="Sakkal Majalla" w:hAnsi="Sakkal Majalla" w:cs="Sakkal Majalla" w:hint="cs"/>
          <w:sz w:val="28"/>
          <w:szCs w:val="28"/>
          <w:rtl/>
        </w:rPr>
        <w:t>و</w:t>
      </w:r>
      <w:r w:rsidRPr="00432C42">
        <w:rPr>
          <w:rFonts w:ascii="Sakkal Majalla" w:hAnsi="Sakkal Majalla" w:cs="Sakkal Majalla"/>
          <w:sz w:val="28"/>
          <w:szCs w:val="28"/>
          <w:rtl/>
        </w:rPr>
        <w:t xml:space="preserve">ا ملاحظات مهمة أسهمت في تحسين وضعية </w:t>
      </w:r>
      <w:r w:rsidR="00B61BEC">
        <w:rPr>
          <w:rFonts w:ascii="Sakkal Majalla" w:hAnsi="Sakkal Majalla" w:cs="Sakkal Majalla"/>
          <w:sz w:val="28"/>
          <w:szCs w:val="28"/>
          <w:rtl/>
        </w:rPr>
        <w:t>الاستبانة</w:t>
      </w:r>
      <w:r w:rsidRPr="00432C42">
        <w:rPr>
          <w:rFonts w:ascii="Sakkal Majalla" w:hAnsi="Sakkal Majalla" w:cs="Sakkal Majalla"/>
          <w:sz w:val="28"/>
          <w:szCs w:val="28"/>
          <w:rtl/>
        </w:rPr>
        <w:t xml:space="preserve"> والتأكد من مدلولات بعض الأسئلة. </w:t>
      </w:r>
      <w:r>
        <w:rPr>
          <w:rFonts w:ascii="Sakkal Majalla" w:hAnsi="Sakkal Majalla" w:cs="Sakkal Majalla" w:hint="cs"/>
          <w:sz w:val="28"/>
          <w:szCs w:val="28"/>
          <w:rtl/>
        </w:rPr>
        <w:t>كما تم عرضها على أحد الباحثين بحثا عن رأي خبير، قدّم نصائح مهمة رف</w:t>
      </w:r>
      <w:r w:rsidR="0039649C">
        <w:rPr>
          <w:rFonts w:ascii="Sakkal Majalla" w:hAnsi="Sakkal Majalla" w:cs="Sakkal Majalla" w:hint="cs"/>
          <w:sz w:val="28"/>
          <w:szCs w:val="28"/>
          <w:rtl/>
        </w:rPr>
        <w:t xml:space="preserve">عت مستوى </w:t>
      </w:r>
      <w:r w:rsidR="00B61BEC">
        <w:rPr>
          <w:rFonts w:ascii="Sakkal Majalla" w:hAnsi="Sakkal Majalla" w:cs="Sakkal Majalla" w:hint="cs"/>
          <w:sz w:val="28"/>
          <w:szCs w:val="28"/>
          <w:rtl/>
        </w:rPr>
        <w:t>الاستبانة</w:t>
      </w:r>
      <w:r>
        <w:rPr>
          <w:rFonts w:ascii="Sakkal Majalla" w:hAnsi="Sakkal Majalla" w:cs="Sakkal Majalla" w:hint="cs"/>
          <w:sz w:val="28"/>
          <w:szCs w:val="28"/>
          <w:rtl/>
        </w:rPr>
        <w:t xml:space="preserve">، وأسهم في استجلاء بعض النقاط وتحسين عرضها للمديرين </w:t>
      </w:r>
      <w:r w:rsidRPr="00106391">
        <w:rPr>
          <w:rFonts w:ascii="Sakkal Majalla" w:hAnsi="Sakkal Majalla" w:cs="Sakkal Majalla" w:hint="cs"/>
          <w:sz w:val="28"/>
          <w:szCs w:val="28"/>
          <w:rtl/>
        </w:rPr>
        <w:t>و</w:t>
      </w:r>
      <w:r w:rsidR="0039649C" w:rsidRPr="00106391">
        <w:rPr>
          <w:rFonts w:ascii="Sakkal Majalla" w:hAnsi="Sakkal Majalla" w:cs="Sakkal Majalla" w:hint="cs"/>
          <w:sz w:val="28"/>
          <w:szCs w:val="28"/>
          <w:rtl/>
        </w:rPr>
        <w:t>القائم</w:t>
      </w:r>
      <w:r w:rsidR="00106391" w:rsidRPr="00106391">
        <w:rPr>
          <w:rFonts w:ascii="Sakkal Majalla" w:hAnsi="Sakkal Majalla" w:cs="Sakkal Majalla" w:hint="cs"/>
          <w:sz w:val="28"/>
          <w:szCs w:val="28"/>
          <w:rtl/>
        </w:rPr>
        <w:t>ي</w:t>
      </w:r>
      <w:r w:rsidR="0039649C" w:rsidRPr="00106391">
        <w:rPr>
          <w:rFonts w:ascii="Sakkal Majalla" w:hAnsi="Sakkal Majalla" w:cs="Sakkal Majalla" w:hint="cs"/>
          <w:sz w:val="28"/>
          <w:szCs w:val="28"/>
          <w:rtl/>
        </w:rPr>
        <w:t xml:space="preserve">ن </w:t>
      </w:r>
      <w:r>
        <w:rPr>
          <w:rFonts w:ascii="Sakkal Majalla" w:hAnsi="Sakkal Majalla" w:cs="Sakkal Majalla" w:hint="cs"/>
          <w:sz w:val="28"/>
          <w:szCs w:val="28"/>
          <w:rtl/>
        </w:rPr>
        <w:t>على المكتبات العامة.</w:t>
      </w:r>
    </w:p>
    <w:p w14:paraId="51E4DC04" w14:textId="77777777" w:rsidR="002831E0" w:rsidRPr="00432C42" w:rsidRDefault="002831E0" w:rsidP="0019775F">
      <w:pPr>
        <w:bidi/>
        <w:contextualSpacing/>
        <w:jc w:val="both"/>
        <w:rPr>
          <w:rFonts w:ascii="Sakkal Majalla" w:hAnsi="Sakkal Majalla" w:cs="Sakkal Majalla"/>
          <w:sz w:val="32"/>
          <w:szCs w:val="32"/>
          <w:rtl/>
        </w:rPr>
      </w:pPr>
      <w:r w:rsidRPr="00432C42">
        <w:rPr>
          <w:rFonts w:ascii="Sakkal Majalla" w:hAnsi="Sakkal Majalla" w:cs="Sakkal Majalla"/>
          <w:sz w:val="32"/>
          <w:szCs w:val="32"/>
          <w:rtl/>
        </w:rPr>
        <w:t>مصطلحات الدراسة:</w:t>
      </w:r>
      <w:r>
        <w:rPr>
          <w:rFonts w:ascii="Sakkal Majalla" w:hAnsi="Sakkal Majalla" w:cs="Sakkal Majalla" w:hint="cs"/>
          <w:sz w:val="32"/>
          <w:szCs w:val="32"/>
          <w:rtl/>
        </w:rPr>
        <w:t xml:space="preserve"> </w:t>
      </w:r>
      <w:r w:rsidRPr="0092574D">
        <w:rPr>
          <w:rFonts w:ascii="Sakkal Majalla" w:hAnsi="Sakkal Majalla" w:cs="Sakkal Majalla" w:hint="cs"/>
          <w:b w:val="0"/>
          <w:bCs w:val="0"/>
          <w:sz w:val="28"/>
          <w:szCs w:val="28"/>
          <w:rtl/>
        </w:rPr>
        <w:t>هنالك العديد من المصطلحات التي تم استخدامها في هذه الدراسة، سيتم عرض أهمها هنا:</w:t>
      </w:r>
    </w:p>
    <w:p w14:paraId="53D97732" w14:textId="77777777" w:rsidR="002831E0" w:rsidRPr="00432C42" w:rsidRDefault="002831E0" w:rsidP="0019775F">
      <w:pPr>
        <w:bidi/>
        <w:ind w:left="720"/>
        <w:contextualSpacing/>
        <w:jc w:val="both"/>
        <w:rPr>
          <w:rFonts w:ascii="Sakkal Majalla" w:hAnsi="Sakkal Majalla" w:cs="Sakkal Majalla"/>
          <w:b w:val="0"/>
          <w:bCs w:val="0"/>
          <w:sz w:val="28"/>
          <w:szCs w:val="28"/>
          <w:rtl/>
        </w:rPr>
      </w:pPr>
      <w:r w:rsidRPr="00432C42">
        <w:rPr>
          <w:rFonts w:ascii="Sakkal Majalla" w:hAnsi="Sakkal Majalla" w:cs="Sakkal Majalla"/>
          <w:i/>
          <w:iCs/>
          <w:sz w:val="28"/>
          <w:szCs w:val="28"/>
          <w:rtl/>
        </w:rPr>
        <w:lastRenderedPageBreak/>
        <w:t>المكتبات العامة:</w:t>
      </w:r>
      <w:r w:rsidRPr="00432C42">
        <w:rPr>
          <w:rFonts w:ascii="Sakkal Majalla" w:hAnsi="Sakkal Majalla" w:cs="Sakkal Majalla"/>
          <w:b w:val="0"/>
          <w:bCs w:val="0"/>
          <w:sz w:val="28"/>
          <w:szCs w:val="28"/>
          <w:rtl/>
        </w:rPr>
        <w:t xml:space="preserve"> هي ذلك النوع من المكتبات الذي خصص لخدمة كل الناس كبارا وصغارا، نساء ورجالا</w:t>
      </w:r>
      <w:r w:rsidRPr="00432C42">
        <w:rPr>
          <w:rStyle w:val="EndnoteReference"/>
          <w:rFonts w:ascii="Sakkal Majalla" w:hAnsi="Sakkal Majalla" w:cs="Sakkal Majalla"/>
          <w:b w:val="0"/>
          <w:bCs w:val="0"/>
          <w:sz w:val="28"/>
          <w:szCs w:val="28"/>
          <w:rtl/>
        </w:rPr>
        <w:endnoteReference w:id="5"/>
      </w:r>
      <w:r w:rsidRPr="00432C42">
        <w:rPr>
          <w:rFonts w:ascii="Sakkal Majalla" w:hAnsi="Sakkal Majalla" w:cs="Sakkal Majalla"/>
          <w:b w:val="0"/>
          <w:bCs w:val="0"/>
          <w:sz w:val="28"/>
          <w:szCs w:val="28"/>
          <w:rtl/>
        </w:rPr>
        <w:t>، في المملكة العربية السعودية التابعة لوزارة الثقافة والأعلام. ويستثنى من ذلك مكتبات وزارة الشؤون الإسلامية والأوقاف، والمكتبات العامة التي يقوم عليها بعض الأفراد أو الشركات أو المؤسسات.</w:t>
      </w:r>
    </w:p>
    <w:p w14:paraId="58BE88A9" w14:textId="333C75CB" w:rsidR="002831E0" w:rsidRPr="00015EB9" w:rsidRDefault="002831E0" w:rsidP="0019775F">
      <w:pPr>
        <w:bidi/>
        <w:ind w:left="720"/>
        <w:contextualSpacing/>
        <w:jc w:val="both"/>
        <w:rPr>
          <w:rFonts w:ascii="Sakkal Majalla" w:hAnsi="Sakkal Majalla" w:cs="Sakkal Majalla"/>
          <w:b w:val="0"/>
          <w:bCs w:val="0"/>
          <w:sz w:val="28"/>
          <w:szCs w:val="28"/>
          <w:rtl/>
        </w:rPr>
      </w:pPr>
      <w:r w:rsidRPr="00015EB9">
        <w:rPr>
          <w:rFonts w:ascii="Sakkal Majalla" w:hAnsi="Sakkal Majalla" w:cs="Sakkal Majalla" w:hint="cs"/>
          <w:i/>
          <w:iCs/>
          <w:sz w:val="28"/>
          <w:szCs w:val="28"/>
          <w:rtl/>
        </w:rPr>
        <w:t xml:space="preserve">الأدوار </w:t>
      </w:r>
      <w:r w:rsidRPr="00015EB9">
        <w:rPr>
          <w:rFonts w:ascii="Sakkal Majalla" w:hAnsi="Sakkal Majalla" w:cs="Sakkal Majalla"/>
          <w:b w:val="0"/>
          <w:bCs w:val="0"/>
          <w:sz w:val="28"/>
          <w:szCs w:val="28"/>
          <w:rtl/>
        </w:rPr>
        <w:t xml:space="preserve">: </w:t>
      </w:r>
      <w:r w:rsidR="00093DD7">
        <w:rPr>
          <w:rFonts w:ascii="Sakkal Majalla" w:hAnsi="Sakkal Majalla" w:cs="Sakkal Majalla" w:hint="cs"/>
          <w:b w:val="0"/>
          <w:bCs w:val="0"/>
          <w:sz w:val="28"/>
          <w:szCs w:val="28"/>
          <w:rtl/>
        </w:rPr>
        <w:t>أو</w:t>
      </w:r>
      <w:r w:rsidRPr="00015EB9">
        <w:rPr>
          <w:rFonts w:ascii="Sakkal Majalla" w:hAnsi="Sakkal Majalla" w:cs="Sakkal Majalla"/>
          <w:b w:val="0"/>
          <w:bCs w:val="0"/>
          <w:sz w:val="28"/>
          <w:szCs w:val="28"/>
          <w:rtl/>
        </w:rPr>
        <w:t xml:space="preserve"> الوظائف </w:t>
      </w:r>
      <w:r w:rsidRPr="00015EB9">
        <w:rPr>
          <w:rFonts w:ascii="Sakkal Majalla" w:hAnsi="Sakkal Majalla" w:cs="Sakkal Majalla"/>
          <w:b w:val="0"/>
          <w:bCs w:val="0"/>
          <w:sz w:val="28"/>
          <w:szCs w:val="28"/>
        </w:rPr>
        <w:t>Roles</w:t>
      </w:r>
      <w:r w:rsidRPr="00015EB9">
        <w:rPr>
          <w:rFonts w:ascii="Sakkal Majalla" w:hAnsi="Sakkal Majalla" w:cs="Sakkal Majalla"/>
          <w:b w:val="0"/>
          <w:bCs w:val="0"/>
          <w:sz w:val="28"/>
          <w:szCs w:val="28"/>
          <w:rtl/>
        </w:rPr>
        <w:t xml:space="preserve"> التي تقوم بها المكتبات العامة والتي حددتها جمعية المكتبات الأمريكية، المتمثلة في الثمان الوظائف الآتية: مركز نشاطات للحي؛ أو مركز معلومات للحي؛ أو مركز دعم للتعليم الرسمي؛ أو مركز للتعلّم الذاتي؛ أو بوابة للتعلم لما قبل المدرسة؛ أو مكتبة مرجعية؛ أو مركز بحث؛ أو مكتبة للمواد المشهورة</w:t>
      </w:r>
      <w:r w:rsidRPr="00015EB9">
        <w:rPr>
          <w:rStyle w:val="EndnoteReference"/>
          <w:rFonts w:ascii="Sakkal Majalla" w:hAnsi="Sakkal Majalla" w:cs="Sakkal Majalla"/>
          <w:b w:val="0"/>
          <w:bCs w:val="0"/>
          <w:sz w:val="28"/>
          <w:szCs w:val="28"/>
          <w:rtl/>
        </w:rPr>
        <w:endnoteReference w:id="6"/>
      </w:r>
      <w:r w:rsidRPr="00015EB9">
        <w:rPr>
          <w:rFonts w:ascii="Sakkal Majalla" w:hAnsi="Sakkal Majalla" w:cs="Sakkal Majalla"/>
          <w:b w:val="0"/>
          <w:bCs w:val="0"/>
          <w:sz w:val="28"/>
          <w:szCs w:val="28"/>
          <w:rtl/>
        </w:rPr>
        <w:t>.</w:t>
      </w:r>
    </w:p>
    <w:p w14:paraId="208DB0E2" w14:textId="4F749D27" w:rsidR="002831E0" w:rsidRDefault="002831E0" w:rsidP="0019775F">
      <w:pPr>
        <w:bidi/>
        <w:contextualSpacing/>
        <w:jc w:val="both"/>
        <w:rPr>
          <w:rFonts w:ascii="Sakkal Majalla" w:hAnsi="Sakkal Majalla" w:cs="Sakkal Majalla"/>
          <w:b w:val="0"/>
          <w:bCs w:val="0"/>
          <w:sz w:val="28"/>
          <w:szCs w:val="28"/>
          <w:rtl/>
        </w:rPr>
      </w:pPr>
      <w:r w:rsidRPr="00015EB9">
        <w:rPr>
          <w:rFonts w:ascii="Sakkal Majalla" w:hAnsi="Sakkal Majalla" w:cs="Sakkal Majalla"/>
          <w:sz w:val="32"/>
          <w:szCs w:val="32"/>
          <w:rtl/>
        </w:rPr>
        <w:t>حدود الدراسة</w:t>
      </w:r>
      <w:r w:rsidRPr="00015EB9">
        <w:rPr>
          <w:rFonts w:ascii="Sakkal Majalla" w:hAnsi="Sakkal Majalla" w:cs="Sakkal Majalla"/>
          <w:sz w:val="28"/>
          <w:szCs w:val="28"/>
          <w:rtl/>
        </w:rPr>
        <w:t xml:space="preserve">: </w:t>
      </w:r>
      <w:r w:rsidRPr="00015EB9">
        <w:rPr>
          <w:rFonts w:ascii="Sakkal Majalla" w:hAnsi="Sakkal Majalla" w:cs="Sakkal Majalla"/>
          <w:b w:val="0"/>
          <w:bCs w:val="0"/>
          <w:sz w:val="28"/>
          <w:szCs w:val="28"/>
          <w:rtl/>
        </w:rPr>
        <w:t>تتخذ هذه الدراسة من المكتبات العامة التابعة لوزارة الثقافة والإعلام السعودية حدودا لها، حيث تم استبعاد المكتبات التابعة لوزارة الشؤون الإسلامية</w:t>
      </w:r>
      <w:r w:rsidR="00093DD7">
        <w:rPr>
          <w:rFonts w:ascii="Sakkal Majalla" w:hAnsi="Sakkal Majalla" w:cs="Sakkal Majalla" w:hint="cs"/>
          <w:b w:val="0"/>
          <w:bCs w:val="0"/>
          <w:sz w:val="28"/>
          <w:szCs w:val="28"/>
          <w:rtl/>
        </w:rPr>
        <w:t xml:space="preserve"> والدعوة والإرشاد</w:t>
      </w:r>
      <w:r w:rsidRPr="00015EB9">
        <w:rPr>
          <w:rFonts w:ascii="Sakkal Majalla" w:hAnsi="Sakkal Majalla" w:cs="Sakkal Majalla" w:hint="cs"/>
          <w:b w:val="0"/>
          <w:bCs w:val="0"/>
          <w:sz w:val="28"/>
          <w:szCs w:val="28"/>
          <w:rtl/>
        </w:rPr>
        <w:t xml:space="preserve"> أو لمكتبة الملك عبدالعزيز العامة</w:t>
      </w:r>
      <w:r w:rsidRPr="00015EB9">
        <w:rPr>
          <w:rFonts w:ascii="Sakkal Majalla" w:hAnsi="Sakkal Majalla" w:cs="Sakkal Majalla"/>
          <w:b w:val="0"/>
          <w:bCs w:val="0"/>
          <w:sz w:val="28"/>
          <w:szCs w:val="28"/>
          <w:rtl/>
        </w:rPr>
        <w:t xml:space="preserve"> </w:t>
      </w:r>
      <w:r w:rsidRPr="00015EB9">
        <w:rPr>
          <w:rFonts w:ascii="Sakkal Majalla" w:hAnsi="Sakkal Majalla" w:cs="Sakkal Majalla" w:hint="cs"/>
          <w:b w:val="0"/>
          <w:bCs w:val="0"/>
          <w:sz w:val="28"/>
          <w:szCs w:val="28"/>
          <w:rtl/>
        </w:rPr>
        <w:t>أ</w:t>
      </w:r>
      <w:r w:rsidRPr="00015EB9">
        <w:rPr>
          <w:rFonts w:ascii="Sakkal Majalla" w:hAnsi="Sakkal Majalla" w:cs="Sakkal Majalla"/>
          <w:b w:val="0"/>
          <w:bCs w:val="0"/>
          <w:sz w:val="28"/>
          <w:szCs w:val="28"/>
          <w:rtl/>
        </w:rPr>
        <w:t>و</w:t>
      </w:r>
      <w:r w:rsidRPr="00015EB9">
        <w:rPr>
          <w:rFonts w:ascii="Sakkal Majalla" w:hAnsi="Sakkal Majalla" w:cs="Sakkal Majalla" w:hint="cs"/>
          <w:b w:val="0"/>
          <w:bCs w:val="0"/>
          <w:sz w:val="28"/>
          <w:szCs w:val="28"/>
          <w:rtl/>
        </w:rPr>
        <w:t xml:space="preserve"> </w:t>
      </w:r>
      <w:r w:rsidRPr="00015EB9">
        <w:rPr>
          <w:rFonts w:ascii="Sakkal Majalla" w:hAnsi="Sakkal Majalla" w:cs="Sakkal Majalla"/>
          <w:b w:val="0"/>
          <w:bCs w:val="0"/>
          <w:sz w:val="28"/>
          <w:szCs w:val="28"/>
          <w:rtl/>
        </w:rPr>
        <w:t>المكتبات العامة التابعة للأفراد</w:t>
      </w:r>
      <w:r w:rsidRPr="00015EB9">
        <w:rPr>
          <w:rFonts w:ascii="Sakkal Majalla" w:hAnsi="Sakkal Majalla" w:cs="Sakkal Majalla" w:hint="cs"/>
          <w:b w:val="0"/>
          <w:bCs w:val="0"/>
          <w:sz w:val="28"/>
          <w:szCs w:val="28"/>
          <w:rtl/>
        </w:rPr>
        <w:t xml:space="preserve"> (كمكتبة البابطين</w:t>
      </w:r>
      <w:r>
        <w:rPr>
          <w:rFonts w:ascii="Sakkal Majalla" w:hAnsi="Sakkal Majalla" w:cs="Sakkal Majalla" w:hint="cs"/>
          <w:b w:val="0"/>
          <w:bCs w:val="0"/>
          <w:sz w:val="28"/>
          <w:szCs w:val="28"/>
          <w:rtl/>
        </w:rPr>
        <w:t xml:space="preserve"> في الرياض والمكتبة الصالحية في عنيزة</w:t>
      </w:r>
      <w:r w:rsidRPr="00015EB9">
        <w:rPr>
          <w:rFonts w:ascii="Sakkal Majalla" w:hAnsi="Sakkal Majalla" w:cs="Sakkal Majalla" w:hint="cs"/>
          <w:b w:val="0"/>
          <w:bCs w:val="0"/>
          <w:sz w:val="28"/>
          <w:szCs w:val="28"/>
          <w:rtl/>
        </w:rPr>
        <w:t>)</w:t>
      </w:r>
      <w:r w:rsidRPr="00015EB9">
        <w:rPr>
          <w:rFonts w:ascii="Sakkal Majalla" w:hAnsi="Sakkal Majalla" w:cs="Sakkal Majalla"/>
          <w:b w:val="0"/>
          <w:bCs w:val="0"/>
          <w:sz w:val="28"/>
          <w:szCs w:val="28"/>
          <w:rtl/>
        </w:rPr>
        <w:t xml:space="preserve"> أو لعدد من الشركا</w:t>
      </w:r>
      <w:r w:rsidRPr="00015EB9">
        <w:rPr>
          <w:rFonts w:ascii="Sakkal Majalla" w:hAnsi="Sakkal Majalla" w:cs="Sakkal Majalla" w:hint="cs"/>
          <w:b w:val="0"/>
          <w:bCs w:val="0"/>
          <w:sz w:val="28"/>
          <w:szCs w:val="28"/>
          <w:rtl/>
        </w:rPr>
        <w:t>ت</w:t>
      </w:r>
      <w:r w:rsidRPr="00015EB9">
        <w:rPr>
          <w:rFonts w:ascii="Sakkal Majalla" w:hAnsi="Sakkal Majalla" w:cs="Sakkal Majalla"/>
          <w:b w:val="0"/>
          <w:bCs w:val="0"/>
          <w:sz w:val="28"/>
          <w:szCs w:val="28"/>
          <w:rtl/>
        </w:rPr>
        <w:t xml:space="preserve"> أو المؤسسات</w:t>
      </w:r>
      <w:r w:rsidRPr="00015EB9">
        <w:rPr>
          <w:rFonts w:ascii="Sakkal Majalla" w:hAnsi="Sakkal Majalla" w:cs="Sakkal Majalla" w:hint="cs"/>
          <w:b w:val="0"/>
          <w:bCs w:val="0"/>
          <w:sz w:val="28"/>
          <w:szCs w:val="28"/>
          <w:rtl/>
        </w:rPr>
        <w:t xml:space="preserve"> (كأرامكو السعودية</w:t>
      </w:r>
      <w:r>
        <w:rPr>
          <w:rStyle w:val="EndnoteReference"/>
          <w:rFonts w:ascii="Sakkal Majalla" w:hAnsi="Sakkal Majalla" w:cs="Sakkal Majalla"/>
          <w:b w:val="0"/>
          <w:bCs w:val="0"/>
          <w:sz w:val="28"/>
          <w:szCs w:val="28"/>
          <w:rtl/>
        </w:rPr>
        <w:endnoteReference w:id="7"/>
      </w:r>
      <w:r w:rsidRPr="00015EB9">
        <w:rPr>
          <w:rFonts w:ascii="Sakkal Majalla" w:hAnsi="Sakkal Majalla" w:cs="Sakkal Majalla" w:hint="cs"/>
          <w:b w:val="0"/>
          <w:bCs w:val="0"/>
          <w:sz w:val="28"/>
          <w:szCs w:val="28"/>
          <w:rtl/>
        </w:rPr>
        <w:t xml:space="preserve"> وسابك وغيرهما)</w:t>
      </w:r>
      <w:r w:rsidRPr="00015EB9">
        <w:rPr>
          <w:rFonts w:ascii="Sakkal Majalla" w:hAnsi="Sakkal Majalla" w:cs="Sakkal Majalla"/>
          <w:b w:val="0"/>
          <w:bCs w:val="0"/>
          <w:sz w:val="28"/>
          <w:szCs w:val="28"/>
          <w:rtl/>
        </w:rPr>
        <w:t xml:space="preserve">، وذلك بغرض الحرص على التجانس بين أفراد </w:t>
      </w:r>
      <w:r w:rsidR="00093DD7">
        <w:rPr>
          <w:rFonts w:ascii="Sakkal Majalla" w:hAnsi="Sakkal Majalla" w:cs="Sakkal Majalla" w:hint="cs"/>
          <w:b w:val="0"/>
          <w:bCs w:val="0"/>
          <w:sz w:val="28"/>
          <w:szCs w:val="28"/>
          <w:rtl/>
        </w:rPr>
        <w:t xml:space="preserve">مجتمع </w:t>
      </w:r>
      <w:r w:rsidRPr="00015EB9">
        <w:rPr>
          <w:rFonts w:ascii="Sakkal Majalla" w:hAnsi="Sakkal Majalla" w:cs="Sakkal Majalla"/>
          <w:b w:val="0"/>
          <w:bCs w:val="0"/>
          <w:sz w:val="28"/>
          <w:szCs w:val="28"/>
          <w:rtl/>
        </w:rPr>
        <w:t xml:space="preserve">الدراسة. كما </w:t>
      </w:r>
      <w:commentRangeStart w:id="0"/>
      <w:r w:rsidRPr="00015EB9">
        <w:rPr>
          <w:rFonts w:ascii="Sakkal Majalla" w:hAnsi="Sakkal Majalla" w:cs="Sakkal Majalla"/>
          <w:b w:val="0"/>
          <w:bCs w:val="0"/>
          <w:sz w:val="28"/>
          <w:szCs w:val="28"/>
          <w:rtl/>
        </w:rPr>
        <w:t>تم</w:t>
      </w:r>
      <w:commentRangeEnd w:id="0"/>
      <w:r w:rsidR="00F056BF">
        <w:rPr>
          <w:rStyle w:val="CommentReference"/>
          <w:rtl/>
        </w:rPr>
        <w:commentReference w:id="0"/>
      </w:r>
      <w:r w:rsidR="00106391">
        <w:rPr>
          <w:rFonts w:ascii="Sakkal Majalla" w:hAnsi="Sakkal Majalla" w:cs="Sakkal Majalla" w:hint="cs"/>
          <w:b w:val="0"/>
          <w:bCs w:val="0"/>
          <w:sz w:val="28"/>
          <w:szCs w:val="28"/>
          <w:rtl/>
        </w:rPr>
        <w:t>ّ</w:t>
      </w:r>
      <w:r w:rsidRPr="00015EB9">
        <w:rPr>
          <w:rFonts w:ascii="Sakkal Majalla" w:hAnsi="Sakkal Majalla" w:cs="Sakkal Majalla"/>
          <w:b w:val="0"/>
          <w:bCs w:val="0"/>
          <w:sz w:val="28"/>
          <w:szCs w:val="28"/>
          <w:rtl/>
        </w:rPr>
        <w:t xml:space="preserve"> وضع حد زمني يتمثل في الشهور الأربعة </w:t>
      </w:r>
      <w:r w:rsidRPr="00015EB9">
        <w:rPr>
          <w:rFonts w:ascii="Sakkal Majalla" w:hAnsi="Sakkal Majalla" w:cs="Sakkal Majalla" w:hint="cs"/>
          <w:b w:val="0"/>
          <w:bCs w:val="0"/>
          <w:sz w:val="28"/>
          <w:szCs w:val="28"/>
          <w:rtl/>
        </w:rPr>
        <w:t>الأخيرة</w:t>
      </w:r>
      <w:r w:rsidRPr="00015EB9">
        <w:rPr>
          <w:rFonts w:ascii="Sakkal Majalla" w:hAnsi="Sakkal Majalla" w:cs="Sakkal Majalla"/>
          <w:b w:val="0"/>
          <w:bCs w:val="0"/>
          <w:sz w:val="28"/>
          <w:szCs w:val="28"/>
          <w:rtl/>
        </w:rPr>
        <w:t xml:space="preserve"> من عام 201</w:t>
      </w:r>
      <w:r w:rsidRPr="00015EB9">
        <w:rPr>
          <w:rFonts w:ascii="Sakkal Majalla" w:hAnsi="Sakkal Majalla" w:cs="Sakkal Majalla" w:hint="cs"/>
          <w:b w:val="0"/>
          <w:bCs w:val="0"/>
          <w:sz w:val="28"/>
          <w:szCs w:val="28"/>
          <w:rtl/>
        </w:rPr>
        <w:t>6</w:t>
      </w:r>
      <w:r w:rsidRPr="00015EB9">
        <w:rPr>
          <w:rFonts w:ascii="Sakkal Majalla" w:hAnsi="Sakkal Majalla" w:cs="Sakkal Majalla"/>
          <w:b w:val="0"/>
          <w:bCs w:val="0"/>
          <w:sz w:val="28"/>
          <w:szCs w:val="28"/>
          <w:rtl/>
        </w:rPr>
        <w:t>.</w:t>
      </w:r>
    </w:p>
    <w:p w14:paraId="76C7A0BF" w14:textId="77777777" w:rsidR="002831E0" w:rsidRPr="00015EB9" w:rsidRDefault="002831E0" w:rsidP="0019775F">
      <w:pPr>
        <w:bidi/>
        <w:contextualSpacing/>
        <w:jc w:val="both"/>
        <w:rPr>
          <w:rFonts w:ascii="Sakkal Majalla" w:hAnsi="Sakkal Majalla" w:cs="Sakkal Majalla"/>
          <w:sz w:val="32"/>
          <w:szCs w:val="32"/>
          <w:rtl/>
        </w:rPr>
      </w:pPr>
      <w:r w:rsidRPr="00015EB9">
        <w:rPr>
          <w:rFonts w:ascii="Sakkal Majalla" w:hAnsi="Sakkal Majalla" w:cs="Sakkal Majalla"/>
          <w:sz w:val="32"/>
          <w:szCs w:val="32"/>
          <w:rtl/>
        </w:rPr>
        <w:t xml:space="preserve">الدراسات السابقة: </w:t>
      </w:r>
      <w:r w:rsidRPr="00015EB9">
        <w:rPr>
          <w:rFonts w:ascii="Sakkal Majalla" w:hAnsi="Sakkal Majalla" w:cs="Sakkal Majalla"/>
          <w:b w:val="0"/>
          <w:bCs w:val="0"/>
          <w:sz w:val="28"/>
          <w:szCs w:val="28"/>
          <w:rtl/>
        </w:rPr>
        <w:t>سيتم في هذا الجزء استعراض وضعية المكتبات العامة في عدد من الدول الغربية مثل الولايات المتحدة الأمريكية وبريطانيا وكندا وكذلك أستراليا</w:t>
      </w:r>
      <w:r w:rsidRPr="00015EB9">
        <w:rPr>
          <w:rFonts w:ascii="Sakkal Majalla" w:hAnsi="Sakkal Majalla" w:cs="Sakkal Majalla" w:hint="cs"/>
          <w:b w:val="0"/>
          <w:bCs w:val="0"/>
          <w:sz w:val="28"/>
          <w:szCs w:val="28"/>
          <w:rtl/>
        </w:rPr>
        <w:t xml:space="preserve"> وبعض الدول الأوروبية</w:t>
      </w:r>
      <w:r w:rsidRPr="00015EB9">
        <w:rPr>
          <w:rFonts w:ascii="Sakkal Majalla" w:hAnsi="Sakkal Majalla" w:cs="Sakkal Majalla"/>
          <w:b w:val="0"/>
          <w:bCs w:val="0"/>
          <w:sz w:val="28"/>
          <w:szCs w:val="28"/>
          <w:rtl/>
        </w:rPr>
        <w:t xml:space="preserve"> بغية وضع تصور عام للوضعية التي تكون عليها المكتبات العامة لديهم فيما يختص بالوظائف التي يركزون عليها، كوظائف أولية (أساس)، ووظائف ثانوية، بحسب تصنيف جمعية المكتبات الأمريكية. وسيتم دمج الدراسات السابقة مع هذه الوضعية بهدف إخراج دراسة مقنعة تؤدي رسالة مباشرة للقائمين على المكتبات العامة في المملكة العربية السعودية.</w:t>
      </w:r>
    </w:p>
    <w:p w14:paraId="636EA6A3" w14:textId="77777777" w:rsidR="002831E0" w:rsidRPr="00106391" w:rsidRDefault="002831E0" w:rsidP="0019775F">
      <w:pPr>
        <w:bidi/>
        <w:contextualSpacing/>
        <w:jc w:val="both"/>
        <w:rPr>
          <w:rFonts w:ascii="Sakkal Majalla" w:hAnsi="Sakkal Majalla" w:cs="Sakkal Majalla"/>
          <w:b w:val="0"/>
          <w:bCs w:val="0"/>
          <w:sz w:val="28"/>
          <w:szCs w:val="28"/>
          <w:rtl/>
        </w:rPr>
      </w:pPr>
      <w:r w:rsidRPr="00106391">
        <w:rPr>
          <w:rFonts w:ascii="Sakkal Majalla" w:hAnsi="Sakkal Majalla" w:cs="Sakkal Majalla" w:hint="cs"/>
          <w:b w:val="0"/>
          <w:bCs w:val="0"/>
          <w:sz w:val="28"/>
          <w:szCs w:val="28"/>
          <w:rtl/>
        </w:rPr>
        <w:t>و</w:t>
      </w:r>
      <w:r w:rsidRPr="00106391">
        <w:rPr>
          <w:rFonts w:ascii="Sakkal Majalla" w:hAnsi="Sakkal Majalla" w:cs="Sakkal Majalla"/>
          <w:b w:val="0"/>
          <w:bCs w:val="0"/>
          <w:sz w:val="28"/>
          <w:szCs w:val="28"/>
          <w:rtl/>
        </w:rPr>
        <w:t>تعود مسؤولية إسناد المكتبات العامة لوزارة المعارف إلى أواخر السبعينيات من القرن الهجري المنصرم وذلك بصدور قرار مجلس الوزراء رقم 30 في 24/1/1379 هـ الذي يكلّف</w:t>
      </w:r>
      <w:r w:rsidR="00106391" w:rsidRPr="00106391">
        <w:rPr>
          <w:rFonts w:ascii="Sakkal Majalla" w:hAnsi="Sakkal Majalla" w:cs="Sakkal Majalla" w:hint="cs"/>
          <w:b w:val="0"/>
          <w:bCs w:val="0"/>
          <w:sz w:val="28"/>
          <w:szCs w:val="28"/>
          <w:rtl/>
        </w:rPr>
        <w:t xml:space="preserve"> </w:t>
      </w:r>
      <w:r w:rsidRPr="00106391">
        <w:rPr>
          <w:rFonts w:ascii="Sakkal Majalla" w:hAnsi="Sakkal Majalla" w:cs="Sakkal Majalla"/>
          <w:b w:val="0"/>
          <w:bCs w:val="0"/>
          <w:sz w:val="28"/>
          <w:szCs w:val="28"/>
          <w:rtl/>
        </w:rPr>
        <w:t>وزارة المعارف بالعناية بالمكتبات العامة والعمل على تطويرها، حيث بدأت تلك المكتبات مرحلة جديدة مع وزارة المعارف، الأمر الذي نتجت عنه زيادة مطردة في نمو هاته المكتبات مما زاد في طموح القائمين عليها واستبشار المواطنين بها. لكن الأمر لم يستمر على ذات النسق نظرا لتضخم وزارة المعارف، حتى "ضاعت" المكتبات العامة في خضم مسؤوليات الوزارة.</w:t>
      </w:r>
    </w:p>
    <w:p w14:paraId="26FBA0BF" w14:textId="311E906E" w:rsidR="002831E0" w:rsidRDefault="002831E0" w:rsidP="0019775F">
      <w:pPr>
        <w:bidi/>
        <w:contextualSpacing/>
        <w:jc w:val="both"/>
        <w:rPr>
          <w:rFonts w:ascii="Sakkal Majalla" w:hAnsi="Sakkal Majalla" w:cs="Sakkal Majalla"/>
          <w:b w:val="0"/>
          <w:bCs w:val="0"/>
          <w:sz w:val="28"/>
          <w:szCs w:val="28"/>
          <w:rtl/>
        </w:rPr>
      </w:pPr>
      <w:r w:rsidRPr="002A6295">
        <w:rPr>
          <w:rFonts w:ascii="Sakkal Majalla" w:hAnsi="Sakkal Majalla" w:cs="Sakkal Majalla"/>
          <w:b w:val="0"/>
          <w:bCs w:val="0"/>
          <w:sz w:val="28"/>
          <w:szCs w:val="28"/>
          <w:rtl/>
        </w:rPr>
        <w:t xml:space="preserve">  وتوالت أعداد</w:t>
      </w:r>
      <w:r>
        <w:rPr>
          <w:rFonts w:ascii="Sakkal Majalla" w:hAnsi="Sakkal Majalla" w:cs="Sakkal Majalla" w:hint="cs"/>
          <w:b w:val="0"/>
          <w:bCs w:val="0"/>
          <w:sz w:val="28"/>
          <w:szCs w:val="28"/>
          <w:rtl/>
        </w:rPr>
        <w:t>ُ</w:t>
      </w:r>
      <w:r w:rsidRPr="002A6295">
        <w:rPr>
          <w:rFonts w:ascii="Sakkal Majalla" w:hAnsi="Sakkal Majalla" w:cs="Sakkal Majalla"/>
          <w:b w:val="0"/>
          <w:bCs w:val="0"/>
          <w:sz w:val="28"/>
          <w:szCs w:val="28"/>
          <w:rtl/>
        </w:rPr>
        <w:t xml:space="preserve">ها في التنامي حتى أصبحت أكثر أنواع المكتبات عددا في المملكة. وقد أشار دليل المكتبات والمعلومات السعودية الصادر عن مكتبة الملك فهد الوطنية عام 1999م إلى أن عدد المكتبات العامة قد بلغ 95 مكتبة تتبع لجهات حكومية متعددة. ثم استبشر المهتمون مجددا بتحويل مسؤوليات وتبعية هاته المكتبات إلى وزارة </w:t>
      </w:r>
      <w:r w:rsidRPr="00106391">
        <w:rPr>
          <w:rFonts w:ascii="Sakkal Majalla" w:hAnsi="Sakkal Majalla" w:cs="Sakkal Majalla"/>
          <w:b w:val="0"/>
          <w:bCs w:val="0"/>
          <w:sz w:val="28"/>
          <w:szCs w:val="28"/>
          <w:rtl/>
        </w:rPr>
        <w:t>الث</w:t>
      </w:r>
      <w:r w:rsidR="00106391" w:rsidRPr="00106391">
        <w:rPr>
          <w:rFonts w:ascii="Sakkal Majalla" w:hAnsi="Sakkal Majalla" w:cs="Sakkal Majalla" w:hint="cs"/>
          <w:b w:val="0"/>
          <w:bCs w:val="0"/>
          <w:sz w:val="28"/>
          <w:szCs w:val="28"/>
          <w:rtl/>
        </w:rPr>
        <w:t>ق</w:t>
      </w:r>
      <w:r w:rsidRPr="00106391">
        <w:rPr>
          <w:rFonts w:ascii="Sakkal Majalla" w:hAnsi="Sakkal Majalla" w:cs="Sakkal Majalla"/>
          <w:b w:val="0"/>
          <w:bCs w:val="0"/>
          <w:sz w:val="28"/>
          <w:szCs w:val="28"/>
          <w:rtl/>
        </w:rPr>
        <w:t xml:space="preserve">افة </w:t>
      </w:r>
      <w:r w:rsidRPr="002A6295">
        <w:rPr>
          <w:rFonts w:ascii="Sakkal Majalla" w:hAnsi="Sakkal Majalla" w:cs="Sakkal Majalla"/>
          <w:b w:val="0"/>
          <w:bCs w:val="0"/>
          <w:sz w:val="28"/>
          <w:szCs w:val="28"/>
          <w:rtl/>
        </w:rPr>
        <w:t xml:space="preserve">والإعلام (التي تم تعديل مسماها ومسؤولياتها في التنظيم الجديد الذي صدر به الأمر الملكي رقم أ/2 الصادر في 28/2/1424هـ، القاضي بـتعديل مسمّى وزارة الإعلام لتُصبح وزارةً للثقافة والإعلام، ولتكون بها وكالة للثقافة). وقد نُقلت لهاته الوكالة عدد </w:t>
      </w:r>
      <w:r w:rsidRPr="002A6295">
        <w:rPr>
          <w:rFonts w:ascii="Sakkal Majalla" w:hAnsi="Sakkal Majalla" w:cs="Sakkal Majalla"/>
          <w:b w:val="0"/>
          <w:bCs w:val="0"/>
          <w:sz w:val="28"/>
          <w:szCs w:val="28"/>
          <w:rtl/>
        </w:rPr>
        <w:lastRenderedPageBreak/>
        <w:t xml:space="preserve">من الإدارات من جهات مختلفة مثل الأندية الأدبية وجمعيات الثقافة والفنون والمراكز الثقافية وأيضا نُقلت لها الإدارة العامة للمكتبات العامة </w:t>
      </w:r>
      <w:del w:id="1" w:author="Saad Azzahri" w:date="2017-08-07T15:47:00Z">
        <w:r w:rsidRPr="002A6295" w:rsidDel="00BB0237">
          <w:rPr>
            <w:rFonts w:ascii="Sakkal Majalla" w:hAnsi="Sakkal Majalla" w:cs="Sakkal Majalla"/>
            <w:b w:val="0"/>
            <w:bCs w:val="0"/>
            <w:sz w:val="28"/>
            <w:szCs w:val="28"/>
            <w:rtl/>
          </w:rPr>
          <w:delText xml:space="preserve"> </w:delText>
        </w:r>
      </w:del>
      <w:r w:rsidRPr="002A6295">
        <w:rPr>
          <w:rFonts w:ascii="Sakkal Majalla" w:hAnsi="Sakkal Majalla" w:cs="Sakkal Majalla"/>
          <w:b w:val="0"/>
          <w:bCs w:val="0"/>
          <w:sz w:val="28"/>
          <w:szCs w:val="28"/>
          <w:rtl/>
        </w:rPr>
        <w:t>التي كانت تابعة قبل ذلك لوكالة الشؤون الثقافية بوزارة المعارف.</w:t>
      </w:r>
    </w:p>
    <w:p w14:paraId="1E527796" w14:textId="109E0E5D" w:rsidR="002831E0" w:rsidRPr="003056A9" w:rsidRDefault="002831E0" w:rsidP="0019775F">
      <w:pPr>
        <w:bidi/>
        <w:contextualSpacing/>
        <w:jc w:val="both"/>
        <w:rPr>
          <w:rFonts w:ascii="Sakkal Majalla" w:hAnsi="Sakkal Majalla" w:cs="Sakkal Majalla"/>
          <w:b w:val="0"/>
          <w:bCs w:val="0"/>
          <w:sz w:val="28"/>
          <w:szCs w:val="28"/>
          <w:rtl/>
        </w:rPr>
      </w:pPr>
      <w:r>
        <w:rPr>
          <w:rFonts w:ascii="Sakkal Majalla" w:hAnsi="Sakkal Majalla" w:cs="Sakkal Majalla" w:hint="cs"/>
          <w:b w:val="0"/>
          <w:bCs w:val="0"/>
          <w:sz w:val="28"/>
          <w:szCs w:val="28"/>
          <w:rtl/>
        </w:rPr>
        <w:t xml:space="preserve">حظيت المكتبات العامة باهتمام في مختلف مسيرتها، حيث </w:t>
      </w:r>
      <w:r w:rsidRPr="003056A9">
        <w:rPr>
          <w:rFonts w:ascii="Sakkal Majalla" w:hAnsi="Sakkal Majalla" w:cs="Sakkal Majalla"/>
          <w:b w:val="0"/>
          <w:bCs w:val="0"/>
          <w:sz w:val="28"/>
          <w:szCs w:val="28"/>
          <w:rtl/>
        </w:rPr>
        <w:t>نظ</w:t>
      </w:r>
      <w:r>
        <w:rPr>
          <w:rFonts w:ascii="Sakkal Majalla" w:hAnsi="Sakkal Majalla" w:cs="Sakkal Majalla" w:hint="cs"/>
          <w:b w:val="0"/>
          <w:bCs w:val="0"/>
          <w:sz w:val="28"/>
          <w:szCs w:val="28"/>
          <w:rtl/>
        </w:rPr>
        <w:t>ّ</w:t>
      </w:r>
      <w:r w:rsidRPr="003056A9">
        <w:rPr>
          <w:rFonts w:ascii="Sakkal Majalla" w:hAnsi="Sakkal Majalla" w:cs="Sakkal Majalla"/>
          <w:b w:val="0"/>
          <w:bCs w:val="0"/>
          <w:sz w:val="28"/>
          <w:szCs w:val="28"/>
          <w:rtl/>
        </w:rPr>
        <w:t>م قسم علم المعلومات (قسم علوم المكتبات والمعلومات) بجامعة الملك سعود خلال 23- 24 شعبان 1426هـ الموافق 27-28 سبتمبر 2005م ندوة "المكتبات العامة في المملكة: تحديات الواقع وتطلعات المستقبل" قدمت فيها حوالي خمس عشرة مداخلة تعرضت لمختلف قضايا المكتبات العامة في المملك</w:t>
      </w:r>
      <w:r w:rsidR="00294F31">
        <w:rPr>
          <w:rFonts w:ascii="Sakkal Majalla" w:hAnsi="Sakkal Majalla" w:cs="Sakkal Majalla" w:hint="cs"/>
          <w:b w:val="0"/>
          <w:bCs w:val="0"/>
          <w:sz w:val="28"/>
          <w:szCs w:val="28"/>
          <w:rtl/>
        </w:rPr>
        <w:t>ة</w:t>
      </w:r>
      <w:r w:rsidRPr="003056A9">
        <w:rPr>
          <w:rFonts w:ascii="Sakkal Majalla" w:hAnsi="Sakkal Majalla" w:cs="Sakkal Majalla"/>
          <w:b w:val="0"/>
          <w:bCs w:val="0"/>
          <w:sz w:val="28"/>
          <w:szCs w:val="28"/>
          <w:rtl/>
        </w:rPr>
        <w:t xml:space="preserve"> العربية السعودية. </w:t>
      </w:r>
    </w:p>
    <w:p w14:paraId="5CC271CF" w14:textId="6082FDD2" w:rsidR="002831E0" w:rsidRPr="00961D0B" w:rsidRDefault="002831E0" w:rsidP="0019775F">
      <w:pPr>
        <w:bidi/>
        <w:contextualSpacing/>
        <w:jc w:val="both"/>
        <w:rPr>
          <w:rFonts w:ascii="Sakkal Majalla" w:hAnsi="Sakkal Majalla" w:cs="Sakkal Majalla"/>
          <w:b w:val="0"/>
          <w:bCs w:val="0"/>
          <w:sz w:val="28"/>
          <w:szCs w:val="28"/>
          <w:rtl/>
        </w:rPr>
      </w:pPr>
      <w:r w:rsidRPr="00961D0B">
        <w:rPr>
          <w:rFonts w:ascii="Sakkal Majalla" w:hAnsi="Sakkal Majalla" w:cs="Sakkal Majalla"/>
          <w:b w:val="0"/>
          <w:bCs w:val="0"/>
          <w:sz w:val="28"/>
          <w:szCs w:val="28"/>
          <w:rtl/>
        </w:rPr>
        <w:t>وقبل ذلك بنحو عشر سنوات، نظمت مكتبة الملك عبدالعزيز العامة ندوة تحت عنوان: " المكتبات العامة في المملكة العربية السعودية: واقعها ومستقبلها" وذلك خلال الفترة 27-28/7/1416 الموافق 19-20 ديسمبر 1995.</w:t>
      </w:r>
      <w:r w:rsidRPr="00961D0B">
        <w:rPr>
          <w:rFonts w:ascii="Sakkal Majalla" w:hAnsi="Sakkal Majalla" w:cs="Sakkal Majalla" w:hint="cs"/>
          <w:b w:val="0"/>
          <w:bCs w:val="0"/>
          <w:sz w:val="28"/>
          <w:szCs w:val="28"/>
          <w:rtl/>
        </w:rPr>
        <w:t xml:space="preserve"> كما نظمت وزارة الثقافة والإعلام </w:t>
      </w:r>
      <w:commentRangeStart w:id="2"/>
      <w:r w:rsidRPr="00961D0B">
        <w:rPr>
          <w:rFonts w:ascii="Sakkal Majalla" w:hAnsi="Sakkal Majalla" w:cs="Sakkal Majalla" w:hint="cs"/>
          <w:b w:val="0"/>
          <w:bCs w:val="0"/>
          <w:sz w:val="28"/>
          <w:szCs w:val="28"/>
          <w:rtl/>
        </w:rPr>
        <w:t>ثلاثة ملتقيات</w:t>
      </w:r>
      <w:r w:rsidR="00106391">
        <w:rPr>
          <w:rFonts w:ascii="Sakkal Majalla" w:hAnsi="Sakkal Majalla" w:cs="Sakkal Majalla" w:hint="cs"/>
          <w:b w:val="0"/>
          <w:bCs w:val="0"/>
          <w:sz w:val="28"/>
          <w:szCs w:val="28"/>
          <w:rtl/>
        </w:rPr>
        <w:t xml:space="preserve"> في الأعوام</w:t>
      </w:r>
      <w:r w:rsidRPr="00961D0B">
        <w:rPr>
          <w:rFonts w:ascii="Sakkal Majalla" w:hAnsi="Sakkal Majalla" w:cs="Sakkal Majalla" w:hint="cs"/>
          <w:b w:val="0"/>
          <w:bCs w:val="0"/>
          <w:sz w:val="28"/>
          <w:szCs w:val="28"/>
          <w:rtl/>
        </w:rPr>
        <w:t xml:space="preserve"> 1434 و 1435 و 1436 </w:t>
      </w:r>
      <w:commentRangeEnd w:id="2"/>
      <w:r w:rsidR="00050000">
        <w:rPr>
          <w:rStyle w:val="CommentReference"/>
          <w:rtl/>
        </w:rPr>
        <w:commentReference w:id="2"/>
      </w:r>
      <w:r w:rsidRPr="00961D0B">
        <w:rPr>
          <w:rFonts w:ascii="Sakkal Majalla" w:hAnsi="Sakkal Majalla" w:cs="Sakkal Majalla" w:hint="cs"/>
          <w:b w:val="0"/>
          <w:bCs w:val="0"/>
          <w:sz w:val="28"/>
          <w:szCs w:val="28"/>
          <w:rtl/>
        </w:rPr>
        <w:t>للم</w:t>
      </w:r>
      <w:r w:rsidR="00B0434C">
        <w:rPr>
          <w:rFonts w:ascii="Sakkal Majalla" w:hAnsi="Sakkal Majalla" w:cs="Sakkal Majalla" w:hint="cs"/>
          <w:b w:val="0"/>
          <w:bCs w:val="0"/>
          <w:sz w:val="28"/>
          <w:szCs w:val="28"/>
          <w:rtl/>
        </w:rPr>
        <w:t>ت</w:t>
      </w:r>
      <w:r w:rsidRPr="00961D0B">
        <w:rPr>
          <w:rFonts w:ascii="Sakkal Majalla" w:hAnsi="Sakkal Majalla" w:cs="Sakkal Majalla" w:hint="cs"/>
          <w:b w:val="0"/>
          <w:bCs w:val="0"/>
          <w:sz w:val="28"/>
          <w:szCs w:val="28"/>
          <w:rtl/>
        </w:rPr>
        <w:t>خصصين في المكتبات العامة التابعة لها. كما نظمت وزارة الشؤون الإسلامية والأوقاف ندوة المكتبات الوقفية</w:t>
      </w:r>
      <w:r w:rsidRPr="004A6DBB">
        <w:rPr>
          <w:rFonts w:ascii="Sakkal Majalla" w:hAnsi="Sakkal Majalla" w:cs="Sakkal Majalla" w:hint="cs"/>
          <w:b w:val="0"/>
          <w:bCs w:val="0"/>
          <w:color w:val="FF0000"/>
          <w:sz w:val="28"/>
          <w:szCs w:val="28"/>
          <w:rtl/>
        </w:rPr>
        <w:t>،</w:t>
      </w:r>
      <w:r w:rsidRPr="00961D0B">
        <w:rPr>
          <w:rFonts w:ascii="Sakkal Majalla" w:hAnsi="Sakkal Majalla" w:cs="Sakkal Majalla" w:hint="cs"/>
          <w:b w:val="0"/>
          <w:bCs w:val="0"/>
          <w:sz w:val="28"/>
          <w:szCs w:val="28"/>
          <w:rtl/>
        </w:rPr>
        <w:t xml:space="preserve"> والتي تم تنظيمها خلال الفترة 25-27 المحرم 1420، وصدرت مؤخرا  في</w:t>
      </w:r>
      <w:r w:rsidRPr="004A6DBB">
        <w:rPr>
          <w:rFonts w:ascii="Sakkal Majalla" w:hAnsi="Sakkal Majalla" w:cs="Sakkal Majalla" w:hint="cs"/>
          <w:b w:val="0"/>
          <w:bCs w:val="0"/>
          <w:color w:val="FF0000"/>
          <w:sz w:val="28"/>
          <w:szCs w:val="28"/>
          <w:rtl/>
        </w:rPr>
        <w:t xml:space="preserve"> </w:t>
      </w:r>
      <w:r w:rsidRPr="00106391">
        <w:rPr>
          <w:rFonts w:ascii="Sakkal Majalla" w:hAnsi="Sakkal Majalla" w:cs="Sakkal Majalla" w:hint="cs"/>
          <w:b w:val="0"/>
          <w:bCs w:val="0"/>
          <w:sz w:val="28"/>
          <w:szCs w:val="28"/>
          <w:rtl/>
        </w:rPr>
        <w:t>مجل</w:t>
      </w:r>
      <w:r w:rsidR="00106391" w:rsidRPr="00106391">
        <w:rPr>
          <w:rFonts w:ascii="Sakkal Majalla" w:hAnsi="Sakkal Majalla" w:cs="Sakkal Majalla" w:hint="cs"/>
          <w:b w:val="0"/>
          <w:bCs w:val="0"/>
          <w:sz w:val="28"/>
          <w:szCs w:val="28"/>
          <w:rtl/>
        </w:rPr>
        <w:t>د</w:t>
      </w:r>
      <w:r w:rsidRPr="00106391">
        <w:rPr>
          <w:rFonts w:ascii="Sakkal Majalla" w:hAnsi="Sakkal Majalla" w:cs="Sakkal Majalla" w:hint="cs"/>
          <w:b w:val="0"/>
          <w:bCs w:val="0"/>
          <w:sz w:val="28"/>
          <w:szCs w:val="28"/>
          <w:rtl/>
        </w:rPr>
        <w:t xml:space="preserve">ين </w:t>
      </w:r>
      <w:r w:rsidRPr="00961D0B">
        <w:rPr>
          <w:rFonts w:ascii="Sakkal Majalla" w:hAnsi="Sakkal Majalla" w:cs="Sakkal Majalla" w:hint="cs"/>
          <w:b w:val="0"/>
          <w:bCs w:val="0"/>
          <w:sz w:val="28"/>
          <w:szCs w:val="28"/>
          <w:rtl/>
        </w:rPr>
        <w:t xml:space="preserve">في نحو 758 صفحة. </w:t>
      </w:r>
    </w:p>
    <w:p w14:paraId="2A94F482" w14:textId="77777777" w:rsidR="002831E0" w:rsidRPr="001E03A8" w:rsidRDefault="004A6DBB" w:rsidP="0019775F">
      <w:pPr>
        <w:bidi/>
        <w:ind w:left="26"/>
        <w:contextualSpacing/>
        <w:jc w:val="both"/>
        <w:rPr>
          <w:rFonts w:ascii="Sakkal Majalla" w:hAnsi="Sakkal Majalla" w:cs="Sakkal Majalla"/>
          <w:b w:val="0"/>
          <w:bCs w:val="0"/>
          <w:sz w:val="28"/>
          <w:szCs w:val="28"/>
          <w:rtl/>
        </w:rPr>
      </w:pPr>
      <w:r>
        <w:rPr>
          <w:rFonts w:ascii="Sakkal Majalla" w:hAnsi="Sakkal Majalla" w:cs="Sakkal Majalla" w:hint="cs"/>
          <w:b w:val="0"/>
          <w:bCs w:val="0"/>
          <w:sz w:val="28"/>
          <w:szCs w:val="28"/>
          <w:rtl/>
        </w:rPr>
        <w:t>و</w:t>
      </w:r>
      <w:r w:rsidR="002831E0" w:rsidRPr="001E03A8">
        <w:rPr>
          <w:rFonts w:ascii="Sakkal Majalla" w:hAnsi="Sakkal Majalla" w:cs="Sakkal Majalla" w:hint="cs"/>
          <w:b w:val="0"/>
          <w:bCs w:val="0"/>
          <w:sz w:val="28"/>
          <w:szCs w:val="28"/>
          <w:rtl/>
        </w:rPr>
        <w:t xml:space="preserve">في رسالة حديثة، تعرّضت الشهري </w:t>
      </w:r>
      <w:r w:rsidR="002831E0" w:rsidRPr="001E03A8">
        <w:rPr>
          <w:rFonts w:cs="Times New Roman"/>
          <w:b w:val="0"/>
          <w:bCs w:val="0"/>
          <w:sz w:val="20"/>
          <w:szCs w:val="20"/>
        </w:rPr>
        <w:t>Alshehri</w:t>
      </w:r>
      <w:r w:rsidR="002831E0" w:rsidRPr="001E03A8">
        <w:rPr>
          <w:rFonts w:ascii="Sakkal Majalla" w:hAnsi="Sakkal Majalla" w:cs="Sakkal Majalla" w:hint="cs"/>
          <w:b w:val="0"/>
          <w:bCs w:val="0"/>
          <w:sz w:val="28"/>
          <w:szCs w:val="28"/>
          <w:rtl/>
        </w:rPr>
        <w:t xml:space="preserve"> إلى مستقبل المكتبات العامة في المملكة العربية السعودية وأدوارها والتحديات التي تواجهها، حيث سعت الباحثة ابتداءا إلى "استكشاف التحديات وتحديد الأدوار التي تضطلع بها المكتبات العامة السعودية في عصر الرقمية" وبناء على ذلك، تمّ تحديد الأهداف الآتية: استطلاع تطور المكتبات وتحولاتها منذ النشأة للآن؛ واستكشاف دور المكتبات في بناء المجتمع السعودي؛ ودراسة أثر تقنية المعلومات على أداء وعمليات وتطوير المكتبات العامة في المملكة العربية السعودية. ولتحقيق ما سبق، فقد حدّدت الباحثة الأسئلة البحثية المتضمنة السؤال عن "التحديات التي تواجهها المكتبات العامة في المملكة العربية السعودية في العصر الرقمي"؛ وتحديد "أدوار المكتبات العامة في المملكة العربية السعودية في العصر الرقمي"؛ ورصد "التطور والتحولات التي مرت بها المكتبات العامة السعودية منذ النشأة للآن"؛ وتحديد " التغيرات التي حدثت في أداء وعمليات وتطوير المكتبات العامة في المملكة العربية السعودية"</w:t>
      </w:r>
      <w:r w:rsidR="002831E0" w:rsidRPr="001E03A8">
        <w:rPr>
          <w:rStyle w:val="EndnoteReference"/>
          <w:rFonts w:ascii="Sakkal Majalla" w:hAnsi="Sakkal Majalla" w:cs="Sakkal Majalla"/>
          <w:b w:val="0"/>
          <w:bCs w:val="0"/>
          <w:sz w:val="28"/>
          <w:szCs w:val="28"/>
          <w:rtl/>
        </w:rPr>
        <w:endnoteReference w:id="8"/>
      </w:r>
      <w:r w:rsidR="002831E0" w:rsidRPr="001E03A8">
        <w:rPr>
          <w:rFonts w:ascii="Sakkal Majalla" w:hAnsi="Sakkal Majalla" w:cs="Sakkal Majalla" w:hint="cs"/>
          <w:b w:val="0"/>
          <w:bCs w:val="0"/>
          <w:sz w:val="28"/>
          <w:szCs w:val="28"/>
          <w:rtl/>
        </w:rPr>
        <w:t>. وخلصت الدراسة إلى نتائج إيجابية حول معظم أسئلتها البحثية.</w:t>
      </w:r>
    </w:p>
    <w:p w14:paraId="2F74DEB1" w14:textId="77777777" w:rsidR="002831E0" w:rsidRPr="001E03A8" w:rsidRDefault="002831E0" w:rsidP="0019775F">
      <w:pPr>
        <w:bidi/>
        <w:ind w:left="26"/>
        <w:contextualSpacing/>
        <w:jc w:val="both"/>
        <w:rPr>
          <w:rFonts w:ascii="Sakkal Majalla" w:hAnsi="Sakkal Majalla" w:cs="Sakkal Majalla"/>
          <w:b w:val="0"/>
          <w:bCs w:val="0"/>
          <w:sz w:val="28"/>
          <w:szCs w:val="28"/>
          <w:rtl/>
        </w:rPr>
      </w:pPr>
      <w:r w:rsidRPr="001E03A8">
        <w:rPr>
          <w:rFonts w:ascii="Sakkal Majalla" w:hAnsi="Sakkal Majalla" w:cs="Sakkal Majalla" w:hint="cs"/>
          <w:b w:val="0"/>
          <w:bCs w:val="0"/>
          <w:sz w:val="28"/>
          <w:szCs w:val="28"/>
          <w:rtl/>
        </w:rPr>
        <w:t>وم</w:t>
      </w:r>
      <w:r>
        <w:rPr>
          <w:rFonts w:ascii="Sakkal Majalla" w:hAnsi="Sakkal Majalla" w:cs="Sakkal Majalla" w:hint="cs"/>
          <w:b w:val="0"/>
          <w:bCs w:val="0"/>
          <w:sz w:val="28"/>
          <w:szCs w:val="28"/>
          <w:rtl/>
        </w:rPr>
        <w:t>م</w:t>
      </w:r>
      <w:r w:rsidRPr="001E03A8">
        <w:rPr>
          <w:rFonts w:ascii="Sakkal Majalla" w:hAnsi="Sakkal Majalla" w:cs="Sakkal Majalla" w:hint="cs"/>
          <w:b w:val="0"/>
          <w:bCs w:val="0"/>
          <w:sz w:val="28"/>
          <w:szCs w:val="28"/>
          <w:rtl/>
        </w:rPr>
        <w:t xml:space="preserve">ا يُحسب </w:t>
      </w:r>
      <w:r>
        <w:rPr>
          <w:rFonts w:ascii="Sakkal Majalla" w:hAnsi="Sakkal Majalla" w:cs="Sakkal Majalla" w:hint="cs"/>
          <w:b w:val="0"/>
          <w:bCs w:val="0"/>
          <w:sz w:val="28"/>
          <w:szCs w:val="28"/>
          <w:rtl/>
        </w:rPr>
        <w:t xml:space="preserve">لهاته الرسالة حداثتُها وكونُها من أشهر الجامعات البريطانية، وسعةُ اطلاع الباحثة، واستشهاداتُها الغزيرة في ثنايا الرسالة. ومما يُحسب </w:t>
      </w:r>
      <w:r w:rsidRPr="001E03A8">
        <w:rPr>
          <w:rFonts w:ascii="Sakkal Majalla" w:hAnsi="Sakkal Majalla" w:cs="Sakkal Majalla" w:hint="cs"/>
          <w:b w:val="0"/>
          <w:bCs w:val="0"/>
          <w:sz w:val="28"/>
          <w:szCs w:val="28"/>
          <w:rtl/>
        </w:rPr>
        <w:t>على الرسالة أنها اعتمدت على دراسة أنموذج واحد متميّز يتمثل في مكتبة الملك عبدالعزيز العامة، حيث أن هذه المكتبة حديثة النشأة، ولا تنتمي أصلا للبيئة التي نشأت من خلالها معظم المكتبات العامة (وزارة المع</w:t>
      </w:r>
      <w:r>
        <w:rPr>
          <w:rFonts w:ascii="Sakkal Majalla" w:hAnsi="Sakkal Majalla" w:cs="Sakkal Majalla" w:hint="cs"/>
          <w:b w:val="0"/>
          <w:bCs w:val="0"/>
          <w:sz w:val="28"/>
          <w:szCs w:val="28"/>
          <w:rtl/>
        </w:rPr>
        <w:t>ا</w:t>
      </w:r>
      <w:r w:rsidRPr="001E03A8">
        <w:rPr>
          <w:rFonts w:ascii="Sakkal Majalla" w:hAnsi="Sakkal Majalla" w:cs="Sakkal Majalla" w:hint="cs"/>
          <w:b w:val="0"/>
          <w:bCs w:val="0"/>
          <w:sz w:val="28"/>
          <w:szCs w:val="28"/>
          <w:rtl/>
        </w:rPr>
        <w:t>رف سابقا) ولا تتبع مثلها لذات الجهة (المتمثلة في وزارة الثقافة والإعلام)، كما أنها حظيت بدعم مالي ومعنوي مباشر من لدُن خادم الحرمين الشريفين الملك عبدالله بن عبدالعزيز رحمه الله. وبهذا، فلا يمكن أن تُسحب نتائج هذه الدراسة على بقية المكتبات العامة في المملكة العربية السعودية.</w:t>
      </w:r>
    </w:p>
    <w:p w14:paraId="3190005F" w14:textId="77777777" w:rsidR="002831E0" w:rsidRDefault="002831E0" w:rsidP="0019775F">
      <w:pPr>
        <w:bidi/>
        <w:contextualSpacing/>
        <w:jc w:val="both"/>
        <w:rPr>
          <w:rFonts w:ascii="Sakkal Majalla" w:hAnsi="Sakkal Majalla" w:cs="Sakkal Majalla"/>
          <w:b w:val="0"/>
          <w:bCs w:val="0"/>
          <w:sz w:val="28"/>
          <w:szCs w:val="28"/>
          <w:rtl/>
        </w:rPr>
      </w:pPr>
      <w:r w:rsidRPr="00297D3D">
        <w:rPr>
          <w:rFonts w:ascii="Sakkal Majalla" w:hAnsi="Sakkal Majalla" w:cs="Sakkal Majalla"/>
          <w:b w:val="0"/>
          <w:bCs w:val="0"/>
          <w:sz w:val="28"/>
          <w:szCs w:val="28"/>
          <w:rtl/>
        </w:rPr>
        <w:t xml:space="preserve">وفي رسالة ماجستير تحت المناقشة، </w:t>
      </w:r>
      <w:r>
        <w:rPr>
          <w:rFonts w:ascii="Sakkal Majalla" w:hAnsi="Sakkal Majalla" w:cs="Sakkal Majalla" w:hint="cs"/>
          <w:b w:val="0"/>
          <w:bCs w:val="0"/>
          <w:sz w:val="28"/>
          <w:szCs w:val="28"/>
          <w:rtl/>
        </w:rPr>
        <w:t>تعرّض</w:t>
      </w:r>
      <w:r w:rsidRPr="00297D3D">
        <w:rPr>
          <w:rFonts w:ascii="Sakkal Majalla" w:hAnsi="Sakkal Majalla" w:cs="Sakkal Majalla"/>
          <w:b w:val="0"/>
          <w:bCs w:val="0"/>
          <w:sz w:val="28"/>
          <w:szCs w:val="28"/>
          <w:rtl/>
        </w:rPr>
        <w:t xml:space="preserve"> صدّيق نجار </w:t>
      </w:r>
      <w:r>
        <w:rPr>
          <w:rFonts w:ascii="Sakkal Majalla" w:hAnsi="Sakkal Majalla" w:cs="Sakkal Majalla" w:hint="cs"/>
          <w:b w:val="0"/>
          <w:bCs w:val="0"/>
          <w:sz w:val="28"/>
          <w:szCs w:val="28"/>
          <w:rtl/>
        </w:rPr>
        <w:t xml:space="preserve">إلى </w:t>
      </w:r>
      <w:r w:rsidRPr="00297D3D">
        <w:rPr>
          <w:rFonts w:ascii="Sakkal Majalla" w:hAnsi="Sakkal Majalla" w:cs="Sakkal Majalla"/>
          <w:b w:val="0"/>
          <w:bCs w:val="0"/>
          <w:sz w:val="28"/>
          <w:szCs w:val="28"/>
          <w:rtl/>
        </w:rPr>
        <w:t>"</w:t>
      </w:r>
      <w:r w:rsidRPr="00297D3D">
        <w:rPr>
          <w:rFonts w:ascii="Sakkal Majalla" w:hAnsi="Sakkal Majalla" w:cs="Sakkal Majalla"/>
          <w:b w:val="0"/>
          <w:bCs w:val="0"/>
          <w:color w:val="000000" w:themeColor="text1"/>
          <w:sz w:val="28"/>
          <w:szCs w:val="28"/>
          <w:rtl/>
        </w:rPr>
        <w:t>سياسة تنمية المجموعات في المكتبات العامة في المملكة العربية السعودية: دراسة حالة لقسم التزويد في وزارة الثقافة والإعلام"</w:t>
      </w:r>
      <w:r>
        <w:rPr>
          <w:rStyle w:val="EndnoteReference"/>
          <w:rFonts w:ascii="Sakkal Majalla" w:hAnsi="Sakkal Majalla" w:cs="Sakkal Majalla"/>
          <w:b w:val="0"/>
          <w:bCs w:val="0"/>
          <w:color w:val="000000" w:themeColor="text1"/>
          <w:sz w:val="28"/>
          <w:szCs w:val="28"/>
          <w:rtl/>
        </w:rPr>
        <w:endnoteReference w:id="9"/>
      </w:r>
      <w:r w:rsidRPr="00297D3D">
        <w:rPr>
          <w:rFonts w:ascii="Sakkal Majalla" w:hAnsi="Sakkal Majalla" w:cs="Sakkal Majalla"/>
          <w:b w:val="0"/>
          <w:bCs w:val="0"/>
          <w:color w:val="000000" w:themeColor="text1"/>
          <w:sz w:val="28"/>
          <w:szCs w:val="28"/>
          <w:rtl/>
        </w:rPr>
        <w:t xml:space="preserve">. </w:t>
      </w:r>
    </w:p>
    <w:p w14:paraId="7C6B0EB4" w14:textId="77777777" w:rsidR="002831E0" w:rsidRDefault="002831E0" w:rsidP="0019775F">
      <w:pPr>
        <w:bidi/>
        <w:contextualSpacing/>
        <w:jc w:val="both"/>
        <w:rPr>
          <w:rFonts w:ascii="Sakkal Majalla" w:hAnsi="Sakkal Majalla" w:cs="Sakkal Majalla"/>
          <w:b w:val="0"/>
          <w:bCs w:val="0"/>
          <w:sz w:val="28"/>
          <w:szCs w:val="28"/>
          <w:rtl/>
        </w:rPr>
      </w:pPr>
      <w:r>
        <w:rPr>
          <w:rFonts w:ascii="Sakkal Majalla" w:hAnsi="Sakkal Majalla" w:cs="Sakkal Majalla" w:hint="cs"/>
          <w:b w:val="0"/>
          <w:bCs w:val="0"/>
          <w:sz w:val="28"/>
          <w:szCs w:val="28"/>
          <w:rtl/>
        </w:rPr>
        <w:lastRenderedPageBreak/>
        <w:t>و</w:t>
      </w:r>
      <w:r w:rsidRPr="00E579AC">
        <w:rPr>
          <w:rFonts w:ascii="Sakkal Majalla" w:hAnsi="Sakkal Majalla" w:cs="Sakkal Majalla" w:hint="cs"/>
          <w:b w:val="0"/>
          <w:bCs w:val="0"/>
          <w:sz w:val="28"/>
          <w:szCs w:val="28"/>
          <w:rtl/>
        </w:rPr>
        <w:t xml:space="preserve">لعل هشام عبّاس أشهر من كتب عن المكتبات العامة، ذلك أن رسالته لدرجة الدكتوراه تمحورت حول إيجاد خطة لتطويرها بالمملكة العربية السعودية، حيث عمد </w:t>
      </w:r>
      <w:r w:rsidRPr="00E579AC">
        <w:rPr>
          <w:rFonts w:ascii="Sakkal Majalla" w:hAnsi="Sakkal Majalla" w:cs="Sakkal Majalla"/>
          <w:b w:val="0"/>
          <w:bCs w:val="0"/>
          <w:sz w:val="28"/>
          <w:szCs w:val="28"/>
          <w:rtl/>
        </w:rPr>
        <w:t xml:space="preserve">الباحث </w:t>
      </w:r>
      <w:r w:rsidRPr="00E579AC">
        <w:rPr>
          <w:rFonts w:ascii="Sakkal Majalla" w:hAnsi="Sakkal Majalla" w:cs="Sakkal Majalla" w:hint="cs"/>
          <w:b w:val="0"/>
          <w:bCs w:val="0"/>
          <w:sz w:val="28"/>
          <w:szCs w:val="28"/>
          <w:rtl/>
        </w:rPr>
        <w:t>إلى القيام ب</w:t>
      </w:r>
      <w:r w:rsidRPr="00E579AC">
        <w:rPr>
          <w:rFonts w:ascii="Sakkal Majalla" w:hAnsi="Sakkal Majalla" w:cs="Sakkal Majalla"/>
          <w:b w:val="0"/>
          <w:bCs w:val="0"/>
          <w:sz w:val="28"/>
          <w:szCs w:val="28"/>
          <w:rtl/>
        </w:rPr>
        <w:t>مسح شامل للمكتبات العامة التابعة لوزارة المعارف، والحج والأوقاف، وإدارة البحوث العلمية والإفتاء والدعوة والإرشاد، وإدارة الإشراف على الحرمين الشريفين(</w:t>
      </w:r>
      <w:r w:rsidRPr="00E579AC">
        <w:rPr>
          <w:rFonts w:ascii="Sakkal Majalla" w:hAnsi="Sakkal Majalla" w:cs="Sakkal Majalla" w:hint="cs"/>
          <w:b w:val="0"/>
          <w:bCs w:val="0"/>
          <w:sz w:val="28"/>
          <w:szCs w:val="28"/>
          <w:rtl/>
        </w:rPr>
        <w:t>وكان عددها آنذاك</w:t>
      </w:r>
      <w:r w:rsidRPr="00E579AC">
        <w:rPr>
          <w:rFonts w:ascii="Sakkal Majalla" w:hAnsi="Sakkal Majalla" w:cs="Sakkal Majalla"/>
          <w:b w:val="0"/>
          <w:bCs w:val="0"/>
          <w:sz w:val="28"/>
          <w:szCs w:val="28"/>
          <w:rtl/>
        </w:rPr>
        <w:t xml:space="preserve"> 56 مكتبة )</w:t>
      </w:r>
      <w:r w:rsidRPr="00E579AC">
        <w:rPr>
          <w:rFonts w:ascii="Sakkal Majalla" w:hAnsi="Sakkal Majalla" w:cs="Sakkal Majalla" w:hint="cs"/>
          <w:b w:val="0"/>
          <w:bCs w:val="0"/>
          <w:sz w:val="28"/>
          <w:szCs w:val="28"/>
          <w:rtl/>
        </w:rPr>
        <w:t>، حيث تو</w:t>
      </w:r>
      <w:r w:rsidRPr="00E579AC">
        <w:rPr>
          <w:rFonts w:ascii="Sakkal Majalla" w:hAnsi="Sakkal Majalla" w:cs="Sakkal Majalla"/>
          <w:b w:val="0"/>
          <w:bCs w:val="0"/>
          <w:sz w:val="28"/>
          <w:szCs w:val="28"/>
          <w:rtl/>
        </w:rPr>
        <w:t xml:space="preserve">صل الباحث إلى </w:t>
      </w:r>
      <w:r w:rsidRPr="00E579AC">
        <w:rPr>
          <w:rFonts w:ascii="Sakkal Majalla" w:hAnsi="Sakkal Majalla" w:cs="Sakkal Majalla" w:hint="cs"/>
          <w:b w:val="0"/>
          <w:bCs w:val="0"/>
          <w:sz w:val="28"/>
          <w:szCs w:val="28"/>
          <w:rtl/>
        </w:rPr>
        <w:t xml:space="preserve">جملة نتائج من أهمها </w:t>
      </w:r>
      <w:r w:rsidRPr="00E579AC">
        <w:rPr>
          <w:rFonts w:ascii="Sakkal Majalla" w:hAnsi="Sakkal Majalla" w:cs="Sakkal Majalla"/>
          <w:b w:val="0"/>
          <w:bCs w:val="0"/>
          <w:sz w:val="28"/>
          <w:szCs w:val="28"/>
          <w:rtl/>
        </w:rPr>
        <w:t xml:space="preserve">أن </w:t>
      </w:r>
      <w:r w:rsidRPr="00E579AC">
        <w:rPr>
          <w:rFonts w:ascii="Sakkal Majalla" w:hAnsi="Sakkal Majalla" w:cs="Sakkal Majalla" w:hint="cs"/>
          <w:b w:val="0"/>
          <w:bCs w:val="0"/>
          <w:sz w:val="28"/>
          <w:szCs w:val="28"/>
          <w:rtl/>
        </w:rPr>
        <w:t>"</w:t>
      </w:r>
      <w:r w:rsidRPr="00E579AC">
        <w:rPr>
          <w:rFonts w:ascii="Sakkal Majalla" w:hAnsi="Sakkal Majalla" w:cs="Sakkal Majalla"/>
          <w:b w:val="0"/>
          <w:bCs w:val="0"/>
          <w:sz w:val="28"/>
          <w:szCs w:val="28"/>
          <w:rtl/>
        </w:rPr>
        <w:t>الوضع الحالي للمكتبات العامة غير مرضٍ، ومع ما تبذله الحكومة السعودية بسخاء لتطوير الخدمات المكتبية في البلاد ودعمها، إلا أن هذا الدعم ينقصه الكثير, فمحدودية الموارد المالية وعدم وجود القوانين التشريعية للمكتبات نتج منه نقص وتدهور في التنسيق والتعاون بين المكتبات، وقلة المواد المكتبية، والمهنيين، والمتخصصين المكتبيين، والأثاث والأجهزة الحديثة, ثم وضع الباحث خطة وطنية راعى فيها احتياجات المجتمع السعودي المسلم</w:t>
      </w:r>
      <w:r w:rsidRPr="00E579AC">
        <w:rPr>
          <w:rFonts w:ascii="Sakkal Majalla" w:hAnsi="Sakkal Majalla" w:cs="Sakkal Majalla" w:hint="cs"/>
          <w:b w:val="0"/>
          <w:bCs w:val="0"/>
          <w:sz w:val="28"/>
          <w:szCs w:val="28"/>
          <w:rtl/>
        </w:rPr>
        <w:t>". كما قدّم الباحث توصيات مهمة ختم بها دراسته المفتاحية في هذا المجال</w:t>
      </w:r>
      <w:r w:rsidRPr="00E579AC">
        <w:rPr>
          <w:rStyle w:val="EndnoteReference"/>
          <w:rFonts w:ascii="Sakkal Majalla" w:hAnsi="Sakkal Majalla" w:cs="Sakkal Majalla"/>
          <w:b w:val="0"/>
          <w:bCs w:val="0"/>
          <w:sz w:val="28"/>
          <w:szCs w:val="28"/>
          <w:rtl/>
        </w:rPr>
        <w:endnoteReference w:id="10"/>
      </w:r>
      <w:r w:rsidRPr="00E579AC">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 xml:space="preserve"> </w:t>
      </w:r>
    </w:p>
    <w:p w14:paraId="3220198F" w14:textId="77777777" w:rsidR="002831E0" w:rsidRPr="00E579AC" w:rsidRDefault="002831E0" w:rsidP="0019775F">
      <w:pPr>
        <w:bidi/>
        <w:contextualSpacing/>
        <w:jc w:val="both"/>
        <w:rPr>
          <w:rFonts w:ascii="Sakkal Majalla" w:hAnsi="Sakkal Majalla" w:cs="Sakkal Majalla"/>
          <w:b w:val="0"/>
          <w:bCs w:val="0"/>
          <w:sz w:val="28"/>
          <w:szCs w:val="28"/>
          <w:rtl/>
        </w:rPr>
      </w:pPr>
      <w:r w:rsidRPr="00E579AC">
        <w:rPr>
          <w:rFonts w:ascii="Sakkal Majalla" w:hAnsi="Sakkal Majalla" w:cs="Sakkal Majalla" w:hint="cs"/>
          <w:b w:val="0"/>
          <w:bCs w:val="0"/>
          <w:sz w:val="28"/>
          <w:szCs w:val="28"/>
          <w:rtl/>
        </w:rPr>
        <w:t>ونشر</w:t>
      </w:r>
      <w:r>
        <w:rPr>
          <w:rFonts w:ascii="Sakkal Majalla" w:hAnsi="Sakkal Majalla" w:cs="Sakkal Majalla" w:hint="cs"/>
          <w:b w:val="0"/>
          <w:bCs w:val="0"/>
          <w:sz w:val="28"/>
          <w:szCs w:val="28"/>
          <w:rtl/>
        </w:rPr>
        <w:t xml:space="preserve"> عبّاس نفسه</w:t>
      </w:r>
      <w:r w:rsidRPr="00E579AC">
        <w:rPr>
          <w:rFonts w:ascii="Sakkal Majalla" w:hAnsi="Sakkal Majalla" w:cs="Sakkal Majalla" w:hint="cs"/>
          <w:b w:val="0"/>
          <w:bCs w:val="0"/>
          <w:sz w:val="28"/>
          <w:szCs w:val="28"/>
          <w:rtl/>
        </w:rPr>
        <w:t xml:space="preserve"> عن طريق مكتبة الملك فهد الوطنية كتابا</w:t>
      </w:r>
      <w:r w:rsidRPr="00E579AC">
        <w:rPr>
          <w:rStyle w:val="EndnoteReference"/>
          <w:rFonts w:ascii="Sakkal Majalla" w:hAnsi="Sakkal Majalla" w:cs="Sakkal Majalla"/>
          <w:b w:val="0"/>
          <w:bCs w:val="0"/>
          <w:sz w:val="28"/>
          <w:szCs w:val="28"/>
          <w:rtl/>
        </w:rPr>
        <w:endnoteReference w:id="11"/>
      </w:r>
      <w:r w:rsidRPr="00E579AC">
        <w:rPr>
          <w:rFonts w:ascii="Sakkal Majalla" w:hAnsi="Sakkal Majalla" w:cs="Sakkal Majalla" w:hint="cs"/>
          <w:b w:val="0"/>
          <w:bCs w:val="0"/>
          <w:sz w:val="28"/>
          <w:szCs w:val="28"/>
          <w:rtl/>
        </w:rPr>
        <w:t xml:space="preserve"> تحت عنوان "</w:t>
      </w:r>
      <w:r w:rsidRPr="00E579AC">
        <w:rPr>
          <w:rFonts w:ascii="Sakkal Majalla" w:hAnsi="Sakkal Majalla" w:cs="Sakkal Majalla"/>
          <w:b w:val="0"/>
          <w:bCs w:val="0"/>
          <w:i/>
          <w:iCs/>
          <w:sz w:val="28"/>
          <w:szCs w:val="28"/>
          <w:rtl/>
        </w:rPr>
        <w:t xml:space="preserve"> الركائز الأساسية للنظام الوطني للمكتبات العامة بالمملكة العربية السعودية</w:t>
      </w:r>
      <w:r w:rsidRPr="00E579AC">
        <w:rPr>
          <w:rFonts w:ascii="Sakkal Majalla" w:hAnsi="Sakkal Majalla" w:cs="Sakkal Majalla" w:hint="cs"/>
          <w:b w:val="0"/>
          <w:bCs w:val="0"/>
          <w:sz w:val="28"/>
          <w:szCs w:val="28"/>
          <w:rtl/>
        </w:rPr>
        <w:t>" تعر</w:t>
      </w:r>
      <w:r>
        <w:rPr>
          <w:rFonts w:ascii="Sakkal Majalla" w:hAnsi="Sakkal Majalla" w:cs="Sakkal Majalla" w:hint="cs"/>
          <w:b w:val="0"/>
          <w:bCs w:val="0"/>
          <w:sz w:val="28"/>
          <w:szCs w:val="28"/>
          <w:rtl/>
        </w:rPr>
        <w:t xml:space="preserve">ّض فيه بإيجاز إلى </w:t>
      </w:r>
      <w:r w:rsidRPr="00E579AC">
        <w:rPr>
          <w:rFonts w:ascii="Sakkal Majalla" w:hAnsi="Sakkal Majalla" w:cs="Sakkal Majalla" w:hint="cs"/>
          <w:b w:val="0"/>
          <w:bCs w:val="0"/>
          <w:sz w:val="28"/>
          <w:szCs w:val="28"/>
          <w:rtl/>
        </w:rPr>
        <w:t>تاريخها والعوامل المؤثرة في تطورها، وأثر الخطط الخمسية عليها، قبل أن يضع تصورا عن الأوضاع الحالية (كان ذلك في عام 1414) للمكتبات العامة والمشكلات التي تواجهها، و</w:t>
      </w:r>
      <w:r>
        <w:rPr>
          <w:rFonts w:ascii="Sakkal Majalla" w:hAnsi="Sakkal Majalla" w:cs="Sakkal Majalla" w:hint="cs"/>
          <w:b w:val="0"/>
          <w:bCs w:val="0"/>
          <w:sz w:val="28"/>
          <w:szCs w:val="28"/>
          <w:rtl/>
        </w:rPr>
        <w:t>ا</w:t>
      </w:r>
      <w:r w:rsidRPr="00E579AC">
        <w:rPr>
          <w:rFonts w:ascii="Sakkal Majalla" w:hAnsi="Sakkal Majalla" w:cs="Sakkal Majalla" w:hint="cs"/>
          <w:b w:val="0"/>
          <w:bCs w:val="0"/>
          <w:sz w:val="28"/>
          <w:szCs w:val="28"/>
          <w:rtl/>
        </w:rPr>
        <w:t>خ</w:t>
      </w:r>
      <w:r>
        <w:rPr>
          <w:rFonts w:ascii="Sakkal Majalla" w:hAnsi="Sakkal Majalla" w:cs="Sakkal Majalla" w:hint="cs"/>
          <w:b w:val="0"/>
          <w:bCs w:val="0"/>
          <w:sz w:val="28"/>
          <w:szCs w:val="28"/>
          <w:rtl/>
        </w:rPr>
        <w:t>ت</w:t>
      </w:r>
      <w:r w:rsidRPr="00E579AC">
        <w:rPr>
          <w:rFonts w:ascii="Sakkal Majalla" w:hAnsi="Sakkal Majalla" w:cs="Sakkal Majalla" w:hint="cs"/>
          <w:b w:val="0"/>
          <w:bCs w:val="0"/>
          <w:sz w:val="28"/>
          <w:szCs w:val="28"/>
          <w:rtl/>
        </w:rPr>
        <w:t xml:space="preserve">تم </w:t>
      </w:r>
      <w:r>
        <w:rPr>
          <w:rFonts w:ascii="Sakkal Majalla" w:hAnsi="Sakkal Majalla" w:cs="Sakkal Majalla" w:hint="cs"/>
          <w:b w:val="0"/>
          <w:bCs w:val="0"/>
          <w:sz w:val="28"/>
          <w:szCs w:val="28"/>
          <w:rtl/>
        </w:rPr>
        <w:t xml:space="preserve">كتابه </w:t>
      </w:r>
      <w:r w:rsidRPr="00E579AC">
        <w:rPr>
          <w:rFonts w:ascii="Sakkal Majalla" w:hAnsi="Sakkal Majalla" w:cs="Sakkal Majalla" w:hint="cs"/>
          <w:b w:val="0"/>
          <w:bCs w:val="0"/>
          <w:sz w:val="28"/>
          <w:szCs w:val="28"/>
          <w:rtl/>
        </w:rPr>
        <w:t>باقتراح مخطط لنظام وطني للمكتبات العامة بالمملكة العربية السعودية.</w:t>
      </w:r>
    </w:p>
    <w:p w14:paraId="14815AB1" w14:textId="77777777" w:rsidR="002831E0" w:rsidRDefault="002831E0" w:rsidP="0019775F">
      <w:pPr>
        <w:bidi/>
        <w:contextualSpacing/>
        <w:jc w:val="both"/>
        <w:rPr>
          <w:rFonts w:ascii="Sakkal Majalla" w:hAnsi="Sakkal Majalla" w:cs="Sakkal Majalla"/>
          <w:b w:val="0"/>
          <w:bCs w:val="0"/>
          <w:sz w:val="28"/>
          <w:szCs w:val="28"/>
          <w:rtl/>
        </w:rPr>
      </w:pPr>
      <w:r w:rsidRPr="00406D55">
        <w:rPr>
          <w:rFonts w:ascii="Sakkal Majalla" w:hAnsi="Sakkal Majalla" w:cs="Sakkal Majalla"/>
          <w:b w:val="0"/>
          <w:bCs w:val="0"/>
          <w:sz w:val="28"/>
          <w:szCs w:val="28"/>
          <w:rtl/>
        </w:rPr>
        <w:t xml:space="preserve">ودرست الخثعمي </w:t>
      </w:r>
      <w:r w:rsidRPr="00406D55">
        <w:rPr>
          <w:rStyle w:val="Strong"/>
          <w:rFonts w:ascii="Sakkal Majalla" w:hAnsi="Sakkal Majalla" w:cs="Sakkal Majalla"/>
          <w:sz w:val="28"/>
          <w:szCs w:val="28"/>
          <w:rtl/>
        </w:rPr>
        <w:t>أثر استخدام الحاسب الآلي على الأداء في المكتبات العامة بالمملكة العربية السعودية</w:t>
      </w:r>
      <w:r w:rsidRPr="00406D55">
        <w:rPr>
          <w:rFonts w:ascii="Sakkal Majalla" w:hAnsi="Sakkal Majalla" w:cs="Sakkal Majalla"/>
          <w:sz w:val="28"/>
          <w:szCs w:val="28"/>
          <w:rtl/>
        </w:rPr>
        <w:t xml:space="preserve"> </w:t>
      </w:r>
      <w:r w:rsidRPr="00406D55">
        <w:rPr>
          <w:rFonts w:ascii="Sakkal Majalla" w:hAnsi="Sakkal Majalla" w:cs="Sakkal Majalla"/>
          <w:b w:val="0"/>
          <w:bCs w:val="0"/>
          <w:sz w:val="28"/>
          <w:szCs w:val="28"/>
          <w:rtl/>
        </w:rPr>
        <w:t>وذلك في رسالة ماجستير قدمتها إلى قسم المكتبات والمعلومات جامعة الإمام محمد بن سعود الإسلامية حيث تعرضت فيها إلى أثر الحاسب الآلي في أداء المكتبات العامة متضمنة أسئلة مباشرة عن أثره في وظائف المكتبة الأساسية(التزويد والفهرسة والإعارة والفهرس الآلي)، وقد خلصت الباحثة لنتائج من ضمنها أن عشر مكتبات فقط (9 بالمئة) تستخدم الحاسب الآلي من مجموع المكتبات التي يصل عددها للمئة؛ كما أن العوائق المالية هي السبب الرئيس لعدم تطبيق الحوسبة</w:t>
      </w:r>
      <w:r>
        <w:rPr>
          <w:rStyle w:val="EndnoteReference"/>
          <w:rFonts w:ascii="Sakkal Majalla" w:hAnsi="Sakkal Majalla" w:cs="Sakkal Majalla"/>
          <w:b w:val="0"/>
          <w:bCs w:val="0"/>
          <w:sz w:val="28"/>
          <w:szCs w:val="28"/>
          <w:rtl/>
        </w:rPr>
        <w:endnoteReference w:id="12"/>
      </w:r>
      <w:r w:rsidRPr="00406D55">
        <w:rPr>
          <w:rFonts w:ascii="Sakkal Majalla" w:hAnsi="Sakkal Majalla" w:cs="Sakkal Majalla"/>
          <w:b w:val="0"/>
          <w:bCs w:val="0"/>
          <w:sz w:val="28"/>
          <w:szCs w:val="28"/>
          <w:rtl/>
        </w:rPr>
        <w:t xml:space="preserve">.  </w:t>
      </w:r>
    </w:p>
    <w:p w14:paraId="418106AD" w14:textId="77777777" w:rsidR="002831E0" w:rsidRDefault="002831E0" w:rsidP="0019775F">
      <w:pPr>
        <w:bidi/>
        <w:contextualSpacing/>
        <w:jc w:val="both"/>
        <w:rPr>
          <w:rFonts w:ascii="Sakkal Majalla" w:hAnsi="Sakkal Majalla" w:cs="Sakkal Majalla"/>
          <w:b w:val="0"/>
          <w:bCs w:val="0"/>
          <w:sz w:val="28"/>
          <w:szCs w:val="28"/>
          <w:rtl/>
        </w:rPr>
      </w:pPr>
      <w:r w:rsidRPr="00514483">
        <w:rPr>
          <w:rFonts w:ascii="Sakkal Majalla" w:hAnsi="Sakkal Majalla" w:cs="Sakkal Majalla" w:hint="cs"/>
          <w:b w:val="0"/>
          <w:bCs w:val="0"/>
          <w:sz w:val="28"/>
          <w:szCs w:val="28"/>
          <w:rtl/>
        </w:rPr>
        <w:t>ونشر الضبيعان كتيبا</w:t>
      </w:r>
      <w:r>
        <w:rPr>
          <w:rFonts w:ascii="Sakkal Majalla" w:hAnsi="Sakkal Majalla" w:cs="Sakkal Majalla" w:hint="cs"/>
          <w:b w:val="0"/>
          <w:bCs w:val="0"/>
          <w:sz w:val="28"/>
          <w:szCs w:val="28"/>
          <w:rtl/>
        </w:rPr>
        <w:t xml:space="preserve"> (بالعربية والإنجليزية)</w:t>
      </w:r>
      <w:r w:rsidRPr="00514483">
        <w:rPr>
          <w:rFonts w:ascii="Sakkal Majalla" w:hAnsi="Sakkal Majalla" w:cs="Sakkal Majalla" w:hint="cs"/>
          <w:b w:val="0"/>
          <w:bCs w:val="0"/>
          <w:sz w:val="28"/>
          <w:szCs w:val="28"/>
          <w:rtl/>
        </w:rPr>
        <w:t xml:space="preserve"> عن المكتبات العامة بالمملكة مع قائمة بها</w:t>
      </w:r>
      <w:r>
        <w:rPr>
          <w:rStyle w:val="EndnoteReference"/>
          <w:rFonts w:ascii="Sakkal Majalla" w:hAnsi="Sakkal Majalla" w:cs="Sakkal Majalla"/>
          <w:b w:val="0"/>
          <w:bCs w:val="0"/>
          <w:sz w:val="28"/>
          <w:szCs w:val="28"/>
          <w:rtl/>
        </w:rPr>
        <w:endnoteReference w:id="13"/>
      </w:r>
      <w:r w:rsidRPr="00514483">
        <w:rPr>
          <w:rFonts w:ascii="Sakkal Majalla" w:hAnsi="Sakkal Majalla" w:cs="Sakkal Majalla" w:hint="cs"/>
          <w:b w:val="0"/>
          <w:bCs w:val="0"/>
          <w:sz w:val="28"/>
          <w:szCs w:val="28"/>
          <w:rtl/>
        </w:rPr>
        <w:t>، كما نشر كتابا آخرا</w:t>
      </w:r>
      <w:r>
        <w:rPr>
          <w:rFonts w:ascii="Sakkal Majalla" w:hAnsi="Sakkal Majalla" w:cs="Sakkal Majalla" w:hint="cs"/>
          <w:b w:val="0"/>
          <w:bCs w:val="0"/>
          <w:sz w:val="28"/>
          <w:szCs w:val="28"/>
          <w:rtl/>
        </w:rPr>
        <w:t>ً</w:t>
      </w:r>
      <w:r w:rsidRPr="00514483">
        <w:rPr>
          <w:rFonts w:ascii="Sakkal Majalla" w:hAnsi="Sakkal Majalla" w:cs="Sakkal Majalla" w:hint="cs"/>
          <w:b w:val="0"/>
          <w:bCs w:val="0"/>
          <w:sz w:val="28"/>
          <w:szCs w:val="28"/>
          <w:rtl/>
        </w:rPr>
        <w:t xml:space="preserve"> عن مكتبة أرامكو المتنقلة</w:t>
      </w:r>
      <w:r>
        <w:rPr>
          <w:rStyle w:val="EndnoteReference"/>
          <w:rFonts w:ascii="Sakkal Majalla" w:hAnsi="Sakkal Majalla" w:cs="Sakkal Majalla"/>
          <w:b w:val="0"/>
          <w:bCs w:val="0"/>
          <w:sz w:val="28"/>
          <w:szCs w:val="28"/>
          <w:rtl/>
        </w:rPr>
        <w:endnoteReference w:id="14"/>
      </w:r>
      <w:r w:rsidRPr="00514483">
        <w:rPr>
          <w:rFonts w:ascii="Sakkal Majalla" w:hAnsi="Sakkal Majalla" w:cs="Sakkal Majalla" w:hint="cs"/>
          <w:b w:val="0"/>
          <w:bCs w:val="0"/>
          <w:sz w:val="28"/>
          <w:szCs w:val="28"/>
          <w:rtl/>
        </w:rPr>
        <w:t>. وهما كتابان مهمان لولا أنه تقادم عليهما الزمن</w:t>
      </w:r>
      <w:r>
        <w:rPr>
          <w:rFonts w:ascii="Sakkal Majalla" w:hAnsi="Sakkal Majalla" w:cs="Sakkal Majalla" w:hint="cs"/>
          <w:b w:val="0"/>
          <w:bCs w:val="0"/>
          <w:sz w:val="28"/>
          <w:szCs w:val="28"/>
          <w:rtl/>
        </w:rPr>
        <w:t>(</w:t>
      </w:r>
      <w:r w:rsidRPr="00514483">
        <w:rPr>
          <w:rFonts w:ascii="Sakkal Majalla" w:hAnsi="Sakkal Majalla" w:cs="Sakkal Majalla" w:hint="cs"/>
          <w:b w:val="0"/>
          <w:bCs w:val="0"/>
          <w:sz w:val="28"/>
          <w:szCs w:val="28"/>
          <w:rtl/>
        </w:rPr>
        <w:t>ن</w:t>
      </w:r>
      <w:r>
        <w:rPr>
          <w:rFonts w:ascii="Sakkal Majalla" w:hAnsi="Sakkal Majalla" w:cs="Sakkal Majalla" w:hint="cs"/>
          <w:b w:val="0"/>
          <w:bCs w:val="0"/>
          <w:sz w:val="28"/>
          <w:szCs w:val="28"/>
          <w:rtl/>
        </w:rPr>
        <w:t>ُ</w:t>
      </w:r>
      <w:r w:rsidRPr="00514483">
        <w:rPr>
          <w:rFonts w:ascii="Sakkal Majalla" w:hAnsi="Sakkal Majalla" w:cs="Sakkal Majalla" w:hint="cs"/>
          <w:b w:val="0"/>
          <w:bCs w:val="0"/>
          <w:sz w:val="28"/>
          <w:szCs w:val="28"/>
          <w:rtl/>
        </w:rPr>
        <w:t>شرا منذ نحو عشرين عاما</w:t>
      </w:r>
      <w:r>
        <w:rPr>
          <w:rFonts w:ascii="Sakkal Majalla" w:hAnsi="Sakkal Majalla" w:cs="Sakkal Majalla" w:hint="cs"/>
          <w:b w:val="0"/>
          <w:bCs w:val="0"/>
          <w:sz w:val="28"/>
          <w:szCs w:val="28"/>
          <w:rtl/>
        </w:rPr>
        <w:t>)</w:t>
      </w:r>
      <w:r w:rsidRPr="00514483">
        <w:rPr>
          <w:rFonts w:ascii="Sakkal Majalla" w:hAnsi="Sakkal Majalla" w:cs="Sakkal Majalla" w:hint="cs"/>
          <w:b w:val="0"/>
          <w:bCs w:val="0"/>
          <w:sz w:val="28"/>
          <w:szCs w:val="28"/>
          <w:rtl/>
        </w:rPr>
        <w:t>، وق</w:t>
      </w:r>
      <w:r>
        <w:rPr>
          <w:rFonts w:ascii="Sakkal Majalla" w:hAnsi="Sakkal Majalla" w:cs="Sakkal Majalla" w:hint="cs"/>
          <w:b w:val="0"/>
          <w:bCs w:val="0"/>
          <w:sz w:val="28"/>
          <w:szCs w:val="28"/>
          <w:rtl/>
        </w:rPr>
        <w:t>د</w:t>
      </w:r>
      <w:r w:rsidRPr="00514483">
        <w:rPr>
          <w:rFonts w:ascii="Sakkal Majalla" w:hAnsi="Sakkal Majalla" w:cs="Sakkal Majalla" w:hint="cs"/>
          <w:b w:val="0"/>
          <w:bCs w:val="0"/>
          <w:sz w:val="28"/>
          <w:szCs w:val="28"/>
          <w:rtl/>
        </w:rPr>
        <w:t xml:space="preserve"> تغي</w:t>
      </w:r>
      <w:r>
        <w:rPr>
          <w:rFonts w:ascii="Sakkal Majalla" w:hAnsi="Sakkal Majalla" w:cs="Sakkal Majalla" w:hint="cs"/>
          <w:b w:val="0"/>
          <w:bCs w:val="0"/>
          <w:sz w:val="28"/>
          <w:szCs w:val="28"/>
          <w:rtl/>
        </w:rPr>
        <w:t>ّ</w:t>
      </w:r>
      <w:r w:rsidRPr="00514483">
        <w:rPr>
          <w:rFonts w:ascii="Sakkal Majalla" w:hAnsi="Sakkal Majalla" w:cs="Sakkal Majalla" w:hint="cs"/>
          <w:b w:val="0"/>
          <w:bCs w:val="0"/>
          <w:sz w:val="28"/>
          <w:szCs w:val="28"/>
          <w:rtl/>
        </w:rPr>
        <w:t>رت كثير من حقائقهما.</w:t>
      </w:r>
      <w:r>
        <w:rPr>
          <w:rFonts w:ascii="Sakkal Majalla" w:hAnsi="Sakkal Majalla" w:cs="Sakkal Majalla" w:hint="cs"/>
          <w:b w:val="0"/>
          <w:bCs w:val="0"/>
          <w:sz w:val="28"/>
          <w:szCs w:val="28"/>
          <w:rtl/>
        </w:rPr>
        <w:t xml:space="preserve"> </w:t>
      </w:r>
    </w:p>
    <w:p w14:paraId="0DE9F48A" w14:textId="77777777" w:rsidR="002831E0" w:rsidRDefault="002831E0" w:rsidP="00263C90">
      <w:pPr>
        <w:bidi/>
        <w:contextualSpacing/>
        <w:jc w:val="both"/>
        <w:rPr>
          <w:rFonts w:ascii="Sakkal Majalla" w:hAnsi="Sakkal Majalla" w:cs="Sakkal Majalla"/>
          <w:b w:val="0"/>
          <w:bCs w:val="0"/>
          <w:sz w:val="28"/>
          <w:szCs w:val="28"/>
          <w:rtl/>
        </w:rPr>
      </w:pPr>
      <w:r>
        <w:rPr>
          <w:rFonts w:ascii="Sakkal Majalla" w:hAnsi="Sakkal Majalla" w:cs="Sakkal Majalla" w:hint="cs"/>
          <w:b w:val="0"/>
          <w:bCs w:val="0"/>
          <w:sz w:val="28"/>
          <w:szCs w:val="28"/>
          <w:rtl/>
        </w:rPr>
        <w:t>كما نشر نفس الباحث ورقة قبل عشر سنوات عن المكتبات العامة التابعة لوزارة الثقافة والإعلام (مجتمع دراستنا الحالية)، حيث تعرض لما تقدمه من خدمات ونشر جدولا بالمكتبات الثمانين متضمنا إدارة التعليم التابعة لها المكتبة (يبدو أنه استند إلى معلومات قبل انتقال التبعية لوزارة الثقافة والإعلام)؛ وفئة المكتبة (حيث تقسّم المكتبات إلى ثلاث فئات</w:t>
      </w:r>
      <w:r w:rsidR="00263C90">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 xml:space="preserve"> أ، ب، ج) وكون المكتبة محدثة أو مضمومة من وزارة التربية والتعليم آنذاك؛ وتاريخ الإحداث أو الضم؛ ونوع المبنى (حكومي أو مستأجر)؛ وعدد العاملين؛ وعدد الأوعية. ورغم أن الورقة لم تتحدث عن مشكلة ولا أسئلة للدراسة ولا إطار منهجي، إلا أن الباحث قدم توصيات مهمة اشتملت على التنظيم المالي والإداري؛ والموارد البشرية؛ والمباني؛ والتنظيم الفني للمواد؛ والتقنيات الحديثة؛ ومكتبات النساء والأطفال: والمعايير والأنظمة التشريعات واللوائح؛ والاستعانةبالخبرات الدولية؛ ووضع خطة طموحة لنشر المكتبات</w:t>
      </w:r>
      <w:r>
        <w:rPr>
          <w:rStyle w:val="EndnoteReference"/>
          <w:rFonts w:ascii="Sakkal Majalla" w:hAnsi="Sakkal Majalla" w:cs="Sakkal Majalla"/>
          <w:b w:val="0"/>
          <w:bCs w:val="0"/>
          <w:sz w:val="28"/>
          <w:szCs w:val="28"/>
          <w:rtl/>
        </w:rPr>
        <w:endnoteReference w:id="15"/>
      </w:r>
      <w:r>
        <w:rPr>
          <w:rFonts w:ascii="Sakkal Majalla" w:hAnsi="Sakkal Majalla" w:cs="Sakkal Majalla" w:hint="cs"/>
          <w:b w:val="0"/>
          <w:bCs w:val="0"/>
          <w:sz w:val="28"/>
          <w:szCs w:val="28"/>
          <w:rtl/>
        </w:rPr>
        <w:t>.</w:t>
      </w:r>
    </w:p>
    <w:p w14:paraId="635715DE" w14:textId="371200B6" w:rsidR="002831E0" w:rsidRDefault="002831E0" w:rsidP="0019775F">
      <w:pPr>
        <w:bidi/>
        <w:contextualSpacing/>
        <w:jc w:val="both"/>
        <w:rPr>
          <w:rFonts w:ascii="Sakkal Majalla" w:hAnsi="Sakkal Majalla" w:cs="Sakkal Majalla"/>
          <w:b w:val="0"/>
          <w:bCs w:val="0"/>
          <w:sz w:val="28"/>
          <w:szCs w:val="28"/>
          <w:rtl/>
        </w:rPr>
      </w:pPr>
      <w:r>
        <w:rPr>
          <w:rFonts w:ascii="Sakkal Majalla" w:hAnsi="Sakkal Majalla" w:cs="Sakkal Majalla" w:hint="cs"/>
          <w:b w:val="0"/>
          <w:bCs w:val="0"/>
          <w:sz w:val="28"/>
          <w:szCs w:val="28"/>
          <w:rtl/>
        </w:rPr>
        <w:lastRenderedPageBreak/>
        <w:t xml:space="preserve"> </w:t>
      </w:r>
      <w:r w:rsidRPr="009B08DE">
        <w:rPr>
          <w:rFonts w:ascii="Sakkal Majalla" w:hAnsi="Sakkal Majalla" w:cs="Sakkal Majalla"/>
          <w:b w:val="0"/>
          <w:bCs w:val="0"/>
          <w:sz w:val="28"/>
          <w:szCs w:val="28"/>
          <w:rtl/>
        </w:rPr>
        <w:t>و</w:t>
      </w:r>
      <w:r>
        <w:rPr>
          <w:rFonts w:ascii="Sakkal Majalla" w:hAnsi="Sakkal Majalla" w:cs="Sakkal Majalla" w:hint="cs"/>
          <w:b w:val="0"/>
          <w:bCs w:val="0"/>
          <w:sz w:val="28"/>
          <w:szCs w:val="28"/>
          <w:rtl/>
        </w:rPr>
        <w:t>قدّم</w:t>
      </w:r>
      <w:r w:rsidRPr="009B08DE">
        <w:rPr>
          <w:rFonts w:ascii="Sakkal Majalla" w:hAnsi="Sakkal Majalla" w:cs="Sakkal Majalla"/>
          <w:b w:val="0"/>
          <w:bCs w:val="0"/>
          <w:sz w:val="28"/>
          <w:szCs w:val="28"/>
          <w:rtl/>
        </w:rPr>
        <w:t xml:space="preserve"> الزامل والعسيري</w:t>
      </w:r>
      <w:r>
        <w:rPr>
          <w:rFonts w:ascii="Sakkal Majalla" w:hAnsi="Sakkal Majalla" w:cs="Sakkal Majalla" w:hint="cs"/>
          <w:b w:val="0"/>
          <w:bCs w:val="0"/>
          <w:sz w:val="28"/>
          <w:szCs w:val="28"/>
          <w:rtl/>
        </w:rPr>
        <w:t xml:space="preserve"> دراسة حول</w:t>
      </w:r>
      <w:r w:rsidRPr="009B08DE">
        <w:rPr>
          <w:rFonts w:ascii="Sakkal Majalla" w:hAnsi="Sakkal Majalla" w:cs="Sakkal Majalla"/>
          <w:b w:val="0"/>
          <w:bCs w:val="0"/>
          <w:sz w:val="28"/>
          <w:szCs w:val="28"/>
          <w:rtl/>
        </w:rPr>
        <w:t xml:space="preserve"> </w:t>
      </w:r>
      <w:r>
        <w:rPr>
          <w:rFonts w:ascii="Sakkal Majalla" w:hAnsi="Sakkal Majalla" w:cs="Sakkal Majalla" w:hint="cs"/>
          <w:b w:val="0"/>
          <w:bCs w:val="0"/>
          <w:sz w:val="28"/>
          <w:szCs w:val="28"/>
          <w:rtl/>
        </w:rPr>
        <w:t>"</w:t>
      </w:r>
      <w:r w:rsidRPr="009B08DE">
        <w:rPr>
          <w:rFonts w:ascii="Sakkal Majalla" w:hAnsi="Sakkal Majalla" w:cs="Sakkal Majalla"/>
          <w:b w:val="0"/>
          <w:bCs w:val="0"/>
          <w:sz w:val="28"/>
          <w:szCs w:val="28"/>
          <w:rtl/>
        </w:rPr>
        <w:t>استخدام وتبني المكتبات العامة للإنترنت وتقنياتها</w:t>
      </w:r>
      <w:r>
        <w:rPr>
          <w:rFonts w:ascii="Sakkal Majalla" w:hAnsi="Sakkal Majalla" w:cs="Sakkal Majalla" w:hint="cs"/>
          <w:b w:val="0"/>
          <w:bCs w:val="0"/>
          <w:sz w:val="28"/>
          <w:szCs w:val="28"/>
          <w:rtl/>
        </w:rPr>
        <w:t>"</w:t>
      </w:r>
      <w:r w:rsidRPr="009B08DE">
        <w:rPr>
          <w:rFonts w:ascii="Sakkal Majalla" w:hAnsi="Sakkal Majalla" w:cs="Sakkal Majalla"/>
          <w:b w:val="0"/>
          <w:bCs w:val="0"/>
          <w:sz w:val="28"/>
          <w:szCs w:val="28"/>
          <w:rtl/>
        </w:rPr>
        <w:t xml:space="preserve">، </w:t>
      </w:r>
      <w:r>
        <w:rPr>
          <w:rFonts w:ascii="Sakkal Majalla" w:hAnsi="Sakkal Majalla" w:cs="Sakkal Majalla" w:hint="cs"/>
          <w:b w:val="0"/>
          <w:bCs w:val="0"/>
          <w:sz w:val="28"/>
          <w:szCs w:val="28"/>
          <w:rtl/>
        </w:rPr>
        <w:t xml:space="preserve">في ندوة المكتبات العامة التي نظمتها جامعة الملك سعود، </w:t>
      </w:r>
      <w:r w:rsidRPr="009B08DE">
        <w:rPr>
          <w:rFonts w:ascii="Sakkal Majalla" w:hAnsi="Sakkal Majalla" w:cs="Sakkal Majalla"/>
          <w:b w:val="0"/>
          <w:bCs w:val="0"/>
          <w:sz w:val="28"/>
          <w:szCs w:val="28"/>
          <w:rtl/>
        </w:rPr>
        <w:t>حيث خلصت الدراسة</w:t>
      </w:r>
      <w:r>
        <w:rPr>
          <w:rFonts w:ascii="Sakkal Majalla" w:hAnsi="Sakkal Majalla" w:cs="Sakkal Majalla"/>
          <w:b w:val="0"/>
          <w:bCs w:val="0"/>
          <w:sz w:val="28"/>
          <w:szCs w:val="28"/>
          <w:rtl/>
        </w:rPr>
        <w:t xml:space="preserve"> لعدد من النتائج والتوصيات ت</w:t>
      </w:r>
      <w:r w:rsidRPr="009B08DE">
        <w:rPr>
          <w:rFonts w:ascii="Sakkal Majalla" w:hAnsi="Sakkal Majalla" w:cs="Sakkal Majalla"/>
          <w:b w:val="0"/>
          <w:bCs w:val="0"/>
          <w:sz w:val="28"/>
          <w:szCs w:val="28"/>
          <w:rtl/>
        </w:rPr>
        <w:t>ركز</w:t>
      </w:r>
      <w:r>
        <w:rPr>
          <w:rFonts w:ascii="Sakkal Majalla" w:hAnsi="Sakkal Majalla" w:cs="Sakkal Majalla" w:hint="cs"/>
          <w:b w:val="0"/>
          <w:bCs w:val="0"/>
          <w:sz w:val="28"/>
          <w:szCs w:val="28"/>
          <w:rtl/>
        </w:rPr>
        <w:t>ت</w:t>
      </w:r>
      <w:r w:rsidRPr="009B08DE">
        <w:rPr>
          <w:rFonts w:ascii="Sakkal Majalla" w:hAnsi="Sakkal Majalla" w:cs="Sakkal Majalla"/>
          <w:b w:val="0"/>
          <w:bCs w:val="0"/>
          <w:sz w:val="28"/>
          <w:szCs w:val="28"/>
          <w:rtl/>
        </w:rPr>
        <w:t xml:space="preserve"> على "الحاجة الماسة بأن تقوم المكتبات العامة بتأسيس مواقع الكترونية مستقلة على شبكة </w:t>
      </w:r>
      <w:r w:rsidR="00415263">
        <w:rPr>
          <w:rFonts w:ascii="Sakkal Majalla" w:hAnsi="Sakkal Majalla" w:cs="Sakkal Majalla"/>
          <w:b w:val="0"/>
          <w:bCs w:val="0"/>
          <w:sz w:val="28"/>
          <w:szCs w:val="28"/>
          <w:rtl/>
        </w:rPr>
        <w:t>الإنترنت</w:t>
      </w:r>
      <w:r w:rsidR="00E95224">
        <w:rPr>
          <w:rStyle w:val="CommentReference"/>
          <w:rtl/>
        </w:rPr>
        <w:commentReference w:id="3"/>
      </w:r>
      <w:r w:rsidRPr="009B08DE">
        <w:rPr>
          <w:rFonts w:ascii="Sakkal Majalla" w:hAnsi="Sakkal Majalla" w:cs="Sakkal Majalla"/>
          <w:b w:val="0"/>
          <w:bCs w:val="0"/>
          <w:sz w:val="28"/>
          <w:szCs w:val="28"/>
          <w:rtl/>
        </w:rPr>
        <w:t xml:space="preserve">؛ وضرورة رفع مستوى مهارات موظفي المكتبات العامة في استخدام شبكة </w:t>
      </w:r>
      <w:r w:rsidR="00415263">
        <w:rPr>
          <w:rFonts w:ascii="Sakkal Majalla" w:hAnsi="Sakkal Majalla" w:cs="Sakkal Majalla"/>
          <w:b w:val="0"/>
          <w:bCs w:val="0"/>
          <w:sz w:val="28"/>
          <w:szCs w:val="28"/>
          <w:rtl/>
        </w:rPr>
        <w:t>الإنترنت</w:t>
      </w:r>
      <w:r w:rsidRPr="009B08DE">
        <w:rPr>
          <w:rFonts w:ascii="Sakkal Majalla" w:hAnsi="Sakkal Majalla" w:cs="Sakkal Majalla"/>
          <w:b w:val="0"/>
          <w:bCs w:val="0"/>
          <w:sz w:val="28"/>
          <w:szCs w:val="28"/>
          <w:rtl/>
        </w:rPr>
        <w:t xml:space="preserve"> لأداء أعمالهم إجمالا، وبالأخص في مجالي التزويد وتنمية المجموعات وتطوير </w:t>
      </w:r>
      <w:r w:rsidR="00106391" w:rsidRPr="00106391">
        <w:rPr>
          <w:rFonts w:ascii="Sakkal Majalla" w:hAnsi="Sakkal Majalla" w:cs="Sakkal Majalla" w:hint="cs"/>
          <w:b w:val="0"/>
          <w:bCs w:val="0"/>
          <w:sz w:val="28"/>
          <w:szCs w:val="28"/>
          <w:rtl/>
        </w:rPr>
        <w:t>أ</w:t>
      </w:r>
      <w:r w:rsidRPr="00106391">
        <w:rPr>
          <w:rFonts w:ascii="Sakkal Majalla" w:hAnsi="Sakkal Majalla" w:cs="Sakkal Majalla"/>
          <w:b w:val="0"/>
          <w:bCs w:val="0"/>
          <w:sz w:val="28"/>
          <w:szCs w:val="28"/>
          <w:rtl/>
        </w:rPr>
        <w:t xml:space="preserve">داء </w:t>
      </w:r>
      <w:r w:rsidRPr="009B08DE">
        <w:rPr>
          <w:rFonts w:ascii="Sakkal Majalla" w:hAnsi="Sakkal Majalla" w:cs="Sakkal Majalla"/>
          <w:b w:val="0"/>
          <w:bCs w:val="0"/>
          <w:sz w:val="28"/>
          <w:szCs w:val="28"/>
          <w:rtl/>
        </w:rPr>
        <w:t xml:space="preserve">أعمال المكتبة؛ وحاجة المكتبات العامة إلى توفير قاعات مجهزة بالحاسب الآلي لتدريب المستفيدين على تقنيات المعلومات وربطها بشبكة </w:t>
      </w:r>
      <w:r w:rsidR="00415263">
        <w:rPr>
          <w:rFonts w:ascii="Sakkal Majalla" w:hAnsi="Sakkal Majalla" w:cs="Sakkal Majalla"/>
          <w:b w:val="0"/>
          <w:bCs w:val="0"/>
          <w:sz w:val="28"/>
          <w:szCs w:val="28"/>
          <w:rtl/>
        </w:rPr>
        <w:t>الإنترنت</w:t>
      </w:r>
      <w:r w:rsidRPr="009B08DE">
        <w:rPr>
          <w:rFonts w:ascii="Sakkal Majalla" w:hAnsi="Sakkal Majalla" w:cs="Sakkal Majalla"/>
          <w:b w:val="0"/>
          <w:bCs w:val="0"/>
          <w:sz w:val="28"/>
          <w:szCs w:val="28"/>
          <w:rtl/>
        </w:rPr>
        <w:t xml:space="preserve">؛ وإلى أهمية تقديم المكتبات العامة خدمة </w:t>
      </w:r>
      <w:r w:rsidR="00415263">
        <w:rPr>
          <w:rFonts w:ascii="Sakkal Majalla" w:hAnsi="Sakkal Majalla" w:cs="Sakkal Majalla"/>
          <w:b w:val="0"/>
          <w:bCs w:val="0"/>
          <w:sz w:val="28"/>
          <w:szCs w:val="28"/>
          <w:rtl/>
        </w:rPr>
        <w:t>الإنترنت</w:t>
      </w:r>
      <w:r w:rsidRPr="009B08DE">
        <w:rPr>
          <w:rFonts w:ascii="Sakkal Majalla" w:hAnsi="Sakkal Majalla" w:cs="Sakkal Majalla"/>
          <w:b w:val="0"/>
          <w:bCs w:val="0"/>
          <w:sz w:val="28"/>
          <w:szCs w:val="28"/>
          <w:rtl/>
        </w:rPr>
        <w:t xml:space="preserve"> لروادها باعتبارها خدمة أساسية للمستفيدين داخل المكتبات؛</w:t>
      </w:r>
      <w:r w:rsidR="00106391">
        <w:rPr>
          <w:rFonts w:ascii="Sakkal Majalla" w:hAnsi="Sakkal Majalla" w:cs="Sakkal Majalla"/>
          <w:b w:val="0"/>
          <w:bCs w:val="0"/>
          <w:color w:val="FF0000"/>
          <w:sz w:val="28"/>
          <w:szCs w:val="28"/>
          <w:rtl/>
        </w:rPr>
        <w:t xml:space="preserve"> </w:t>
      </w:r>
      <w:r w:rsidR="00106391" w:rsidRPr="00106391">
        <w:rPr>
          <w:rFonts w:ascii="Sakkal Majalla" w:hAnsi="Sakkal Majalla" w:cs="Sakkal Majalla" w:hint="cs"/>
          <w:b w:val="0"/>
          <w:bCs w:val="0"/>
          <w:sz w:val="28"/>
          <w:szCs w:val="28"/>
          <w:rtl/>
        </w:rPr>
        <w:t>و</w:t>
      </w:r>
      <w:r w:rsidRPr="00106391">
        <w:rPr>
          <w:rFonts w:ascii="Sakkal Majalla" w:hAnsi="Sakkal Majalla" w:cs="Sakkal Majalla"/>
          <w:b w:val="0"/>
          <w:bCs w:val="0"/>
          <w:sz w:val="28"/>
          <w:szCs w:val="28"/>
          <w:rtl/>
        </w:rPr>
        <w:t xml:space="preserve">كذلك </w:t>
      </w:r>
      <w:r w:rsidRPr="009B08DE">
        <w:rPr>
          <w:rFonts w:ascii="Sakkal Majalla" w:hAnsi="Sakkal Majalla" w:cs="Sakkal Majalla"/>
          <w:b w:val="0"/>
          <w:bCs w:val="0"/>
          <w:sz w:val="28"/>
          <w:szCs w:val="28"/>
          <w:rtl/>
        </w:rPr>
        <w:t>للتوسع في تجهيز المكتبات العامة بشبكات معلوماتية داخلية (انترانت) وذلك لتسهيل تقديم الخدمات المكتبية الكترونيا لأكبر عدد ممكن من المستفيدين</w:t>
      </w:r>
      <w:r w:rsidRPr="009B08DE">
        <w:rPr>
          <w:rStyle w:val="EndnoteReference"/>
          <w:rFonts w:ascii="Sakkal Majalla" w:hAnsi="Sakkal Majalla" w:cs="Sakkal Majalla"/>
          <w:b w:val="0"/>
          <w:bCs w:val="0"/>
          <w:sz w:val="28"/>
          <w:szCs w:val="28"/>
          <w:rtl/>
        </w:rPr>
        <w:endnoteReference w:id="16"/>
      </w:r>
      <w:r w:rsidRPr="009B08DE">
        <w:rPr>
          <w:rFonts w:ascii="Sakkal Majalla" w:hAnsi="Sakkal Majalla" w:cs="Sakkal Majalla"/>
          <w:b w:val="0"/>
          <w:bCs w:val="0"/>
          <w:sz w:val="28"/>
          <w:szCs w:val="28"/>
          <w:rtl/>
        </w:rPr>
        <w:t xml:space="preserve">. </w:t>
      </w:r>
    </w:p>
    <w:p w14:paraId="1EEEC748" w14:textId="55B3691E" w:rsidR="002831E0" w:rsidRDefault="002831E0" w:rsidP="0019775F">
      <w:pPr>
        <w:bidi/>
        <w:contextualSpacing/>
        <w:jc w:val="both"/>
        <w:rPr>
          <w:rFonts w:ascii="Sakkal Majalla" w:hAnsi="Sakkal Majalla" w:cs="Sakkal Majalla"/>
          <w:b w:val="0"/>
          <w:bCs w:val="0"/>
          <w:sz w:val="28"/>
          <w:szCs w:val="28"/>
          <w:rtl/>
        </w:rPr>
      </w:pPr>
      <w:r>
        <w:rPr>
          <w:rFonts w:ascii="Sakkal Majalla" w:hAnsi="Sakkal Majalla" w:cs="Sakkal Majalla" w:hint="cs"/>
          <w:b w:val="0"/>
          <w:bCs w:val="0"/>
          <w:sz w:val="28"/>
          <w:szCs w:val="28"/>
          <w:rtl/>
        </w:rPr>
        <w:t>و</w:t>
      </w:r>
      <w:r w:rsidR="00106391">
        <w:rPr>
          <w:rFonts w:ascii="Sakkal Majalla" w:hAnsi="Sakkal Majalla" w:cs="Sakkal Majalla" w:hint="cs"/>
          <w:b w:val="0"/>
          <w:bCs w:val="0"/>
          <w:sz w:val="28"/>
          <w:szCs w:val="28"/>
          <w:rtl/>
        </w:rPr>
        <w:t>تعرض</w:t>
      </w:r>
      <w:r>
        <w:rPr>
          <w:rFonts w:ascii="Sakkal Majalla" w:hAnsi="Sakkal Majalla" w:cs="Sakkal Majalla" w:hint="cs"/>
          <w:b w:val="0"/>
          <w:bCs w:val="0"/>
          <w:sz w:val="28"/>
          <w:szCs w:val="28"/>
          <w:rtl/>
        </w:rPr>
        <w:t xml:space="preserve"> عبدالهادي في دراسة تحليلية للإنتاج الفكري العربي عن المكتبات العامة السعودية، </w:t>
      </w:r>
      <w:commentRangeStart w:id="4"/>
      <w:r>
        <w:rPr>
          <w:rFonts w:ascii="Sakkal Majalla" w:hAnsi="Sakkal Majalla" w:cs="Sakkal Majalla" w:hint="cs"/>
          <w:b w:val="0"/>
          <w:bCs w:val="0"/>
          <w:sz w:val="28"/>
          <w:szCs w:val="28"/>
          <w:rtl/>
        </w:rPr>
        <w:t xml:space="preserve">حيث رصد </w:t>
      </w:r>
      <w:commentRangeEnd w:id="4"/>
      <w:r w:rsidR="00263C90">
        <w:rPr>
          <w:rStyle w:val="CommentReference"/>
          <w:rtl/>
        </w:rPr>
        <w:commentReference w:id="4"/>
      </w:r>
      <w:r>
        <w:rPr>
          <w:rFonts w:ascii="Sakkal Majalla" w:hAnsi="Sakkal Majalla" w:cs="Sakkal Majalla" w:hint="cs"/>
          <w:b w:val="0"/>
          <w:bCs w:val="0"/>
          <w:sz w:val="28"/>
          <w:szCs w:val="28"/>
          <w:rtl/>
        </w:rPr>
        <w:t>103 دراسات منها واحدة وستون دراسة نشرت في دورية علمية، وخمس عشرة كتاب وكتيب، وأربع عشرة ورقة قدمت بمؤتمرات، وثمان رسائل جامعية، وأربعة تقارير، وفصل من كتاب</w:t>
      </w:r>
      <w:r>
        <w:rPr>
          <w:rStyle w:val="EndnoteReference"/>
          <w:rFonts w:ascii="Sakkal Majalla" w:hAnsi="Sakkal Majalla" w:cs="Sakkal Majalla"/>
          <w:b w:val="0"/>
          <w:bCs w:val="0"/>
          <w:sz w:val="28"/>
          <w:szCs w:val="28"/>
          <w:rtl/>
        </w:rPr>
        <w:endnoteReference w:id="17"/>
      </w:r>
      <w:r>
        <w:rPr>
          <w:rFonts w:ascii="Sakkal Majalla" w:hAnsi="Sakkal Majalla" w:cs="Sakkal Majalla" w:hint="cs"/>
          <w:b w:val="0"/>
          <w:bCs w:val="0"/>
          <w:sz w:val="28"/>
          <w:szCs w:val="28"/>
          <w:rtl/>
        </w:rPr>
        <w:t xml:space="preserve">. </w:t>
      </w:r>
    </w:p>
    <w:p w14:paraId="495FE2A2" w14:textId="595117FE" w:rsidR="002831E0" w:rsidRPr="009634AA" w:rsidRDefault="002831E0" w:rsidP="00D07895">
      <w:pPr>
        <w:bidi/>
        <w:contextualSpacing/>
        <w:jc w:val="both"/>
        <w:rPr>
          <w:rFonts w:ascii="Sakkal Majalla" w:hAnsi="Sakkal Majalla" w:cs="Sakkal Majalla"/>
          <w:b w:val="0"/>
          <w:bCs w:val="0"/>
          <w:sz w:val="28"/>
          <w:szCs w:val="28"/>
        </w:rPr>
      </w:pPr>
      <w:r w:rsidRPr="009634AA">
        <w:rPr>
          <w:rFonts w:ascii="Sakkal Majalla" w:hAnsi="Sakkal Majalla" w:cs="Sakkal Majalla"/>
          <w:b w:val="0"/>
          <w:bCs w:val="0"/>
          <w:sz w:val="28"/>
          <w:szCs w:val="28"/>
          <w:rtl/>
        </w:rPr>
        <w:t>ودرس سالم السالم</w:t>
      </w:r>
      <w:r w:rsidRPr="009634AA">
        <w:rPr>
          <w:rStyle w:val="EndnoteReference"/>
          <w:rFonts w:ascii="Sakkal Majalla" w:hAnsi="Sakkal Majalla" w:cs="Sakkal Majalla"/>
          <w:b w:val="0"/>
          <w:bCs w:val="0"/>
          <w:sz w:val="28"/>
          <w:szCs w:val="28"/>
          <w:rtl/>
        </w:rPr>
        <w:endnoteReference w:id="18"/>
      </w:r>
      <w:r w:rsidRPr="009634AA">
        <w:rPr>
          <w:rFonts w:ascii="Sakkal Majalla" w:hAnsi="Sakkal Majalla" w:cs="Sakkal Majalla"/>
          <w:b w:val="0"/>
          <w:bCs w:val="0"/>
          <w:sz w:val="28"/>
          <w:szCs w:val="28"/>
          <w:rtl/>
        </w:rPr>
        <w:t xml:space="preserve"> "الخدمات المرجعية والإرشادية في مكتبة الملك عبدالعزيز العامة بالرياض: دراسة تقويمية"، بهدف قياس الخدمات المرجعية والإرشادية التي تقدمها المكتبة وتقويمها، والتعرف على واقعها والمشكلات التي تعوقها في محاولة لتطوير تلك الخدمات وتحسينها، من خلال استطلاع آراء المستفيدين والعاملين، وتحليل الأسئلة المرجعية، فضلاً عن دراسة واقع الكتب المرجعية. وجاءت بعض نتائج الدراسة شمولية ودقيقة، حيث وجد تباينا في "أهداف المترددين على المكتبة بين القراءة الترفيهية، والتثقيفية، وإعداد البحوث العلمية، ومتابعة التطورات في مجال الاهتمام، والتحضير للتكليفات الدراسية، وحل الواجبات المنزلية والمذاكرة. كما أثبتت الدراسة أن نسبة (83.63 ٪) من المستفيدين راضون عن الخدمات المرجعية </w:t>
      </w:r>
      <w:r>
        <w:rPr>
          <w:rFonts w:ascii="Sakkal Majalla" w:hAnsi="Sakkal Majalla" w:cs="Sakkal Majalla"/>
          <w:b w:val="0"/>
          <w:bCs w:val="0"/>
          <w:sz w:val="28"/>
          <w:szCs w:val="28"/>
          <w:rtl/>
        </w:rPr>
        <w:t>والإرشادية التي تقدمها المكتبة</w:t>
      </w:r>
      <w:r>
        <w:rPr>
          <w:rFonts w:ascii="Sakkal Majalla" w:hAnsi="Sakkal Majalla" w:cs="Sakkal Majalla" w:hint="cs"/>
          <w:b w:val="0"/>
          <w:bCs w:val="0"/>
          <w:sz w:val="28"/>
          <w:szCs w:val="28"/>
          <w:rtl/>
        </w:rPr>
        <w:t xml:space="preserve">. </w:t>
      </w:r>
      <w:r w:rsidRPr="009634AA">
        <w:rPr>
          <w:rFonts w:ascii="Sakkal Majalla" w:hAnsi="Sakkal Majalla" w:cs="Sakkal Majalla"/>
          <w:b w:val="0"/>
          <w:bCs w:val="0"/>
          <w:sz w:val="28"/>
          <w:szCs w:val="28"/>
          <w:rtl/>
        </w:rPr>
        <w:t>وقدم الباحث مجموعة من التوصيات تركزت على "ضرورة تكثيف الأنشطة الإعلامية والببليوجرافية</w:t>
      </w:r>
      <w:r w:rsidR="00B0434C">
        <w:rPr>
          <w:rFonts w:ascii="Sakkal Majalla" w:hAnsi="Sakkal Majalla" w:cs="Sakkal Majalla" w:hint="cs"/>
          <w:b w:val="0"/>
          <w:bCs w:val="0"/>
          <w:sz w:val="28"/>
          <w:szCs w:val="28"/>
          <w:rtl/>
        </w:rPr>
        <w:t>،</w:t>
      </w:r>
      <w:r w:rsidRPr="009634AA">
        <w:rPr>
          <w:rFonts w:ascii="Sakkal Majalla" w:hAnsi="Sakkal Majalla" w:cs="Sakkal Majalla"/>
          <w:b w:val="0"/>
          <w:bCs w:val="0"/>
          <w:sz w:val="28"/>
          <w:szCs w:val="28"/>
          <w:rtl/>
        </w:rPr>
        <w:t xml:space="preserve"> وتنشيط التعاون بين المكتبات الأخرى</w:t>
      </w:r>
      <w:r w:rsidR="00D07895">
        <w:rPr>
          <w:rFonts w:ascii="Sakkal Majalla" w:hAnsi="Sakkal Majalla" w:cs="Sakkal Majalla" w:hint="cs"/>
          <w:b w:val="0"/>
          <w:bCs w:val="0"/>
          <w:sz w:val="28"/>
          <w:szCs w:val="28"/>
          <w:rtl/>
        </w:rPr>
        <w:t>،</w:t>
      </w:r>
      <w:r w:rsidRPr="009634AA">
        <w:rPr>
          <w:rFonts w:ascii="Sakkal Majalla" w:hAnsi="Sakkal Majalla" w:cs="Sakkal Majalla"/>
          <w:b w:val="0"/>
          <w:bCs w:val="0"/>
          <w:sz w:val="28"/>
          <w:szCs w:val="28"/>
          <w:rtl/>
        </w:rPr>
        <w:t xml:space="preserve"> والعمل على معالجة المشكلات التي تعوق تقديم الخدمة وتطورها، كما أوصت الدراسة بإنشاء قسم للخدمات الإرشــاديــة</w:t>
      </w:r>
      <w:r w:rsidR="00D07895">
        <w:rPr>
          <w:rFonts w:ascii="Sakkal Majalla" w:hAnsi="Sakkal Majalla" w:cs="Sakkal Majalla" w:hint="cs"/>
          <w:b w:val="0"/>
          <w:bCs w:val="0"/>
          <w:sz w:val="28"/>
          <w:szCs w:val="28"/>
          <w:rtl/>
        </w:rPr>
        <w:t>،</w:t>
      </w:r>
      <w:r w:rsidRPr="009634AA">
        <w:rPr>
          <w:rFonts w:ascii="Sakkal Majalla" w:hAnsi="Sakkal Majalla" w:cs="Sakkal Majalla"/>
          <w:b w:val="0"/>
          <w:bCs w:val="0"/>
          <w:sz w:val="28"/>
          <w:szCs w:val="28"/>
          <w:rtl/>
        </w:rPr>
        <w:t xml:space="preserve"> ووضــع اللـوائـح والإجـراءات الـمنـظمــة للـخـدمــات المـرجـعـيــة والإرشـاديــة.</w:t>
      </w:r>
    </w:p>
    <w:p w14:paraId="7E8633A5" w14:textId="77777777" w:rsidR="002831E0" w:rsidRPr="00EF7450" w:rsidRDefault="002831E0" w:rsidP="0019775F">
      <w:pPr>
        <w:bidi/>
        <w:contextualSpacing/>
        <w:jc w:val="lowKashida"/>
        <w:rPr>
          <w:rFonts w:ascii="Sakkal Majalla" w:hAnsi="Sakkal Majalla" w:cs="Sakkal Majalla"/>
          <w:b w:val="0"/>
          <w:bCs w:val="0"/>
          <w:sz w:val="28"/>
          <w:szCs w:val="28"/>
          <w:rtl/>
        </w:rPr>
      </w:pPr>
      <w:r w:rsidRPr="00EF7450">
        <w:rPr>
          <w:rFonts w:ascii="Sakkal Majalla" w:hAnsi="Sakkal Majalla" w:cs="Sakkal Majalla"/>
          <w:b w:val="0"/>
          <w:bCs w:val="0"/>
          <w:sz w:val="28"/>
          <w:szCs w:val="28"/>
          <w:rtl/>
        </w:rPr>
        <w:t>واستعرض سالم السال</w:t>
      </w:r>
      <w:r>
        <w:rPr>
          <w:rFonts w:ascii="Sakkal Majalla" w:hAnsi="Sakkal Majalla" w:cs="Sakkal Majalla"/>
          <w:b w:val="0"/>
          <w:bCs w:val="0"/>
          <w:sz w:val="28"/>
          <w:szCs w:val="28"/>
          <w:rtl/>
        </w:rPr>
        <w:t xml:space="preserve">م </w:t>
      </w:r>
      <w:r w:rsidRPr="00EF7450">
        <w:rPr>
          <w:rFonts w:ascii="Sakkal Majalla" w:hAnsi="Sakkal Majalla" w:cs="Sakkal Majalla"/>
          <w:b w:val="0"/>
          <w:bCs w:val="0"/>
          <w:sz w:val="28"/>
          <w:szCs w:val="28"/>
          <w:rtl/>
        </w:rPr>
        <w:t>تاريخ المكتبات في فترة حكم خادم الحرمين الشريفين الملك</w:t>
      </w:r>
      <w:r>
        <w:rPr>
          <w:rFonts w:ascii="Sakkal Majalla" w:hAnsi="Sakkal Majalla" w:cs="Sakkal Majalla"/>
          <w:b w:val="0"/>
          <w:bCs w:val="0"/>
          <w:sz w:val="28"/>
          <w:szCs w:val="28"/>
          <w:rtl/>
        </w:rPr>
        <w:t xml:space="preserve"> فهد بن عبد العزيز </w:t>
      </w:r>
      <w:r>
        <w:rPr>
          <w:rFonts w:ascii="Sakkal Majalla" w:hAnsi="Sakkal Majalla" w:cs="Sakkal Majalla" w:hint="cs"/>
          <w:b w:val="0"/>
          <w:bCs w:val="0"/>
          <w:sz w:val="28"/>
          <w:szCs w:val="28"/>
          <w:rtl/>
        </w:rPr>
        <w:t>-</w:t>
      </w:r>
      <w:r w:rsidRPr="00EF7450">
        <w:rPr>
          <w:rFonts w:ascii="Sakkal Majalla" w:hAnsi="Sakkal Majalla" w:cs="Sakkal Majalla"/>
          <w:b w:val="0"/>
          <w:bCs w:val="0"/>
          <w:sz w:val="28"/>
          <w:szCs w:val="28"/>
          <w:rtl/>
        </w:rPr>
        <w:t>رحمه الله، حيث أوضح المؤلف ما تضمنته الخطة الخمسية السادسة للتنمية خلال لفترة 1415هـ-1420هـ، التي اشتملت على "مواد هامة تؤكد على أهمية الأخذ بأساليب تطوير المكتبات العامة وإدخال التقنيات الحديثة إليها وتوسيع خدماتها حتى تشمل أقساما تعنى بالمرأة والطفل"</w:t>
      </w:r>
      <w:r>
        <w:rPr>
          <w:rStyle w:val="EndnoteReference"/>
          <w:rFonts w:ascii="Sakkal Majalla" w:hAnsi="Sakkal Majalla" w:cs="Sakkal Majalla"/>
          <w:b w:val="0"/>
          <w:bCs w:val="0"/>
          <w:sz w:val="28"/>
          <w:szCs w:val="28"/>
          <w:rtl/>
        </w:rPr>
        <w:endnoteReference w:id="19"/>
      </w:r>
      <w:r w:rsidRPr="00EF7450">
        <w:rPr>
          <w:rFonts w:ascii="Sakkal Majalla" w:hAnsi="Sakkal Majalla" w:cs="Sakkal Majalla"/>
          <w:b w:val="0"/>
          <w:bCs w:val="0"/>
          <w:sz w:val="28"/>
          <w:szCs w:val="28"/>
          <w:rtl/>
        </w:rPr>
        <w:t xml:space="preserve">. </w:t>
      </w:r>
    </w:p>
    <w:p w14:paraId="7D783620" w14:textId="0BDFE51E" w:rsidR="002831E0" w:rsidRDefault="002831E0" w:rsidP="00D07895">
      <w:pPr>
        <w:bidi/>
        <w:contextualSpacing/>
        <w:jc w:val="lowKashida"/>
        <w:rPr>
          <w:rFonts w:ascii="Sakkal Majalla" w:hAnsi="Sakkal Majalla" w:cs="Sakkal Majalla"/>
          <w:b w:val="0"/>
          <w:bCs w:val="0"/>
          <w:sz w:val="28"/>
          <w:szCs w:val="28"/>
          <w:rtl/>
        </w:rPr>
      </w:pPr>
      <w:r w:rsidRPr="00C51FE8">
        <w:rPr>
          <w:rFonts w:ascii="Sakkal Majalla" w:hAnsi="Sakkal Majalla" w:cs="Sakkal Majalla"/>
          <w:b w:val="0"/>
          <w:bCs w:val="0"/>
          <w:sz w:val="28"/>
          <w:szCs w:val="28"/>
          <w:rtl/>
        </w:rPr>
        <w:t xml:space="preserve">ودرس حمــادي التونســـي "المكتبات العامة بالمدينة المنورة: ماضيها وحاضرها"،  وذلك في رسالة  ماجستير  في قسم المكتبات والمعلومات بجامعة الملك عبدالعزيز، تعرّض فيها إلى "نشأة المكتبة المحمودية، ومكتبة عارف حكمت، ومكتبة الحرم النبوي الشريف، ومكتبة المدينة المنورة العامة، حيث تناول وضع كل منها من حيث: المبنى، والأثاث والأجهزة، والمجموعات المكتبية، والتزويد، </w:t>
      </w:r>
      <w:r w:rsidRPr="00C51FE8">
        <w:rPr>
          <w:rFonts w:ascii="Sakkal Majalla" w:hAnsi="Sakkal Majalla" w:cs="Sakkal Majalla"/>
          <w:b w:val="0"/>
          <w:bCs w:val="0"/>
          <w:sz w:val="28"/>
          <w:szCs w:val="28"/>
          <w:rtl/>
        </w:rPr>
        <w:lastRenderedPageBreak/>
        <w:t>والإدارة، والموظفين، والعمليات الفنية، واستخدام المكتبة، والجرد. وتركزت دراسته على خدمة الإعارة الداخلية فقط من خدمات المستفيدين</w:t>
      </w:r>
      <w:r w:rsidR="00D07895">
        <w:rPr>
          <w:rFonts w:ascii="Sakkal Majalla" w:hAnsi="Sakkal Majalla" w:cs="Sakkal Majalla" w:hint="cs"/>
          <w:b w:val="0"/>
          <w:bCs w:val="0"/>
          <w:sz w:val="28"/>
          <w:szCs w:val="28"/>
          <w:rtl/>
        </w:rPr>
        <w:t>،</w:t>
      </w:r>
      <w:r w:rsidRPr="00C51FE8">
        <w:rPr>
          <w:rFonts w:ascii="Sakkal Majalla" w:hAnsi="Sakkal Majalla" w:cs="Sakkal Majalla"/>
          <w:b w:val="0"/>
          <w:bCs w:val="0"/>
          <w:sz w:val="28"/>
          <w:szCs w:val="28"/>
          <w:rtl/>
        </w:rPr>
        <w:t xml:space="preserve"> ذلك أنها</w:t>
      </w:r>
      <w:r w:rsidR="00BC2EAB">
        <w:rPr>
          <w:rFonts w:ascii="Sakkal Majalla" w:hAnsi="Sakkal Majalla" w:cs="Sakkal Majalla"/>
          <w:b w:val="0"/>
          <w:bCs w:val="0"/>
          <w:color w:val="FF0000"/>
          <w:sz w:val="28"/>
          <w:szCs w:val="28"/>
          <w:rtl/>
        </w:rPr>
        <w:t xml:space="preserve"> </w:t>
      </w:r>
      <w:r w:rsidR="00BC2EAB" w:rsidRPr="00BC2EAB">
        <w:rPr>
          <w:rFonts w:ascii="Sakkal Majalla" w:hAnsi="Sakkal Majalla" w:cs="Sakkal Majalla"/>
          <w:b w:val="0"/>
          <w:bCs w:val="0"/>
          <w:sz w:val="28"/>
          <w:szCs w:val="28"/>
          <w:rtl/>
        </w:rPr>
        <w:t>ال</w:t>
      </w:r>
      <w:r w:rsidR="00BC2EAB" w:rsidRPr="00BC2EAB">
        <w:rPr>
          <w:rFonts w:ascii="Sakkal Majalla" w:hAnsi="Sakkal Majalla" w:cs="Sakkal Majalla" w:hint="cs"/>
          <w:b w:val="0"/>
          <w:bCs w:val="0"/>
          <w:sz w:val="28"/>
          <w:szCs w:val="28"/>
          <w:rtl/>
        </w:rPr>
        <w:t>خ</w:t>
      </w:r>
      <w:r w:rsidRPr="00BC2EAB">
        <w:rPr>
          <w:rFonts w:ascii="Sakkal Majalla" w:hAnsi="Sakkal Majalla" w:cs="Sakkal Majalla"/>
          <w:b w:val="0"/>
          <w:bCs w:val="0"/>
          <w:sz w:val="28"/>
          <w:szCs w:val="28"/>
          <w:rtl/>
        </w:rPr>
        <w:t xml:space="preserve">دمة </w:t>
      </w:r>
      <w:r w:rsidRPr="00C51FE8">
        <w:rPr>
          <w:rFonts w:ascii="Sakkal Majalla" w:hAnsi="Sakkal Majalla" w:cs="Sakkal Majalla"/>
          <w:b w:val="0"/>
          <w:bCs w:val="0"/>
          <w:sz w:val="28"/>
          <w:szCs w:val="28"/>
          <w:rtl/>
        </w:rPr>
        <w:t xml:space="preserve">الوحيدة التي تقدمها تلك المكتبات. وتوصل الباحث لجملة نتائج من أهمها "تدني مستوى الإعارة الداخلية في المكتبات المدروسة، وضآلة عدد المترددين على تلك المكتبات. </w:t>
      </w:r>
      <w:r w:rsidR="00B0434C">
        <w:rPr>
          <w:rFonts w:ascii="Sakkal Majalla" w:hAnsi="Sakkal Majalla" w:cs="Sakkal Majalla"/>
          <w:b w:val="0"/>
          <w:bCs w:val="0"/>
          <w:sz w:val="28"/>
          <w:szCs w:val="28"/>
          <w:rtl/>
        </w:rPr>
        <w:t>وقدم الباحث  عددا من التوصيات ت</w:t>
      </w:r>
      <w:r w:rsidR="00B0434C">
        <w:rPr>
          <w:rFonts w:ascii="Sakkal Majalla" w:hAnsi="Sakkal Majalla" w:cs="Sakkal Majalla" w:hint="cs"/>
          <w:b w:val="0"/>
          <w:bCs w:val="0"/>
          <w:sz w:val="28"/>
          <w:szCs w:val="28"/>
          <w:rtl/>
        </w:rPr>
        <w:t>ض</w:t>
      </w:r>
      <w:r w:rsidRPr="00C51FE8">
        <w:rPr>
          <w:rFonts w:ascii="Sakkal Majalla" w:hAnsi="Sakkal Majalla" w:cs="Sakkal Majalla"/>
          <w:b w:val="0"/>
          <w:bCs w:val="0"/>
          <w:sz w:val="28"/>
          <w:szCs w:val="28"/>
          <w:rtl/>
        </w:rPr>
        <w:t>م "ضرورة العمل على تحديد مفهوم المكتبات العامة لدى المشرفين عليها من أجل الأخذ بأسباب التطور والتقدم؛ وضرورة قيام خدمات مكتبية متكاملة؛ ووضع أنظمة وقواعد تعمل على ضبط الخدمات وتوجيهها إلى المسار الصحيح؛ وضرورة قيام دعوة مكتبية جادة تعمل على توطيد العلاقة بين المكتبات ومرتاديها</w:t>
      </w:r>
      <w:r>
        <w:rPr>
          <w:rStyle w:val="EndnoteReference"/>
          <w:rFonts w:ascii="Sakkal Majalla" w:hAnsi="Sakkal Majalla" w:cs="Sakkal Majalla"/>
          <w:b w:val="0"/>
          <w:bCs w:val="0"/>
          <w:sz w:val="28"/>
          <w:szCs w:val="28"/>
          <w:rtl/>
        </w:rPr>
        <w:endnoteReference w:id="20"/>
      </w:r>
      <w:r w:rsidRPr="00C51FE8">
        <w:rPr>
          <w:rFonts w:ascii="Sakkal Majalla" w:hAnsi="Sakkal Majalla" w:cs="Sakkal Majalla"/>
          <w:b w:val="0"/>
          <w:bCs w:val="0"/>
          <w:sz w:val="28"/>
          <w:szCs w:val="28"/>
          <w:rtl/>
        </w:rPr>
        <w:t>.</w:t>
      </w:r>
      <w:r w:rsidRPr="00C51FE8">
        <w:rPr>
          <w:sz w:val="28"/>
          <w:szCs w:val="28"/>
          <w:rtl/>
        </w:rPr>
        <w:t xml:space="preserve"> </w:t>
      </w:r>
    </w:p>
    <w:p w14:paraId="07C16D21" w14:textId="4D13A8F1" w:rsidR="002831E0" w:rsidRPr="000457A6" w:rsidRDefault="002831E0" w:rsidP="0019775F">
      <w:pPr>
        <w:bidi/>
        <w:contextualSpacing/>
        <w:jc w:val="lowKashida"/>
        <w:rPr>
          <w:rFonts w:ascii="Sakkal Majalla" w:hAnsi="Sakkal Majalla" w:cs="Sakkal Majalla"/>
          <w:b w:val="0"/>
          <w:bCs w:val="0"/>
          <w:sz w:val="28"/>
          <w:szCs w:val="28"/>
          <w:rtl/>
        </w:rPr>
      </w:pPr>
      <w:r w:rsidRPr="000457A6">
        <w:rPr>
          <w:rFonts w:ascii="Sakkal Majalla" w:hAnsi="Sakkal Majalla" w:cs="Sakkal Majalla"/>
          <w:b w:val="0"/>
          <w:bCs w:val="0"/>
          <w:sz w:val="28"/>
          <w:szCs w:val="28"/>
          <w:rtl/>
        </w:rPr>
        <w:t>واستعرضت خطّاب</w:t>
      </w:r>
      <w:r w:rsidRPr="000457A6">
        <w:rPr>
          <w:rStyle w:val="EndnoteReference"/>
          <w:rFonts w:ascii="Sakkal Majalla" w:hAnsi="Sakkal Majalla" w:cs="Sakkal Majalla"/>
          <w:b w:val="0"/>
          <w:bCs w:val="0"/>
          <w:sz w:val="28"/>
          <w:szCs w:val="28"/>
          <w:rtl/>
        </w:rPr>
        <w:endnoteReference w:id="21"/>
      </w:r>
      <w:r w:rsidRPr="000457A6">
        <w:rPr>
          <w:rFonts w:ascii="Sakkal Majalla" w:hAnsi="Sakkal Majalla" w:cs="Sakkal Majalla"/>
          <w:b w:val="0"/>
          <w:bCs w:val="0"/>
          <w:sz w:val="28"/>
          <w:szCs w:val="28"/>
          <w:rtl/>
        </w:rPr>
        <w:t xml:space="preserve"> الخدمات المعلوماتية التي تقدم للمرأة السعودية بالمكتبات </w:t>
      </w:r>
      <w:r w:rsidR="00BC2EAB" w:rsidRPr="00BC2EAB">
        <w:rPr>
          <w:rFonts w:ascii="Sakkal Majalla" w:hAnsi="Sakkal Majalla" w:cs="Sakkal Majalla" w:hint="cs"/>
          <w:b w:val="0"/>
          <w:bCs w:val="0"/>
          <w:sz w:val="28"/>
          <w:szCs w:val="28"/>
          <w:rtl/>
        </w:rPr>
        <w:t>ال</w:t>
      </w:r>
      <w:r w:rsidRPr="00BC2EAB">
        <w:rPr>
          <w:rFonts w:ascii="Sakkal Majalla" w:hAnsi="Sakkal Majalla" w:cs="Sakkal Majalla"/>
          <w:b w:val="0"/>
          <w:bCs w:val="0"/>
          <w:sz w:val="28"/>
          <w:szCs w:val="28"/>
          <w:rtl/>
        </w:rPr>
        <w:t xml:space="preserve">عامة </w:t>
      </w:r>
      <w:r w:rsidRPr="000457A6">
        <w:rPr>
          <w:rFonts w:ascii="Sakkal Majalla" w:hAnsi="Sakkal Majalla" w:cs="Sakkal Majalla"/>
          <w:b w:val="0"/>
          <w:bCs w:val="0"/>
          <w:sz w:val="28"/>
          <w:szCs w:val="28"/>
          <w:rtl/>
        </w:rPr>
        <w:t xml:space="preserve">في مدينة الرياض، حيث </w:t>
      </w:r>
      <w:r w:rsidRPr="000457A6">
        <w:rPr>
          <w:rFonts w:ascii="Sakkal Majalla" w:hAnsi="Sakkal Majalla" w:cs="Sakkal Majalla" w:hint="cs"/>
          <w:b w:val="0"/>
          <w:bCs w:val="0"/>
          <w:sz w:val="28"/>
          <w:szCs w:val="28"/>
          <w:rtl/>
        </w:rPr>
        <w:t>قامت الباحثة ب</w:t>
      </w:r>
      <w:r w:rsidRPr="000457A6">
        <w:rPr>
          <w:rFonts w:ascii="Sakkal Majalla" w:hAnsi="Sakkal Majalla" w:cs="Sakkal Majalla"/>
          <w:b w:val="0"/>
          <w:bCs w:val="0"/>
          <w:sz w:val="28"/>
          <w:szCs w:val="28"/>
          <w:rtl/>
        </w:rPr>
        <w:t xml:space="preserve">استفتاء </w:t>
      </w:r>
      <w:r w:rsidRPr="000457A6">
        <w:rPr>
          <w:rFonts w:ascii="Sakkal Majalla" w:hAnsi="Sakkal Majalla" w:cs="Sakkal Majalla" w:hint="cs"/>
          <w:b w:val="0"/>
          <w:bCs w:val="0"/>
          <w:sz w:val="28"/>
          <w:szCs w:val="28"/>
          <w:rtl/>
        </w:rPr>
        <w:t>"</w:t>
      </w:r>
      <w:r w:rsidRPr="000457A6">
        <w:rPr>
          <w:rFonts w:ascii="Sakkal Majalla" w:hAnsi="Sakkal Majalla" w:cs="Sakkal Majalla"/>
          <w:b w:val="0"/>
          <w:bCs w:val="0"/>
          <w:sz w:val="28"/>
          <w:szCs w:val="28"/>
          <w:rtl/>
        </w:rPr>
        <w:t>مجموعة من المترددات على المكتبات العامة في مدينة الرياض، بتوزيع استبانة على عينة عشوائية من المترددات على مكتبة مركز الملك فيصل، ومكتبة الملك عبدالعزيز، ومكتبة ابن القيم</w:t>
      </w:r>
      <w:r w:rsidRPr="000457A6">
        <w:rPr>
          <w:rFonts w:ascii="Sakkal Majalla" w:hAnsi="Sakkal Majalla" w:cs="Sakkal Majalla" w:hint="cs"/>
          <w:b w:val="0"/>
          <w:bCs w:val="0"/>
          <w:sz w:val="28"/>
          <w:szCs w:val="28"/>
          <w:rtl/>
        </w:rPr>
        <w:t xml:space="preserve">"، حيث توصلت </w:t>
      </w:r>
      <w:r w:rsidRPr="000457A6">
        <w:rPr>
          <w:rFonts w:ascii="Sakkal Majalla" w:hAnsi="Sakkal Majalla" w:cs="Sakkal Majalla"/>
          <w:b w:val="0"/>
          <w:bCs w:val="0"/>
          <w:sz w:val="28"/>
          <w:szCs w:val="28"/>
          <w:rtl/>
        </w:rPr>
        <w:t>إلى نتائج من أبرزها</w:t>
      </w:r>
      <w:r w:rsidRPr="000457A6">
        <w:rPr>
          <w:rFonts w:ascii="Sakkal Majalla" w:hAnsi="Sakkal Majalla" w:cs="Sakkal Majalla" w:hint="cs"/>
          <w:b w:val="0"/>
          <w:bCs w:val="0"/>
          <w:sz w:val="28"/>
          <w:szCs w:val="28"/>
          <w:rtl/>
        </w:rPr>
        <w:t>:</w:t>
      </w:r>
      <w:r w:rsidRPr="000457A6">
        <w:rPr>
          <w:rFonts w:ascii="Sakkal Majalla" w:hAnsi="Sakkal Majalla" w:cs="Sakkal Majalla"/>
          <w:b w:val="0"/>
          <w:bCs w:val="0"/>
          <w:sz w:val="28"/>
          <w:szCs w:val="28"/>
          <w:rtl/>
        </w:rPr>
        <w:t xml:space="preserve"> أن أعلى نسبة من المترددات على المكتبة ينتمين إلى تخصص الديانات بنسبة ( 34.3 ٪ )</w:t>
      </w:r>
      <w:r w:rsidRPr="000457A6">
        <w:rPr>
          <w:rFonts w:ascii="Sakkal Majalla" w:hAnsi="Sakkal Majalla" w:cs="Sakkal Majalla" w:hint="cs"/>
          <w:b w:val="0"/>
          <w:bCs w:val="0"/>
          <w:sz w:val="28"/>
          <w:szCs w:val="28"/>
          <w:rtl/>
        </w:rPr>
        <w:t xml:space="preserve">؛ وأن </w:t>
      </w:r>
      <w:r w:rsidRPr="000457A6">
        <w:rPr>
          <w:rFonts w:ascii="Sakkal Majalla" w:hAnsi="Sakkal Majalla" w:cs="Sakkal Majalla"/>
          <w:b w:val="0"/>
          <w:bCs w:val="0"/>
          <w:sz w:val="28"/>
          <w:szCs w:val="28"/>
          <w:rtl/>
        </w:rPr>
        <w:t>طالبات الجامعة هن أكثر تردداً على المكتبة بنسبة بلغت( 63.5 ٪ )، وأن التردد على المكتبة دون التقيد بوقت معين هو السائد بين مجتمع الدراسة وذلك بنسبة ( 57 ٪)، والدافع الأول للتردد على المكتبة هو إعداد التكليفات والواجبات الدراسية بنسبة ( 34.3 ٪ )، و</w:t>
      </w:r>
      <w:r w:rsidRPr="000457A6">
        <w:rPr>
          <w:rFonts w:ascii="Sakkal Majalla" w:hAnsi="Sakkal Majalla" w:cs="Sakkal Majalla" w:hint="cs"/>
          <w:b w:val="0"/>
          <w:bCs w:val="0"/>
          <w:sz w:val="28"/>
          <w:szCs w:val="28"/>
          <w:rtl/>
        </w:rPr>
        <w:t xml:space="preserve">أن </w:t>
      </w:r>
      <w:r w:rsidRPr="000457A6">
        <w:rPr>
          <w:rFonts w:ascii="Sakkal Majalla" w:hAnsi="Sakkal Majalla" w:cs="Sakkal Majalla"/>
          <w:b w:val="0"/>
          <w:bCs w:val="0"/>
          <w:sz w:val="28"/>
          <w:szCs w:val="28"/>
          <w:rtl/>
        </w:rPr>
        <w:t xml:space="preserve">الوقت المخصص لفتح المكتبة غير كافٍ جاء بنسبة (51.1 ٪)، ويعد الكتاب المصدر الرئيس للحصول على المعلومات المطبوعة لنحو (70.8٪) من مجتمع الدراسة، كما تعد </w:t>
      </w:r>
      <w:r w:rsidR="00415263">
        <w:rPr>
          <w:rFonts w:ascii="Sakkal Majalla" w:hAnsi="Sakkal Majalla" w:cs="Sakkal Majalla"/>
          <w:b w:val="0"/>
          <w:bCs w:val="0"/>
          <w:sz w:val="28"/>
          <w:szCs w:val="28"/>
          <w:rtl/>
        </w:rPr>
        <w:t>الإنترنت</w:t>
      </w:r>
      <w:r w:rsidRPr="000457A6">
        <w:rPr>
          <w:rFonts w:ascii="Sakkal Majalla" w:hAnsi="Sakkal Majalla" w:cs="Sakkal Majalla"/>
          <w:b w:val="0"/>
          <w:bCs w:val="0"/>
          <w:sz w:val="28"/>
          <w:szCs w:val="28"/>
          <w:rtl/>
        </w:rPr>
        <w:t xml:space="preserve"> المصدر الرئيس للحصول على المعلومات الإلكترونية بنسبة ( 61.7 ٪ )، والاهتمامات القرائية في غير موضوع التخصص هي الموضوعات الدينية بنسبة ( 17.9 ٪ )، كما جاء على قمة الخدمات المعلوماتية التي تقدمها المكتبة خدمات التصوير والاستنساخ بنسبة ( 30 ٪ )، وحققت الإعارة أقل نسبة وهي ( 4 ٪ )، واللواتي يحرصن على حضور الندوات والمحاضرات بنسبة (</w:t>
      </w:r>
      <w:r>
        <w:rPr>
          <w:rFonts w:ascii="Sakkal Majalla" w:hAnsi="Sakkal Majalla" w:cs="Sakkal Majalla"/>
          <w:b w:val="0"/>
          <w:bCs w:val="0"/>
          <w:sz w:val="28"/>
          <w:szCs w:val="28"/>
          <w:rtl/>
        </w:rPr>
        <w:t>28.5 ٪</w:t>
      </w:r>
      <w:r w:rsidRPr="000457A6">
        <w:rPr>
          <w:rFonts w:ascii="Sakkal Majalla" w:hAnsi="Sakkal Majalla" w:cs="Sakkal Majalla"/>
          <w:b w:val="0"/>
          <w:bCs w:val="0"/>
          <w:sz w:val="28"/>
          <w:szCs w:val="28"/>
          <w:rtl/>
        </w:rPr>
        <w:t>) من المشاركات في الدراسة، والمستفيدات يلجأن لمكتبات أخرى للحصول على المعلومات بنسبة (57.7</w:t>
      </w:r>
      <w:r>
        <w:rPr>
          <w:rFonts w:ascii="Sakkal Majalla" w:hAnsi="Sakkal Majalla" w:cs="Sakkal Majalla"/>
          <w:b w:val="0"/>
          <w:bCs w:val="0"/>
          <w:sz w:val="28"/>
          <w:szCs w:val="28"/>
          <w:rtl/>
        </w:rPr>
        <w:t>٪)، وأشارت نسبة (53.3 ٪</w:t>
      </w:r>
      <w:r w:rsidRPr="000457A6">
        <w:rPr>
          <w:rFonts w:ascii="Sakkal Majalla" w:hAnsi="Sakkal Majalla" w:cs="Sakkal Majalla"/>
          <w:b w:val="0"/>
          <w:bCs w:val="0"/>
          <w:sz w:val="28"/>
          <w:szCs w:val="28"/>
          <w:rtl/>
        </w:rPr>
        <w:t>) إلى أنهن يواجهن صعـوبات في البحث عن المعلـومات، وأول هذه الصعـوبات قصـر وقت المكتبـة، وأن (</w:t>
      </w:r>
      <w:r>
        <w:rPr>
          <w:rFonts w:ascii="Sakkal Majalla" w:hAnsi="Sakkal Majalla" w:cs="Sakkal Majalla"/>
          <w:b w:val="0"/>
          <w:bCs w:val="0"/>
          <w:sz w:val="28"/>
          <w:szCs w:val="28"/>
          <w:rtl/>
        </w:rPr>
        <w:t>47.7 ٪</w:t>
      </w:r>
      <w:r w:rsidRPr="000457A6">
        <w:rPr>
          <w:rFonts w:ascii="Sakkal Majalla" w:hAnsi="Sakkal Majalla" w:cs="Sakkal Majalla"/>
          <w:b w:val="0"/>
          <w:bCs w:val="0"/>
          <w:sz w:val="28"/>
          <w:szCs w:val="28"/>
          <w:rtl/>
        </w:rPr>
        <w:t>) من مجتمع الدراسة راضيات جداً عن الخدمات المق</w:t>
      </w:r>
      <w:r>
        <w:rPr>
          <w:rFonts w:ascii="Sakkal Majalla" w:hAnsi="Sakkal Majalla" w:cs="Sakkal Majalla"/>
          <w:b w:val="0"/>
          <w:bCs w:val="0"/>
          <w:sz w:val="28"/>
          <w:szCs w:val="28"/>
          <w:rtl/>
        </w:rPr>
        <w:t>دمة لهن، مقابل (42.3 ٪</w:t>
      </w:r>
      <w:r w:rsidRPr="000457A6">
        <w:rPr>
          <w:rFonts w:ascii="Sakkal Majalla" w:hAnsi="Sakkal Majalla" w:cs="Sakkal Majalla"/>
          <w:b w:val="0"/>
          <w:bCs w:val="0"/>
          <w:sz w:val="28"/>
          <w:szCs w:val="28"/>
          <w:rtl/>
        </w:rPr>
        <w:t>) غير راضيات إطلاقاً.</w:t>
      </w:r>
      <w:r w:rsidRPr="000457A6">
        <w:rPr>
          <w:rFonts w:ascii="Sakkal Majalla" w:hAnsi="Sakkal Majalla" w:cs="Sakkal Majalla" w:hint="cs"/>
          <w:b w:val="0"/>
          <w:bCs w:val="0"/>
          <w:sz w:val="28"/>
          <w:szCs w:val="28"/>
          <w:rtl/>
        </w:rPr>
        <w:t xml:space="preserve"> صحيح أن الدراسة قديمة، لكننا نستأنس بها في سياق خدمات المعلومات كواحدة من أهم ما تقوم به المكتبات من وظائف تجاه خدمة مجتمعاتها.</w:t>
      </w:r>
    </w:p>
    <w:p w14:paraId="451B3B63" w14:textId="77777777" w:rsidR="002831E0" w:rsidRPr="00432C42" w:rsidRDefault="002831E0" w:rsidP="0019775F">
      <w:pPr>
        <w:pStyle w:val="Heading3"/>
        <w:contextualSpacing/>
        <w:jc w:val="lowKashida"/>
        <w:rPr>
          <w:rFonts w:ascii="Sakkal Majalla" w:hAnsi="Sakkal Majalla" w:cs="Sakkal Majalla"/>
          <w:sz w:val="28"/>
          <w:szCs w:val="28"/>
          <w:rtl/>
        </w:rPr>
      </w:pPr>
      <w:r w:rsidRPr="00432C42">
        <w:rPr>
          <w:rFonts w:ascii="Sakkal Majalla" w:hAnsi="Sakkal Majalla" w:cs="Sakkal Majalla"/>
          <w:sz w:val="32"/>
          <w:szCs w:val="32"/>
          <w:rtl/>
        </w:rPr>
        <w:t>المكتبة العامة في بيئتها الدلالية</w:t>
      </w:r>
      <w:r>
        <w:rPr>
          <w:rFonts w:ascii="Sakkal Majalla" w:hAnsi="Sakkal Majalla" w:cs="Sakkal Majalla" w:hint="cs"/>
          <w:sz w:val="28"/>
          <w:szCs w:val="28"/>
          <w:rtl/>
        </w:rPr>
        <w:t>:</w:t>
      </w:r>
      <w:r w:rsidRPr="00432C42">
        <w:rPr>
          <w:rFonts w:ascii="Sakkal Majalla" w:hAnsi="Sakkal Majalla" w:cs="Sakkal Majalla"/>
          <w:sz w:val="28"/>
          <w:szCs w:val="28"/>
          <w:rtl/>
        </w:rPr>
        <w:t xml:space="preserve"> </w:t>
      </w:r>
    </w:p>
    <w:p w14:paraId="40C21F8E" w14:textId="77777777" w:rsidR="002831E0" w:rsidRPr="00432C42" w:rsidRDefault="002831E0" w:rsidP="0019775F">
      <w:pPr>
        <w:ind w:right="3600"/>
        <w:contextualSpacing/>
        <w:jc w:val="lowKashida"/>
        <w:rPr>
          <w:rFonts w:ascii="Sakkal Majalla" w:hAnsi="Sakkal Majalla" w:cs="Sakkal Majalla"/>
          <w:sz w:val="28"/>
          <w:szCs w:val="28"/>
        </w:rPr>
      </w:pPr>
      <w:r w:rsidRPr="00432C42">
        <w:rPr>
          <w:rFonts w:ascii="Sakkal Majalla" w:hAnsi="Sakkal Majalla" w:cs="Sakkal Majalla"/>
          <w:sz w:val="28"/>
          <w:szCs w:val="28"/>
          <w:rtl/>
        </w:rPr>
        <w:t xml:space="preserve">يقول الفيلسوف الصيني كيواه تزو، الذي عاش في القرن الثالث قبل الميلاد:" إذا وضعتم مشروعات سنوية فازرعوا القمح؛ وإذا كانت مشروعاتكم لعقد من الزمان فاغرسوا الأشجار؛ أما إذا كانت مشروعاتكم للحياة بكاملها فثقفـــوا ونشـــــئوا الإنســـــــــان".  </w:t>
      </w:r>
    </w:p>
    <w:p w14:paraId="72415536" w14:textId="77777777" w:rsidR="002831E0" w:rsidRPr="00432C42" w:rsidRDefault="002831E0" w:rsidP="0019775F">
      <w:pPr>
        <w:bidi/>
        <w:contextualSpacing/>
        <w:jc w:val="both"/>
        <w:rPr>
          <w:rFonts w:ascii="Sakkal Majalla" w:hAnsi="Sakkal Majalla" w:cs="Sakkal Majalla"/>
          <w:b w:val="0"/>
          <w:bCs w:val="0"/>
          <w:sz w:val="28"/>
          <w:szCs w:val="28"/>
          <w:rtl/>
        </w:rPr>
      </w:pPr>
      <w:r w:rsidRPr="00432C42">
        <w:rPr>
          <w:rFonts w:ascii="Sakkal Majalla" w:hAnsi="Sakkal Majalla" w:cs="Sakkal Majalla"/>
          <w:sz w:val="32"/>
          <w:szCs w:val="32"/>
          <w:rtl/>
        </w:rPr>
        <w:lastRenderedPageBreak/>
        <w:t>مدخ</w:t>
      </w:r>
      <w:commentRangeStart w:id="5"/>
      <w:r w:rsidRPr="00432C42">
        <w:rPr>
          <w:rFonts w:ascii="Sakkal Majalla" w:hAnsi="Sakkal Majalla" w:cs="Sakkal Majalla"/>
          <w:sz w:val="32"/>
          <w:szCs w:val="32"/>
          <w:rtl/>
        </w:rPr>
        <w:t>ل:</w:t>
      </w:r>
      <w:r>
        <w:rPr>
          <w:rFonts w:ascii="Sakkal Majalla" w:hAnsi="Sakkal Majalla" w:cs="Sakkal Majalla" w:hint="cs"/>
          <w:sz w:val="32"/>
          <w:szCs w:val="32"/>
          <w:rtl/>
        </w:rPr>
        <w:t xml:space="preserve"> </w:t>
      </w:r>
      <w:r w:rsidRPr="00432C42">
        <w:rPr>
          <w:rFonts w:ascii="Sakkal Majalla" w:hAnsi="Sakkal Majalla" w:cs="Sakkal Majalla"/>
          <w:b w:val="0"/>
          <w:bCs w:val="0"/>
          <w:sz w:val="28"/>
          <w:szCs w:val="28"/>
          <w:rtl/>
        </w:rPr>
        <w:t>تنقسم المكتبات – عموما- من حيث</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w:t>
      </w:r>
      <w:r w:rsidRPr="00432C42">
        <w:rPr>
          <w:rFonts w:ascii="Sakkal Majalla" w:hAnsi="Sakkal Majalla" w:cs="Sakkal Majalla" w:hint="cs"/>
          <w:b w:val="0"/>
          <w:bCs w:val="0"/>
          <w:sz w:val="28"/>
          <w:szCs w:val="28"/>
          <w:rtl/>
        </w:rPr>
        <w:t>تبعي</w:t>
      </w:r>
      <w:r>
        <w:rPr>
          <w:rFonts w:ascii="Sakkal Majalla" w:hAnsi="Sakkal Majalla" w:cs="Sakkal Majalla" w:hint="cs"/>
          <w:b w:val="0"/>
          <w:bCs w:val="0"/>
          <w:sz w:val="28"/>
          <w:szCs w:val="28"/>
          <w:rtl/>
        </w:rPr>
        <w:t>ّ</w:t>
      </w:r>
      <w:r w:rsidRPr="00432C42">
        <w:rPr>
          <w:rFonts w:ascii="Sakkal Majalla" w:hAnsi="Sakkal Majalla" w:cs="Sakkal Majalla" w:hint="cs"/>
          <w:b w:val="0"/>
          <w:bCs w:val="0"/>
          <w:sz w:val="28"/>
          <w:szCs w:val="28"/>
          <w:rtl/>
        </w:rPr>
        <w:t>تها ومن حيث</w:t>
      </w:r>
      <w:r>
        <w:rPr>
          <w:rFonts w:ascii="Sakkal Majalla" w:hAnsi="Sakkal Majalla" w:cs="Sakkal Majalla" w:hint="cs"/>
          <w:b w:val="0"/>
          <w:bCs w:val="0"/>
          <w:sz w:val="28"/>
          <w:szCs w:val="28"/>
          <w:rtl/>
        </w:rPr>
        <w:t>ُ</w:t>
      </w:r>
      <w:r w:rsidRPr="00432C42">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طبيعة مجموعاتها وخدماتها التي تقدمها للمستفيدين منها إلى الأنواع الآتية</w:t>
      </w:r>
      <w:r w:rsidRPr="00432C42">
        <w:rPr>
          <w:rFonts w:ascii="Sakkal Majalla" w:hAnsi="Sakkal Majalla" w:cs="Sakkal Majalla" w:hint="cs"/>
          <w:b w:val="0"/>
          <w:bCs w:val="0"/>
          <w:sz w:val="28"/>
          <w:szCs w:val="28"/>
          <w:rtl/>
        </w:rPr>
        <w:t xml:space="preserve"> (وتُسمى بالمكتبات النوعية)</w:t>
      </w:r>
      <w:r w:rsidRPr="00432C42">
        <w:rPr>
          <w:rFonts w:ascii="Sakkal Majalla" w:hAnsi="Sakkal Majalla" w:cs="Sakkal Majalla"/>
          <w:b w:val="0"/>
          <w:bCs w:val="0"/>
          <w:sz w:val="28"/>
          <w:szCs w:val="28"/>
          <w:rtl/>
        </w:rPr>
        <w:t>:</w:t>
      </w:r>
      <w:commentRangeEnd w:id="5"/>
      <w:r w:rsidR="00050000">
        <w:rPr>
          <w:rStyle w:val="CommentReference"/>
          <w:rtl/>
        </w:rPr>
        <w:commentReference w:id="5"/>
      </w:r>
    </w:p>
    <w:p w14:paraId="4F6EF586"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132167">
        <w:rPr>
          <w:rFonts w:ascii="Sakkal Majalla" w:hAnsi="Sakkal Majalla" w:cs="Sakkal Majalla"/>
          <w:sz w:val="28"/>
          <w:szCs w:val="28"/>
          <w:rtl/>
        </w:rPr>
        <w:t>أولاً</w:t>
      </w:r>
      <w:r w:rsidRPr="00432C42">
        <w:rPr>
          <w:rFonts w:ascii="Sakkal Majalla" w:hAnsi="Sakkal Majalla" w:cs="Sakkal Majalla"/>
          <w:b w:val="0"/>
          <w:bCs w:val="0"/>
          <w:sz w:val="28"/>
          <w:szCs w:val="28"/>
          <w:rtl/>
        </w:rPr>
        <w:t xml:space="preserve">: </w:t>
      </w:r>
      <w:r w:rsidRPr="00432C42">
        <w:rPr>
          <w:rFonts w:ascii="Sakkal Majalla" w:hAnsi="Sakkal Majalla" w:cs="Sakkal Majalla"/>
          <w:sz w:val="28"/>
          <w:szCs w:val="28"/>
          <w:rtl/>
        </w:rPr>
        <w:t>المكتبات ال</w:t>
      </w:r>
      <w:r>
        <w:rPr>
          <w:rFonts w:ascii="Sakkal Majalla" w:hAnsi="Sakkal Majalla" w:cs="Sakkal Majalla" w:hint="cs"/>
          <w:sz w:val="28"/>
          <w:szCs w:val="28"/>
          <w:rtl/>
        </w:rPr>
        <w:t>أكاديمية(ال</w:t>
      </w:r>
      <w:r w:rsidRPr="00432C42">
        <w:rPr>
          <w:rFonts w:ascii="Sakkal Majalla" w:hAnsi="Sakkal Majalla" w:cs="Sakkal Majalla"/>
          <w:sz w:val="28"/>
          <w:szCs w:val="28"/>
          <w:rtl/>
        </w:rPr>
        <w:t>جامعية</w:t>
      </w:r>
      <w:r>
        <w:rPr>
          <w:rFonts w:ascii="Sakkal Majalla" w:hAnsi="Sakkal Majalla" w:cs="Sakkal Majalla" w:hint="cs"/>
          <w:sz w:val="28"/>
          <w:szCs w:val="28"/>
          <w:rtl/>
        </w:rPr>
        <w:t>)</w:t>
      </w:r>
      <w:r w:rsidRPr="00432C42">
        <w:rPr>
          <w:rFonts w:ascii="Sakkal Majalla" w:hAnsi="Sakkal Majalla" w:cs="Sakkal Majalla"/>
          <w:b w:val="0"/>
          <w:bCs w:val="0"/>
          <w:sz w:val="28"/>
          <w:szCs w:val="28"/>
          <w:rtl/>
        </w:rPr>
        <w:t>:</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وهي فئة من المكتبات تخدم الجامعة من طلاب وأعضاء هيئة تدريس</w:t>
      </w:r>
      <w:r>
        <w:rPr>
          <w:rFonts w:ascii="Sakkal Majalla" w:hAnsi="Sakkal Majalla" w:cs="Sakkal Majalla" w:hint="cs"/>
          <w:b w:val="0"/>
          <w:bCs w:val="0"/>
          <w:sz w:val="28"/>
          <w:szCs w:val="28"/>
          <w:rtl/>
        </w:rPr>
        <w:t xml:space="preserve"> وباحثين</w:t>
      </w:r>
      <w:r w:rsidRPr="00432C42">
        <w:rPr>
          <w:rFonts w:ascii="Sakkal Majalla" w:hAnsi="Sakkal Majalla" w:cs="Sakkal Majalla"/>
          <w:b w:val="0"/>
          <w:bCs w:val="0"/>
          <w:sz w:val="28"/>
          <w:szCs w:val="28"/>
          <w:rtl/>
        </w:rPr>
        <w:t xml:space="preserve"> وموظفين، وتعمد إلى دعم المنهج/المواد التي تُدرَّس بالجامعة، وكذلك المجالات التي يتخصص فيها الأساتذة.  وتعمل المكتبات ال</w:t>
      </w:r>
      <w:r>
        <w:rPr>
          <w:rFonts w:ascii="Sakkal Majalla" w:hAnsi="Sakkal Majalla" w:cs="Sakkal Majalla" w:hint="cs"/>
          <w:b w:val="0"/>
          <w:bCs w:val="0"/>
          <w:sz w:val="28"/>
          <w:szCs w:val="28"/>
          <w:rtl/>
        </w:rPr>
        <w:t>أكاديمية (ال</w:t>
      </w:r>
      <w:r w:rsidRPr="00432C42">
        <w:rPr>
          <w:rFonts w:ascii="Sakkal Majalla" w:hAnsi="Sakkal Majalla" w:cs="Sakkal Majalla"/>
          <w:b w:val="0"/>
          <w:bCs w:val="0"/>
          <w:sz w:val="28"/>
          <w:szCs w:val="28"/>
          <w:rtl/>
        </w:rPr>
        <w:t>جامعية</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في الغالب أيضا كمكتبة بحثية حيث تسهم في دعم الموضوعات البحثية التي يطرقها أساتذة الجامعة في بحوثهم.  وبهذا فالمكتبات الجامعية قد تجمع بين مسؤوليات مكتبات الكليات والمكتبات البحثية في آن.</w:t>
      </w:r>
    </w:p>
    <w:p w14:paraId="6ECDE7B9"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132167">
        <w:rPr>
          <w:rFonts w:ascii="Sakkal Majalla" w:hAnsi="Sakkal Majalla" w:cs="Sakkal Majalla"/>
          <w:sz w:val="28"/>
          <w:szCs w:val="28"/>
          <w:rtl/>
        </w:rPr>
        <w:t>ثانيا</w:t>
      </w:r>
      <w:r w:rsidRPr="00432C42">
        <w:rPr>
          <w:rFonts w:ascii="Sakkal Majalla" w:hAnsi="Sakkal Majalla" w:cs="Sakkal Majalla"/>
          <w:b w:val="0"/>
          <w:bCs w:val="0"/>
          <w:sz w:val="28"/>
          <w:szCs w:val="28"/>
          <w:rtl/>
        </w:rPr>
        <w:t xml:space="preserve">: </w:t>
      </w:r>
      <w:r w:rsidRPr="00432C42">
        <w:rPr>
          <w:rFonts w:ascii="Sakkal Majalla" w:hAnsi="Sakkal Majalla" w:cs="Sakkal Majalla"/>
          <w:sz w:val="28"/>
          <w:szCs w:val="28"/>
          <w:rtl/>
        </w:rPr>
        <w:t>المكتبات المتخصصة</w:t>
      </w:r>
      <w:r w:rsidRPr="00432C42">
        <w:rPr>
          <w:rFonts w:ascii="Sakkal Majalla" w:hAnsi="Sakkal Majalla" w:cs="Sakkal Majalla"/>
          <w:b w:val="0"/>
          <w:bCs w:val="0"/>
          <w:sz w:val="28"/>
          <w:szCs w:val="28"/>
          <w:rtl/>
        </w:rPr>
        <w:t>:</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 تضطلع المكتبة المتخصصة بخدمة شركة أو بنك أو مستشفى أو أي مؤسسة أو هيئة ذات تخصص واحد أو مجموعة تخصصات متقاربة ومحددة.  بمعنى أن مجموعاتها تتمحور حول تخصص معين كالبترول أو الهندسة أو الاقتصاد أو الطب، وهو ما يُسمّى أحيانا بالمكتبة النوعية. وبهذا فالمكتبة المتخصصة مطالبةٌ بأن تُقدم خدماتٍ عالية المستوى لموظفي المؤسسة الأم حتى يستطيع هؤلاء الموظفون تحقيق أهداف المؤسسة الأم بشكل أفضل وأيسر</w:t>
      </w:r>
      <w:r>
        <w:rPr>
          <w:rFonts w:ascii="Sakkal Majalla" w:hAnsi="Sakkal Majalla" w:cs="Sakkal Majalla" w:hint="cs"/>
          <w:b w:val="0"/>
          <w:bCs w:val="0"/>
          <w:sz w:val="28"/>
          <w:szCs w:val="28"/>
          <w:rtl/>
        </w:rPr>
        <w:t>.</w:t>
      </w:r>
    </w:p>
    <w:p w14:paraId="6C3FA070"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132167">
        <w:rPr>
          <w:rFonts w:ascii="Sakkal Majalla" w:hAnsi="Sakkal Majalla" w:cs="Sakkal Majalla"/>
          <w:sz w:val="28"/>
          <w:szCs w:val="28"/>
          <w:rtl/>
        </w:rPr>
        <w:t>ثالثا</w:t>
      </w:r>
      <w:r w:rsidRPr="00432C42">
        <w:rPr>
          <w:rFonts w:ascii="Sakkal Majalla" w:hAnsi="Sakkal Majalla" w:cs="Sakkal Majalla"/>
          <w:b w:val="0"/>
          <w:bCs w:val="0"/>
          <w:sz w:val="28"/>
          <w:szCs w:val="28"/>
          <w:rtl/>
        </w:rPr>
        <w:t xml:space="preserve">: </w:t>
      </w:r>
      <w:r w:rsidRPr="00432C42">
        <w:rPr>
          <w:rFonts w:ascii="Sakkal Majalla" w:hAnsi="Sakkal Majalla" w:cs="Sakkal Majalla"/>
          <w:sz w:val="28"/>
          <w:szCs w:val="28"/>
          <w:rtl/>
        </w:rPr>
        <w:t>المكتبات الخاصة</w:t>
      </w:r>
      <w:r w:rsidRPr="00432C42">
        <w:rPr>
          <w:rFonts w:ascii="Sakkal Majalla" w:hAnsi="Sakkal Majalla" w:cs="Sakkal Majalla"/>
          <w:b w:val="0"/>
          <w:bCs w:val="0"/>
          <w:sz w:val="28"/>
          <w:szCs w:val="28"/>
          <w:rtl/>
        </w:rPr>
        <w:t>: وهي مكتبات الأفراد من علماء ومفكرين وباحثين وفنانين وطلاب علم وغير ذلك.</w:t>
      </w:r>
    </w:p>
    <w:p w14:paraId="5FFAC8D2" w14:textId="73F57A0C" w:rsidR="002831E0" w:rsidRPr="00432C42" w:rsidRDefault="002831E0" w:rsidP="0019775F">
      <w:pPr>
        <w:bidi/>
        <w:contextualSpacing/>
        <w:jc w:val="lowKashida"/>
        <w:rPr>
          <w:rFonts w:ascii="Sakkal Majalla" w:hAnsi="Sakkal Majalla" w:cs="Sakkal Majalla"/>
          <w:b w:val="0"/>
          <w:bCs w:val="0"/>
          <w:sz w:val="28"/>
          <w:szCs w:val="28"/>
          <w:rtl/>
        </w:rPr>
      </w:pPr>
      <w:r w:rsidRPr="00132167">
        <w:rPr>
          <w:rFonts w:ascii="Sakkal Majalla" w:hAnsi="Sakkal Majalla" w:cs="Sakkal Majalla"/>
          <w:sz w:val="28"/>
          <w:szCs w:val="28"/>
          <w:rtl/>
        </w:rPr>
        <w:t>رابعا</w:t>
      </w:r>
      <w:r w:rsidRPr="00432C42">
        <w:rPr>
          <w:rFonts w:ascii="Sakkal Majalla" w:hAnsi="Sakkal Majalla" w:cs="Sakkal Majalla"/>
          <w:b w:val="0"/>
          <w:bCs w:val="0"/>
          <w:sz w:val="28"/>
          <w:szCs w:val="28"/>
          <w:rtl/>
        </w:rPr>
        <w:t xml:space="preserve">:  </w:t>
      </w:r>
      <w:r w:rsidRPr="00432C42">
        <w:rPr>
          <w:rFonts w:ascii="Sakkal Majalla" w:hAnsi="Sakkal Majalla" w:cs="Sakkal Majalla"/>
          <w:sz w:val="28"/>
          <w:szCs w:val="28"/>
          <w:rtl/>
        </w:rPr>
        <w:t>المكتبات المدرسية</w:t>
      </w:r>
      <w:r w:rsidRPr="00432C42">
        <w:rPr>
          <w:rFonts w:ascii="Sakkal Majalla" w:hAnsi="Sakkal Majalla" w:cs="Sakkal Majalla"/>
          <w:b w:val="0"/>
          <w:bCs w:val="0"/>
          <w:sz w:val="28"/>
          <w:szCs w:val="28"/>
          <w:rtl/>
        </w:rPr>
        <w:t xml:space="preserve">: وهي ذلك النوع من المكتبات الذي يخدم المدارس من الابتدائية إلى الثانوية، والتي تعمل على تقريب المسافات بين الطلاب والكتاب من جهة، وتعمل على دعم المنهج الدراسي من جهة ثانية. وأصبحت المكتبات المدرسية اليوم في البلدان المتقدمة أشبه بمراكز لمصادر للتعلم </w:t>
      </w:r>
      <w:r w:rsidRPr="00432C42">
        <w:rPr>
          <w:rFonts w:ascii="Sakkal Majalla" w:hAnsi="Sakkal Majalla" w:cs="Sakkal Majalla"/>
          <w:b w:val="0"/>
          <w:bCs w:val="0"/>
          <w:sz w:val="28"/>
          <w:szCs w:val="28"/>
        </w:rPr>
        <w:t xml:space="preserve"> Resource Centers</w:t>
      </w:r>
      <w:r w:rsidRPr="00432C42">
        <w:rPr>
          <w:rFonts w:ascii="Sakkal Majalla" w:hAnsi="Sakkal Majalla" w:cs="Sakkal Majalla"/>
          <w:b w:val="0"/>
          <w:bCs w:val="0"/>
          <w:sz w:val="28"/>
          <w:szCs w:val="28"/>
          <w:rtl/>
        </w:rPr>
        <w:t xml:space="preserve"> والتي تجمع بين مصادر المعلومات التقليدية وبين المصادر الحديثة مثل المكتبات الرقمية و الأقراص المليزرة و</w:t>
      </w:r>
      <w:r w:rsidR="00415263">
        <w:rPr>
          <w:rFonts w:ascii="Sakkal Majalla" w:hAnsi="Sakkal Majalla" w:cs="Sakkal Majalla"/>
          <w:b w:val="0"/>
          <w:bCs w:val="0"/>
          <w:sz w:val="28"/>
          <w:szCs w:val="28"/>
          <w:rtl/>
        </w:rPr>
        <w:t>الإنترنت</w:t>
      </w:r>
      <w:r w:rsidRPr="00432C42">
        <w:rPr>
          <w:rFonts w:ascii="Sakkal Majalla" w:hAnsi="Sakkal Majalla" w:cs="Sakkal Majalla"/>
          <w:b w:val="0"/>
          <w:bCs w:val="0"/>
          <w:sz w:val="28"/>
          <w:szCs w:val="28"/>
          <w:rtl/>
        </w:rPr>
        <w:t xml:space="preserve"> والإنترانت وغير ذلك.</w:t>
      </w:r>
    </w:p>
    <w:p w14:paraId="32F6FBED"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132167">
        <w:rPr>
          <w:rFonts w:ascii="Sakkal Majalla" w:hAnsi="Sakkal Majalla" w:cs="Sakkal Majalla"/>
          <w:sz w:val="28"/>
          <w:szCs w:val="28"/>
          <w:rtl/>
        </w:rPr>
        <w:t>خامسا</w:t>
      </w:r>
      <w:r w:rsidRPr="00432C42">
        <w:rPr>
          <w:rFonts w:ascii="Sakkal Majalla" w:hAnsi="Sakkal Majalla" w:cs="Sakkal Majalla"/>
          <w:b w:val="0"/>
          <w:bCs w:val="0"/>
          <w:sz w:val="28"/>
          <w:szCs w:val="28"/>
          <w:rtl/>
        </w:rPr>
        <w:t>:</w:t>
      </w:r>
      <w:r w:rsidRPr="00432C42">
        <w:rPr>
          <w:rFonts w:ascii="Sakkal Majalla" w:hAnsi="Sakkal Majalla" w:cs="Sakkal Majalla"/>
          <w:sz w:val="28"/>
          <w:szCs w:val="28"/>
          <w:rtl/>
        </w:rPr>
        <w:t xml:space="preserve"> المكتبات الوطنية</w:t>
      </w:r>
      <w:r w:rsidRPr="00432C42">
        <w:rPr>
          <w:rFonts w:ascii="Sakkal Majalla" w:hAnsi="Sakkal Majalla" w:cs="Sakkal Majalla"/>
          <w:b w:val="0"/>
          <w:bCs w:val="0"/>
          <w:sz w:val="28"/>
          <w:szCs w:val="28"/>
          <w:rtl/>
        </w:rPr>
        <w:t>:</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وهي نوع فريد من المكتبات يهدف إلى خدمة البلد ككل من خلال حفظ تراثه الأدبي والفكري والعلمي؛ والعمل على تنظيمه وخدمته من خلال ما تضطلع به من مسؤوليات لإنتاج أدوات ببليوجرافية ( مثل الببليوجرافيا الوطنية أو الفهارس الموحدة )، ومن تسجيل وترقيم لهذا الإنتاج وإيداعه وحفظه. وقد تطورت أهداف ووظائف هذا النوع من المكتبات تبعا لما تقدمه تقنية المعلومات من تطورات مذهلة أثرت في أسلوب وطرائق تنفيذ هذه المكتبات لوظائفها.</w:t>
      </w:r>
    </w:p>
    <w:p w14:paraId="482B928E"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BE3AAC">
        <w:rPr>
          <w:rFonts w:ascii="Sakkal Majalla" w:hAnsi="Sakkal Majalla" w:cs="Sakkal Majalla"/>
          <w:sz w:val="32"/>
          <w:szCs w:val="32"/>
          <w:rtl/>
        </w:rPr>
        <w:t>سادسا</w:t>
      </w:r>
      <w:r w:rsidRPr="00BE3AAC">
        <w:rPr>
          <w:rFonts w:ascii="Sakkal Majalla" w:hAnsi="Sakkal Majalla" w:cs="Sakkal Majalla"/>
          <w:b w:val="0"/>
          <w:bCs w:val="0"/>
          <w:sz w:val="32"/>
          <w:szCs w:val="32"/>
          <w:rtl/>
        </w:rPr>
        <w:t xml:space="preserve">: </w:t>
      </w:r>
      <w:r w:rsidRPr="00BE3AAC">
        <w:rPr>
          <w:rFonts w:ascii="Sakkal Majalla" w:hAnsi="Sakkal Majalla" w:cs="Sakkal Majalla"/>
          <w:sz w:val="32"/>
          <w:szCs w:val="32"/>
          <w:rtl/>
        </w:rPr>
        <w:t>المكتبات العامة</w:t>
      </w:r>
      <w:r w:rsidRPr="00BE3AAC">
        <w:rPr>
          <w:rFonts w:ascii="Sakkal Majalla" w:hAnsi="Sakkal Majalla" w:cs="Sakkal Majalla"/>
          <w:b w:val="0"/>
          <w:bCs w:val="0"/>
          <w:sz w:val="32"/>
          <w:szCs w:val="32"/>
          <w:rtl/>
        </w:rPr>
        <w:t xml:space="preserve">: </w:t>
      </w:r>
      <w:r w:rsidRPr="00432C42">
        <w:rPr>
          <w:rFonts w:ascii="Sakkal Majalla" w:hAnsi="Sakkal Majalla" w:cs="Sakkal Majalla"/>
          <w:b w:val="0"/>
          <w:bCs w:val="0"/>
          <w:sz w:val="28"/>
          <w:szCs w:val="28"/>
          <w:rtl/>
        </w:rPr>
        <w:t>وهذا النوع من المكتبات يخدم كل أفراد المجتمع الذي تنتمي إليه هذه المكتبة من</w:t>
      </w:r>
      <w:r>
        <w:rPr>
          <w:rFonts w:ascii="Sakkal Majalla" w:hAnsi="Sakkal Majalla" w:cs="Sakkal Majalla"/>
          <w:b w:val="0"/>
          <w:bCs w:val="0"/>
          <w:sz w:val="28"/>
          <w:szCs w:val="28"/>
          <w:rtl/>
        </w:rPr>
        <w:t xml:space="preserve"> أطفال وشباب وكبار، رجال ونساء</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الأمر الذي يضاعف مسؤولياتها ويجعل عمليات اختيار مصادر المعلومات المختلفة أمرا في غاية الصعوبة، ذلك أن المكتبات في عمومها،  والعامة على وجه الخصوص، تعاني من  "شح</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في ميزانياتها في وقت يُنتظر منها أن تُرضي المستفيدين منها.</w:t>
      </w:r>
    </w:p>
    <w:p w14:paraId="4AA23B29"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وإذا كانت الجامعات تتولى الصرف على المكتبات الجامعية، وتتولى الشركات مسؤوليات دعم المكتبات المتخصصة، والأفراد يهتمون بمكتباتهم الخاصة، والمدارس تُؤمن مصادر المعلومات لمكتباتها، والدول تنفق على مكتباتها الوطنية، فإن المكتبات العامة تقع تحت مسؤوليات السلطات المحلية الحكومية.  ففي البلدان التي تفرض ضرائب على مواطنيها نجد أن سلطاتها تخصص جزءا </w:t>
      </w:r>
      <w:r w:rsidRPr="00432C42">
        <w:rPr>
          <w:rFonts w:ascii="Sakkal Majalla" w:hAnsi="Sakkal Majalla" w:cs="Sakkal Majalla"/>
          <w:b w:val="0"/>
          <w:bCs w:val="0"/>
          <w:sz w:val="28"/>
          <w:szCs w:val="28"/>
          <w:rtl/>
        </w:rPr>
        <w:lastRenderedPageBreak/>
        <w:t>من تلك الضرائب للصرف على المكتبات العامة؛ فيما نجد السلطات في بعض البلدان التي لا تأخذ ضرائب من المواطنين تُنفق على المكتبات العامة من المال العام.</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والمكتبات العامة تشمل تلك المكتبات التي تخدم العامة في المدن وفروعها كما تشمل المكتبات المتنقلة وكذلك مكتبات الأحياء.</w:t>
      </w:r>
    </w:p>
    <w:p w14:paraId="4CC46B1C" w14:textId="5BD79DE1"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إن المكتبة العامة مؤسسة "ثقافية يؤمها الأفراد على اختلاف أعمارهم وأجناسهم ومستوياتهم الثقافية للقراءة والبحث والإطلاع، وتُّقدم خدماتها مجاناً كما أنها تحتوي على جميع فروع المعرفة البشرية"</w:t>
      </w:r>
      <w:r w:rsidRPr="00432C42">
        <w:rPr>
          <w:rStyle w:val="EndnoteReference"/>
          <w:rFonts w:ascii="Sakkal Majalla" w:hAnsi="Sakkal Majalla" w:cs="Sakkal Majalla"/>
          <w:b w:val="0"/>
          <w:bCs w:val="0"/>
          <w:sz w:val="28"/>
          <w:szCs w:val="28"/>
          <w:rtl/>
        </w:rPr>
        <w:endnoteReference w:id="22"/>
      </w:r>
      <w:r w:rsidRPr="00432C42">
        <w:rPr>
          <w:rFonts w:ascii="Sakkal Majalla" w:hAnsi="Sakkal Majalla" w:cs="Sakkal Majalla"/>
          <w:b w:val="0"/>
          <w:bCs w:val="0"/>
          <w:sz w:val="28"/>
          <w:szCs w:val="28"/>
          <w:rtl/>
        </w:rPr>
        <w:t>.  وذكر في مجمل تعريفاتها أنها "مؤسسة عامة بدعم من المال العام للدولة بحيث تقدم خدماتها لعامة الناس بدون تمييز"</w:t>
      </w:r>
      <w:r w:rsidRPr="00432C42">
        <w:rPr>
          <w:rStyle w:val="EndnoteReference"/>
          <w:rFonts w:ascii="Sakkal Majalla" w:hAnsi="Sakkal Majalla" w:cs="Sakkal Majalla"/>
          <w:b w:val="0"/>
          <w:bCs w:val="0"/>
          <w:sz w:val="28"/>
          <w:szCs w:val="28"/>
          <w:rtl/>
        </w:rPr>
        <w:endnoteReference w:id="23"/>
      </w:r>
      <w:r w:rsidRPr="00432C42">
        <w:rPr>
          <w:rFonts w:ascii="Sakkal Majalla" w:hAnsi="Sakkal Majalla" w:cs="Sakkal Majalla"/>
          <w:b w:val="0"/>
          <w:bCs w:val="0"/>
          <w:sz w:val="28"/>
          <w:szCs w:val="28"/>
          <w:rtl/>
        </w:rPr>
        <w:t xml:space="preserve">. ومن تعريفاتها </w:t>
      </w:r>
      <w:r w:rsidRPr="00BC2EAB">
        <w:rPr>
          <w:rFonts w:ascii="Sakkal Majalla" w:hAnsi="Sakkal Majalla" w:cs="Sakkal Majalla"/>
          <w:b w:val="0"/>
          <w:bCs w:val="0"/>
          <w:sz w:val="28"/>
          <w:szCs w:val="28"/>
          <w:rtl/>
        </w:rPr>
        <w:t>أن</w:t>
      </w:r>
      <w:r w:rsidR="00BC2EAB" w:rsidRPr="00BC2EAB">
        <w:rPr>
          <w:rFonts w:ascii="Sakkal Majalla" w:hAnsi="Sakkal Majalla" w:cs="Sakkal Majalla" w:hint="cs"/>
          <w:b w:val="0"/>
          <w:bCs w:val="0"/>
          <w:sz w:val="28"/>
          <w:szCs w:val="28"/>
          <w:rtl/>
        </w:rPr>
        <w:t>ه</w:t>
      </w:r>
      <w:r w:rsidRPr="00BC2EAB">
        <w:rPr>
          <w:rFonts w:ascii="Sakkal Majalla" w:hAnsi="Sakkal Majalla" w:cs="Sakkal Majalla"/>
          <w:b w:val="0"/>
          <w:bCs w:val="0"/>
          <w:sz w:val="28"/>
          <w:szCs w:val="28"/>
          <w:rtl/>
        </w:rPr>
        <w:t xml:space="preserve">ا </w:t>
      </w:r>
      <w:r w:rsidRPr="00432C42">
        <w:rPr>
          <w:rFonts w:ascii="Sakkal Majalla" w:hAnsi="Sakkal Majalla" w:cs="Sakkal Majalla"/>
          <w:b w:val="0"/>
          <w:bCs w:val="0"/>
          <w:sz w:val="28"/>
          <w:szCs w:val="28"/>
          <w:rtl/>
        </w:rPr>
        <w:t>"مؤسسة ثقافية شعبية تنشئها الدولة وتزودها بالكتب والدوريات وغيرها من الوسائل..التي تساعد في تحصيل المعرفة لتكون في متناول جميع أفراد المجتمع دون مقابل"</w:t>
      </w:r>
      <w:r w:rsidRPr="00432C42">
        <w:rPr>
          <w:rStyle w:val="EndnoteReference"/>
          <w:rFonts w:ascii="Sakkal Majalla" w:hAnsi="Sakkal Majalla" w:cs="Sakkal Majalla"/>
          <w:b w:val="0"/>
          <w:bCs w:val="0"/>
          <w:sz w:val="28"/>
          <w:szCs w:val="28"/>
          <w:rtl/>
        </w:rPr>
        <w:endnoteReference w:id="24"/>
      </w:r>
      <w:r w:rsidRPr="00432C42">
        <w:rPr>
          <w:rFonts w:ascii="Sakkal Majalla" w:hAnsi="Sakkal Majalla" w:cs="Sakkal Majalla"/>
          <w:b w:val="0"/>
          <w:bCs w:val="0"/>
          <w:sz w:val="28"/>
          <w:szCs w:val="28"/>
          <w:rtl/>
        </w:rPr>
        <w:t xml:space="preserve">.  كما أورد عبدالتواب تعريفا موجزا للمكتبة العامة قال فيه </w:t>
      </w:r>
      <w:r>
        <w:rPr>
          <w:rFonts w:ascii="Sakkal Majalla" w:hAnsi="Sakkal Majalla" w:cs="Sakkal Majalla" w:hint="cs"/>
          <w:b w:val="0"/>
          <w:bCs w:val="0"/>
          <w:sz w:val="28"/>
          <w:szCs w:val="28"/>
          <w:rtl/>
        </w:rPr>
        <w:t>ب</w:t>
      </w:r>
      <w:r w:rsidRPr="00432C42">
        <w:rPr>
          <w:rFonts w:ascii="Sakkal Majalla" w:hAnsi="Sakkal Majalla" w:cs="Sakkal Majalla"/>
          <w:b w:val="0"/>
          <w:bCs w:val="0"/>
          <w:sz w:val="28"/>
          <w:szCs w:val="28"/>
          <w:rtl/>
        </w:rPr>
        <w:t>أنها مكتبة "متاحة لاستخدام الجميع، ولا يقتصر استعمالها على فئة معينة دون غيرها"</w:t>
      </w:r>
      <w:r w:rsidRPr="00432C42">
        <w:rPr>
          <w:rStyle w:val="EndnoteReference"/>
          <w:rFonts w:ascii="Sakkal Majalla" w:hAnsi="Sakkal Majalla" w:cs="Sakkal Majalla"/>
          <w:b w:val="0"/>
          <w:bCs w:val="0"/>
          <w:sz w:val="28"/>
          <w:szCs w:val="28"/>
          <w:rtl/>
        </w:rPr>
        <w:endnoteReference w:id="25"/>
      </w:r>
      <w:r w:rsidRPr="00432C42">
        <w:rPr>
          <w:rFonts w:ascii="Sakkal Majalla" w:hAnsi="Sakkal Majalla" w:cs="Sakkal Majalla"/>
          <w:b w:val="0"/>
          <w:bCs w:val="0"/>
          <w:sz w:val="28"/>
          <w:szCs w:val="28"/>
          <w:rtl/>
        </w:rPr>
        <w:t>. ويعرفها الصوفي بأنها "قوة حية متجددة هدفها خدمة التربية والثقافة والإعلام، وأنها أداة هامة للتنمية الوطنية لأنها تتحرك في مجالات أساسية ثلاثة: المجال الإعلامي-المعلوماتي، والتربوي، والتثقيفي العام</w:t>
      </w:r>
      <w:r w:rsidRPr="00432C42">
        <w:rPr>
          <w:rStyle w:val="EndnoteReference"/>
          <w:rFonts w:ascii="Sakkal Majalla" w:hAnsi="Sakkal Majalla" w:cs="Sakkal Majalla"/>
          <w:b w:val="0"/>
          <w:bCs w:val="0"/>
          <w:sz w:val="28"/>
          <w:szCs w:val="28"/>
          <w:rtl/>
        </w:rPr>
        <w:endnoteReference w:id="26"/>
      </w:r>
      <w:r w:rsidRPr="00432C42">
        <w:rPr>
          <w:rFonts w:ascii="Sakkal Majalla" w:hAnsi="Sakkal Majalla" w:cs="Sakkal Majalla"/>
          <w:b w:val="0"/>
          <w:bCs w:val="0"/>
          <w:sz w:val="28"/>
          <w:szCs w:val="28"/>
          <w:rtl/>
        </w:rPr>
        <w:t>.  ويقول</w:t>
      </w:r>
      <w:r>
        <w:rPr>
          <w:rFonts w:ascii="Sakkal Majalla" w:hAnsi="Sakkal Majalla" w:cs="Sakkal Majalla" w:hint="cs"/>
          <w:b w:val="0"/>
          <w:bCs w:val="0"/>
          <w:sz w:val="28"/>
          <w:szCs w:val="28"/>
          <w:rtl/>
        </w:rPr>
        <w:t xml:space="preserve"> أحمد</w:t>
      </w:r>
      <w:r w:rsidRPr="00432C42">
        <w:rPr>
          <w:rFonts w:ascii="Sakkal Majalla" w:hAnsi="Sakkal Majalla" w:cs="Sakkal Majalla"/>
          <w:b w:val="0"/>
          <w:bCs w:val="0"/>
          <w:sz w:val="28"/>
          <w:szCs w:val="28"/>
          <w:rtl/>
        </w:rPr>
        <w:t xml:space="preserve"> بدر أنها "أداة للتعليم الذاتي وللعملية الديمقراطية"، ويشير إلى أن المكتبة العامة هي "التي تقدم خدماتها بالمجان لجميع فئات الشعب بدون تمييز بسبب اللون أو الدين أو الجنس أو غير ذلك .. وتقدم خدماتها لجميع الأعمار: الأطفال والشباب والكبار والشيوخ..</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رجالا ونساء.. ولجميع المستويات الثقافية</w:t>
      </w:r>
      <w:r w:rsidRPr="00432C42">
        <w:rPr>
          <w:rStyle w:val="EndnoteReference"/>
          <w:rFonts w:ascii="Sakkal Majalla" w:hAnsi="Sakkal Majalla" w:cs="Sakkal Majalla"/>
          <w:b w:val="0"/>
          <w:bCs w:val="0"/>
          <w:sz w:val="28"/>
          <w:szCs w:val="28"/>
          <w:rtl/>
        </w:rPr>
        <w:endnoteReference w:id="27"/>
      </w:r>
      <w:r w:rsidRPr="00432C42">
        <w:rPr>
          <w:rFonts w:ascii="Sakkal Majalla" w:hAnsi="Sakkal Majalla" w:cs="Sakkal Majalla"/>
          <w:b w:val="0"/>
          <w:bCs w:val="0"/>
          <w:sz w:val="28"/>
          <w:szCs w:val="28"/>
          <w:rtl/>
        </w:rPr>
        <w:t xml:space="preserve">". أما </w:t>
      </w:r>
      <w:r>
        <w:rPr>
          <w:rFonts w:ascii="Sakkal Majalla" w:hAnsi="Sakkal Majalla" w:cs="Sakkal Majalla" w:hint="cs"/>
          <w:b w:val="0"/>
          <w:bCs w:val="0"/>
          <w:sz w:val="28"/>
          <w:szCs w:val="28"/>
          <w:rtl/>
        </w:rPr>
        <w:t xml:space="preserve">حشمت </w:t>
      </w:r>
      <w:r w:rsidRPr="00432C42">
        <w:rPr>
          <w:rFonts w:ascii="Sakkal Majalla" w:hAnsi="Sakkal Majalla" w:cs="Sakkal Majalla"/>
          <w:b w:val="0"/>
          <w:bCs w:val="0"/>
          <w:sz w:val="28"/>
          <w:szCs w:val="28"/>
          <w:rtl/>
        </w:rPr>
        <w:t>قاسم (د.ت.) فيُعيد تسمية المكتبة العامة بهذا الاسم إلى سببين:</w:t>
      </w:r>
    </w:p>
    <w:p w14:paraId="264DFB7F" w14:textId="45160358" w:rsidR="002831E0" w:rsidRPr="00432C42" w:rsidRDefault="002831E0" w:rsidP="0019775F">
      <w:pPr>
        <w:numPr>
          <w:ilvl w:val="0"/>
          <w:numId w:val="1"/>
        </w:num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أنها تقدم خدماتها لجميع فئات المجتمع بلا استثناء، </w:t>
      </w:r>
      <w:r w:rsidRPr="00BC2EAB">
        <w:rPr>
          <w:rFonts w:ascii="Sakkal Majalla" w:hAnsi="Sakkal Majalla" w:cs="Sakkal Majalla"/>
          <w:b w:val="0"/>
          <w:bCs w:val="0"/>
          <w:sz w:val="28"/>
          <w:szCs w:val="28"/>
          <w:rtl/>
        </w:rPr>
        <w:t>بص</w:t>
      </w:r>
      <w:r w:rsidR="00BC2EAB" w:rsidRPr="00BC2EAB">
        <w:rPr>
          <w:rFonts w:ascii="Sakkal Majalla" w:hAnsi="Sakkal Majalla" w:cs="Sakkal Majalla" w:hint="cs"/>
          <w:b w:val="0"/>
          <w:bCs w:val="0"/>
          <w:sz w:val="28"/>
          <w:szCs w:val="28"/>
          <w:rtl/>
        </w:rPr>
        <w:t>ر</w:t>
      </w:r>
      <w:r w:rsidRPr="00BC2EAB">
        <w:rPr>
          <w:rFonts w:ascii="Sakkal Majalla" w:hAnsi="Sakkal Majalla" w:cs="Sakkal Majalla"/>
          <w:b w:val="0"/>
          <w:bCs w:val="0"/>
          <w:sz w:val="28"/>
          <w:szCs w:val="28"/>
          <w:rtl/>
        </w:rPr>
        <w:t xml:space="preserve">ف </w:t>
      </w:r>
      <w:r w:rsidRPr="00432C42">
        <w:rPr>
          <w:rFonts w:ascii="Sakkal Majalla" w:hAnsi="Sakkal Majalla" w:cs="Sakkal Majalla"/>
          <w:b w:val="0"/>
          <w:bCs w:val="0"/>
          <w:sz w:val="28"/>
          <w:szCs w:val="28"/>
          <w:rtl/>
        </w:rPr>
        <w:t>النظر عن السن أو الجنس أو اللون أو الدين أو الاتجاه السياسي أو المستوي ا</w:t>
      </w:r>
      <w:r>
        <w:rPr>
          <w:rFonts w:ascii="Sakkal Majalla" w:hAnsi="Sakkal Majalla" w:cs="Sakkal Majalla"/>
          <w:b w:val="0"/>
          <w:bCs w:val="0"/>
          <w:sz w:val="28"/>
          <w:szCs w:val="28"/>
          <w:rtl/>
        </w:rPr>
        <w:t>لتعليمي أو الثقافي وما إلى ذلك</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w:t>
      </w:r>
    </w:p>
    <w:p w14:paraId="18B60750" w14:textId="039B21A5" w:rsidR="002831E0" w:rsidRDefault="00590C4F" w:rsidP="0019775F">
      <w:pPr>
        <w:numPr>
          <w:ilvl w:val="0"/>
          <w:numId w:val="1"/>
        </w:numPr>
        <w:bidi/>
        <w:contextualSpacing/>
        <w:jc w:val="lowKashida"/>
        <w:rPr>
          <w:rFonts w:ascii="Sakkal Majalla" w:hAnsi="Sakkal Majalla" w:cs="Sakkal Majalla"/>
          <w:b w:val="0"/>
          <w:bCs w:val="0"/>
          <w:sz w:val="28"/>
          <w:szCs w:val="28"/>
        </w:rPr>
      </w:pPr>
      <w:r>
        <w:rPr>
          <w:rFonts w:ascii="Sakkal Majalla" w:hAnsi="Sakkal Majalla" w:cs="Sakkal Majalla"/>
          <w:b w:val="0"/>
          <w:bCs w:val="0"/>
          <w:sz w:val="28"/>
          <w:szCs w:val="28"/>
          <w:rtl/>
        </w:rPr>
        <w:t xml:space="preserve">وأنها تهتم </w:t>
      </w:r>
      <w:r>
        <w:rPr>
          <w:rFonts w:ascii="Sakkal Majalla" w:hAnsi="Sakkal Majalla" w:cs="Sakkal Majalla" w:hint="cs"/>
          <w:b w:val="0"/>
          <w:bCs w:val="0"/>
          <w:sz w:val="28"/>
          <w:szCs w:val="28"/>
          <w:rtl/>
        </w:rPr>
        <w:t>ب</w:t>
      </w:r>
      <w:r w:rsidR="002831E0" w:rsidRPr="009E46C3">
        <w:rPr>
          <w:rFonts w:ascii="Sakkal Majalla" w:hAnsi="Sakkal Majalla" w:cs="Sakkal Majalla"/>
          <w:b w:val="0"/>
          <w:bCs w:val="0"/>
          <w:sz w:val="28"/>
          <w:szCs w:val="28"/>
          <w:rtl/>
        </w:rPr>
        <w:t>جميع مجالات المعرفة</w:t>
      </w:r>
      <w:r w:rsidR="002831E0" w:rsidRPr="00432C42">
        <w:rPr>
          <w:rFonts w:ascii="Sakkal Majalla" w:hAnsi="Sakkal Majalla" w:cs="Sakkal Majalla"/>
          <w:b w:val="0"/>
          <w:bCs w:val="0"/>
          <w:sz w:val="28"/>
          <w:szCs w:val="28"/>
          <w:vertAlign w:val="superscript"/>
          <w:rtl/>
        </w:rPr>
        <w:endnoteReference w:id="28"/>
      </w:r>
      <w:r w:rsidR="002831E0" w:rsidRPr="009E46C3">
        <w:rPr>
          <w:rFonts w:ascii="Sakkal Majalla" w:hAnsi="Sakkal Majalla" w:cs="Sakkal Majalla"/>
          <w:b w:val="0"/>
          <w:bCs w:val="0"/>
          <w:sz w:val="28"/>
          <w:szCs w:val="28"/>
          <w:rtl/>
        </w:rPr>
        <w:t xml:space="preserve">.  </w:t>
      </w:r>
    </w:p>
    <w:p w14:paraId="1A43492E" w14:textId="77777777" w:rsidR="002831E0" w:rsidRPr="009E46C3" w:rsidRDefault="002831E0" w:rsidP="0019775F">
      <w:pPr>
        <w:bidi/>
        <w:contextualSpacing/>
        <w:jc w:val="lowKashida"/>
        <w:rPr>
          <w:rFonts w:ascii="Sakkal Majalla" w:hAnsi="Sakkal Majalla" w:cs="Sakkal Majalla"/>
          <w:b w:val="0"/>
          <w:bCs w:val="0"/>
          <w:sz w:val="28"/>
          <w:szCs w:val="28"/>
          <w:rtl/>
        </w:rPr>
      </w:pPr>
      <w:r w:rsidRPr="009E46C3">
        <w:rPr>
          <w:rFonts w:ascii="Sakkal Majalla" w:hAnsi="Sakkal Majalla" w:cs="Sakkal Majalla"/>
          <w:b w:val="0"/>
          <w:bCs w:val="0"/>
          <w:sz w:val="28"/>
          <w:szCs w:val="28"/>
          <w:rtl/>
        </w:rPr>
        <w:t>ومما ذكر عن تسمية المكتبة العامة بهذا الاسم فلأنه "ي</w:t>
      </w:r>
      <w:r w:rsidRPr="009E46C3">
        <w:rPr>
          <w:rFonts w:ascii="Sakkal Majalla" w:hAnsi="Sakkal Majalla" w:cs="Sakkal Majalla" w:hint="cs"/>
          <w:b w:val="0"/>
          <w:bCs w:val="0"/>
          <w:sz w:val="28"/>
          <w:szCs w:val="28"/>
          <w:rtl/>
        </w:rPr>
        <w:t>ُ</w:t>
      </w:r>
      <w:r w:rsidRPr="009E46C3">
        <w:rPr>
          <w:rFonts w:ascii="Sakkal Majalla" w:hAnsi="Sakkal Majalla" w:cs="Sakkal Majalla"/>
          <w:b w:val="0"/>
          <w:bCs w:val="0"/>
          <w:sz w:val="28"/>
          <w:szCs w:val="28"/>
          <w:rtl/>
        </w:rPr>
        <w:t>نفق عليها من المال العام</w:t>
      </w:r>
      <w:r w:rsidRPr="00432C42">
        <w:rPr>
          <w:rStyle w:val="EndnoteReference"/>
          <w:rFonts w:ascii="Sakkal Majalla" w:hAnsi="Sakkal Majalla" w:cs="Sakkal Majalla"/>
          <w:b w:val="0"/>
          <w:bCs w:val="0"/>
          <w:sz w:val="28"/>
          <w:szCs w:val="28"/>
          <w:rtl/>
        </w:rPr>
        <w:endnoteReference w:id="29"/>
      </w:r>
      <w:r w:rsidRPr="009E46C3">
        <w:rPr>
          <w:rFonts w:ascii="Sakkal Majalla" w:hAnsi="Sakkal Majalla" w:cs="Sakkal Majalla"/>
          <w:b w:val="0"/>
          <w:bCs w:val="0"/>
          <w:sz w:val="28"/>
          <w:szCs w:val="28"/>
          <w:rtl/>
        </w:rPr>
        <w:t>، ولأنها تهتم بخدمة المجتمع بجميع فئاته دون تفريق بين فئة وأخرى.. كما أنها تجمع مختلف الموضوعات التي يحتاج إليها المجتمع بجميع فئاته</w:t>
      </w:r>
      <w:r w:rsidRPr="00432C42">
        <w:rPr>
          <w:rStyle w:val="EndnoteReference"/>
          <w:rFonts w:ascii="Sakkal Majalla" w:hAnsi="Sakkal Majalla" w:cs="Sakkal Majalla"/>
          <w:b w:val="0"/>
          <w:bCs w:val="0"/>
          <w:sz w:val="28"/>
          <w:szCs w:val="28"/>
          <w:rtl/>
        </w:rPr>
        <w:endnoteReference w:id="30"/>
      </w:r>
      <w:r w:rsidRPr="009E46C3">
        <w:rPr>
          <w:rFonts w:ascii="Sakkal Majalla" w:hAnsi="Sakkal Majalla" w:cs="Sakkal Majalla"/>
          <w:b w:val="0"/>
          <w:bCs w:val="0"/>
          <w:sz w:val="28"/>
          <w:szCs w:val="28"/>
          <w:rtl/>
        </w:rPr>
        <w:t>.</w:t>
      </w:r>
      <w:r w:rsidRPr="009E46C3">
        <w:rPr>
          <w:rFonts w:ascii="Sakkal Majalla" w:hAnsi="Sakkal Majalla" w:cs="Sakkal Majalla" w:hint="cs"/>
          <w:b w:val="0"/>
          <w:bCs w:val="0"/>
          <w:sz w:val="28"/>
          <w:szCs w:val="28"/>
          <w:rtl/>
        </w:rPr>
        <w:t xml:space="preserve"> </w:t>
      </w:r>
      <w:r w:rsidRPr="009E46C3">
        <w:rPr>
          <w:rFonts w:ascii="Sakkal Majalla" w:hAnsi="Sakkal Majalla" w:cs="Sakkal Majalla"/>
          <w:b w:val="0"/>
          <w:bCs w:val="0"/>
          <w:sz w:val="28"/>
          <w:szCs w:val="28"/>
          <w:rtl/>
        </w:rPr>
        <w:t>أما مفهوم المكتبة العامة فقد تطور من مجرد" متحف للكتب" لتصبح جامعة للشعب"</w:t>
      </w:r>
      <w:r w:rsidRPr="00432C42">
        <w:rPr>
          <w:rStyle w:val="EndnoteReference"/>
          <w:rFonts w:ascii="Sakkal Majalla" w:hAnsi="Sakkal Majalla" w:cs="Sakkal Majalla"/>
          <w:b w:val="0"/>
          <w:bCs w:val="0"/>
          <w:sz w:val="28"/>
          <w:szCs w:val="28"/>
          <w:rtl/>
        </w:rPr>
        <w:endnoteReference w:id="31"/>
      </w:r>
      <w:r w:rsidRPr="009E46C3">
        <w:rPr>
          <w:rFonts w:ascii="Sakkal Majalla" w:hAnsi="Sakkal Majalla" w:cs="Sakkal Majalla"/>
          <w:b w:val="0"/>
          <w:bCs w:val="0"/>
          <w:sz w:val="28"/>
          <w:szCs w:val="28"/>
          <w:rtl/>
        </w:rPr>
        <w:t>، ومن "مكان لحفظ الكتب" ليصبح مؤسسة معلوماتية تؤدي دوراً مهما في خدمة المجتمع ولرفاهيته ولإعداد المواطن الصالح الذي يستطيع المشاركة الايجابية في مجتمعه من خلال ما تقدمه المكتبة من ثقافة ومعرفة</w:t>
      </w:r>
      <w:r w:rsidRPr="00432C42">
        <w:rPr>
          <w:rStyle w:val="EndnoteReference"/>
          <w:rFonts w:ascii="Sakkal Majalla" w:hAnsi="Sakkal Majalla" w:cs="Sakkal Majalla"/>
          <w:b w:val="0"/>
          <w:bCs w:val="0"/>
          <w:sz w:val="28"/>
          <w:szCs w:val="28"/>
          <w:rtl/>
        </w:rPr>
        <w:endnoteReference w:id="32"/>
      </w:r>
      <w:r w:rsidRPr="009E46C3">
        <w:rPr>
          <w:rFonts w:ascii="Sakkal Majalla" w:hAnsi="Sakkal Majalla" w:cs="Sakkal Majalla"/>
          <w:b w:val="0"/>
          <w:bCs w:val="0"/>
          <w:sz w:val="28"/>
          <w:szCs w:val="28"/>
          <w:rtl/>
        </w:rPr>
        <w:t xml:space="preserve">. </w:t>
      </w:r>
    </w:p>
    <w:p w14:paraId="225B1745"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623C2D">
        <w:rPr>
          <w:rFonts w:ascii="Sakkal Majalla" w:hAnsi="Sakkal Majalla" w:cs="Sakkal Majalla"/>
          <w:sz w:val="32"/>
          <w:szCs w:val="32"/>
          <w:rtl/>
        </w:rPr>
        <w:t>طبيعة المكتبات العامة</w:t>
      </w:r>
      <w:r w:rsidRPr="00432C42">
        <w:rPr>
          <w:rFonts w:ascii="Sakkal Majalla" w:hAnsi="Sakkal Majalla" w:cs="Sakkal Majalla"/>
          <w:sz w:val="28"/>
          <w:szCs w:val="28"/>
          <w:rtl/>
        </w:rPr>
        <w:t xml:space="preserve">: </w:t>
      </w:r>
      <w:r>
        <w:rPr>
          <w:rFonts w:ascii="Sakkal Majalla" w:hAnsi="Sakkal Majalla" w:cs="Sakkal Majalla" w:hint="cs"/>
          <w:sz w:val="28"/>
          <w:szCs w:val="28"/>
          <w:rtl/>
        </w:rPr>
        <w:t xml:space="preserve"> </w:t>
      </w:r>
      <w:r w:rsidRPr="00432C42">
        <w:rPr>
          <w:rFonts w:ascii="Sakkal Majalla" w:hAnsi="Sakkal Majalla" w:cs="Sakkal Majalla"/>
          <w:b w:val="0"/>
          <w:bCs w:val="0"/>
          <w:sz w:val="28"/>
          <w:szCs w:val="28"/>
          <w:rtl/>
        </w:rPr>
        <w:t>تتسم المكتبة العامة بصفتين</w:t>
      </w:r>
      <w:r w:rsidRPr="004A4A33">
        <w:rPr>
          <w:rFonts w:ascii="Sakkal Majalla" w:hAnsi="Sakkal Majalla" w:cs="Sakkal Majalla"/>
          <w:b w:val="0"/>
          <w:bCs w:val="0"/>
          <w:color w:val="FF0000"/>
          <w:sz w:val="28"/>
          <w:szCs w:val="28"/>
          <w:rtl/>
        </w:rPr>
        <w:t xml:space="preserve"> </w:t>
      </w:r>
      <w:r w:rsidRPr="00BC2EAB">
        <w:rPr>
          <w:rFonts w:ascii="Sakkal Majalla" w:hAnsi="Sakkal Majalla" w:cs="Sakkal Majalla"/>
          <w:b w:val="0"/>
          <w:bCs w:val="0"/>
          <w:sz w:val="28"/>
          <w:szCs w:val="28"/>
          <w:rtl/>
        </w:rPr>
        <w:t>أساس</w:t>
      </w:r>
      <w:r w:rsidRPr="00432C42">
        <w:rPr>
          <w:rFonts w:ascii="Sakkal Majalla" w:hAnsi="Sakkal Majalla" w:cs="Sakkal Majalla"/>
          <w:b w:val="0"/>
          <w:bCs w:val="0"/>
          <w:sz w:val="28"/>
          <w:szCs w:val="28"/>
          <w:rtl/>
        </w:rPr>
        <w:t>، أولاهما أنها تهتم بجميع مجالات المعرفة البشرية، وثانيهما أنها تقوم بإتاحة مواردها لجميع فئات المجتمع، تأكيداً لدورها وأداء لرسالتها كجامعة للشعب تهب العلم حراً لكل من يقصدها</w:t>
      </w:r>
      <w:r w:rsidRPr="00432C42">
        <w:rPr>
          <w:rStyle w:val="EndnoteReference"/>
          <w:rFonts w:ascii="Sakkal Majalla" w:hAnsi="Sakkal Majalla" w:cs="Sakkal Majalla"/>
          <w:b w:val="0"/>
          <w:bCs w:val="0"/>
          <w:sz w:val="28"/>
          <w:szCs w:val="28"/>
          <w:rtl/>
        </w:rPr>
        <w:endnoteReference w:id="33"/>
      </w:r>
      <w:r w:rsidRPr="00432C42">
        <w:rPr>
          <w:rFonts w:ascii="Sakkal Majalla" w:hAnsi="Sakkal Majalla" w:cs="Sakkal Majalla"/>
          <w:b w:val="0"/>
          <w:bCs w:val="0"/>
          <w:sz w:val="28"/>
          <w:szCs w:val="28"/>
          <w:rtl/>
        </w:rPr>
        <w:t>. وتقسم أغراض المكتبة العامة في نظر الحسين وخيري إلى تعليمية وثقافية ومنفعية ولشغل وقت الفراغ ولترفيع المستوى الفني ولدعم الروابط الاجتماعية</w:t>
      </w:r>
      <w:r w:rsidRPr="00432C42">
        <w:rPr>
          <w:rStyle w:val="EndnoteReference"/>
          <w:rFonts w:ascii="Sakkal Majalla" w:hAnsi="Sakkal Majalla" w:cs="Sakkal Majalla"/>
          <w:b w:val="0"/>
          <w:bCs w:val="0"/>
          <w:sz w:val="28"/>
          <w:szCs w:val="28"/>
          <w:rtl/>
        </w:rPr>
        <w:endnoteReference w:id="34"/>
      </w:r>
      <w:r w:rsidRPr="00432C42">
        <w:rPr>
          <w:rFonts w:ascii="Sakkal Majalla" w:hAnsi="Sakkal Majalla" w:cs="Sakkal Majalla"/>
          <w:b w:val="0"/>
          <w:bCs w:val="0"/>
          <w:sz w:val="28"/>
          <w:szCs w:val="28"/>
          <w:rtl/>
        </w:rPr>
        <w:t>.</w:t>
      </w:r>
      <w:r>
        <w:rPr>
          <w:rFonts w:ascii="Sakkal Majalla" w:hAnsi="Sakkal Majalla" w:cs="Sakkal Majalla" w:hint="cs"/>
          <w:b w:val="0"/>
          <w:bCs w:val="0"/>
          <w:sz w:val="28"/>
          <w:szCs w:val="28"/>
          <w:rtl/>
        </w:rPr>
        <w:t xml:space="preserve">  </w:t>
      </w:r>
    </w:p>
    <w:p w14:paraId="1B987654"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ويقسم الصوفي المكتبات العامة إلى أنواع "تتناسب مع طبيعتها، ومحيط عملها، ومكان تواجدها، وهي المكتبات المركزية، مكتبات الأقاليم، المكتبات الفرعية، محطات الكتب، والمكتبات المتنقلة"</w:t>
      </w:r>
      <w:r w:rsidRPr="00432C42">
        <w:rPr>
          <w:rStyle w:val="EndnoteReference"/>
          <w:rFonts w:ascii="Sakkal Majalla" w:hAnsi="Sakkal Majalla" w:cs="Sakkal Majalla"/>
          <w:b w:val="0"/>
          <w:bCs w:val="0"/>
          <w:sz w:val="28"/>
          <w:szCs w:val="28"/>
          <w:rtl/>
        </w:rPr>
        <w:endnoteReference w:id="35"/>
      </w:r>
      <w:r w:rsidRPr="00432C42">
        <w:rPr>
          <w:rFonts w:ascii="Sakkal Majalla" w:hAnsi="Sakkal Majalla" w:cs="Sakkal Majalla"/>
          <w:b w:val="0"/>
          <w:bCs w:val="0"/>
          <w:sz w:val="28"/>
          <w:szCs w:val="28"/>
          <w:rtl/>
        </w:rPr>
        <w:t xml:space="preserve">. </w:t>
      </w:r>
    </w:p>
    <w:p w14:paraId="43003A33" w14:textId="7D70D26D"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lastRenderedPageBreak/>
        <w:t xml:space="preserve">والمكتبات المركزية يُقصد بها المكتبات العامة الأكبر حجما، ومركزها العاصمة أو المدن الرئيسية في البلاد. أما مكتبات الأقاليم فهي أصغر حجما من المكتبات المركزية وتوجد عادة في المدن الصغيرة التي </w:t>
      </w:r>
      <w:r w:rsidR="00BC2EAB" w:rsidRPr="00BC2EAB">
        <w:rPr>
          <w:rFonts w:ascii="Sakkal Majalla" w:hAnsi="Sakkal Majalla" w:cs="Sakkal Majalla"/>
          <w:b w:val="0"/>
          <w:bCs w:val="0"/>
          <w:sz w:val="28"/>
          <w:szCs w:val="28"/>
          <w:rtl/>
        </w:rPr>
        <w:t>ت</w:t>
      </w:r>
      <w:r w:rsidR="00BC2EAB" w:rsidRPr="00BC2EAB">
        <w:rPr>
          <w:rFonts w:ascii="Sakkal Majalla" w:hAnsi="Sakkal Majalla" w:cs="Sakkal Majalla" w:hint="cs"/>
          <w:b w:val="0"/>
          <w:bCs w:val="0"/>
          <w:sz w:val="28"/>
          <w:szCs w:val="28"/>
          <w:rtl/>
        </w:rPr>
        <w:t>ت</w:t>
      </w:r>
      <w:r w:rsidRPr="00BC2EAB">
        <w:rPr>
          <w:rFonts w:ascii="Sakkal Majalla" w:hAnsi="Sakkal Majalla" w:cs="Sakkal Majalla"/>
          <w:b w:val="0"/>
          <w:bCs w:val="0"/>
          <w:sz w:val="28"/>
          <w:szCs w:val="28"/>
          <w:rtl/>
        </w:rPr>
        <w:t xml:space="preserve">بع </w:t>
      </w:r>
      <w:r w:rsidRPr="00432C42">
        <w:rPr>
          <w:rFonts w:ascii="Sakkal Majalla" w:hAnsi="Sakkal Majalla" w:cs="Sakkal Majalla"/>
          <w:b w:val="0"/>
          <w:bCs w:val="0"/>
          <w:sz w:val="28"/>
          <w:szCs w:val="28"/>
          <w:rtl/>
        </w:rPr>
        <w:t>العاصمة أو المدن الرئيسية، كما أن مكتبات الأقاليم تتبع في عملها المكتبات المركزية.  أما المكتبات الفرعية فهي فروع للمكتبات المركزية أو مكتبات الأقاليم، تحدث في الأماكن التي يذهب إليها الناس عادة لأغراض أخرى غير المطالعة مثل مراكز التجارة والمواصلات.</w:t>
      </w:r>
    </w:p>
    <w:p w14:paraId="7AC58D84" w14:textId="77777777" w:rsidR="002831E0"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 وتقام محطات الكتب عادة في القرى أو الأماكن النائية أو السجون، وهي عبارة عن مجموعات كتب توضع في متجر أو مكتب بريد، وتُستبدل ضمن فترات زمنية محددة، وت</w:t>
      </w:r>
      <w:r>
        <w:rPr>
          <w:rFonts w:ascii="Sakkal Majalla" w:hAnsi="Sakkal Majalla" w:cs="Sakkal Majalla"/>
          <w:b w:val="0"/>
          <w:bCs w:val="0"/>
          <w:sz w:val="28"/>
          <w:szCs w:val="28"/>
          <w:rtl/>
        </w:rPr>
        <w:t>ؤدي أبسط وظائف المكتبة، وهي إعا</w:t>
      </w:r>
      <w:r>
        <w:rPr>
          <w:rFonts w:ascii="Sakkal Majalla" w:hAnsi="Sakkal Majalla" w:cs="Sakkal Majalla" w:hint="cs"/>
          <w:b w:val="0"/>
          <w:bCs w:val="0"/>
          <w:sz w:val="28"/>
          <w:szCs w:val="28"/>
          <w:rtl/>
        </w:rPr>
        <w:t>ر</w:t>
      </w:r>
      <w:r w:rsidRPr="00432C42">
        <w:rPr>
          <w:rFonts w:ascii="Sakkal Majalla" w:hAnsi="Sakkal Majalla" w:cs="Sakkal Majalla"/>
          <w:b w:val="0"/>
          <w:bCs w:val="0"/>
          <w:sz w:val="28"/>
          <w:szCs w:val="28"/>
          <w:rtl/>
        </w:rPr>
        <w:t xml:space="preserve">ة الكتب للمطالعة الخارجية.  </w:t>
      </w:r>
    </w:p>
    <w:p w14:paraId="07D2FCBD"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أما الخدمة المكتبية المتنقلة فإنها تُقدم خدماتها بواسطة سيارات مخصصة لنقل الكتب، وهي وسيلة حديثة من وسائل إيصال الكتب للمناطق النائية</w:t>
      </w:r>
      <w:r w:rsidRPr="00432C42">
        <w:rPr>
          <w:rStyle w:val="EndnoteReference"/>
          <w:rFonts w:ascii="Sakkal Majalla" w:hAnsi="Sakkal Majalla" w:cs="Sakkal Majalla"/>
          <w:b w:val="0"/>
          <w:bCs w:val="0"/>
          <w:sz w:val="28"/>
          <w:szCs w:val="28"/>
          <w:rtl/>
        </w:rPr>
        <w:endnoteReference w:id="36"/>
      </w:r>
      <w:r w:rsidRPr="00432C42">
        <w:rPr>
          <w:rFonts w:ascii="Sakkal Majalla" w:hAnsi="Sakkal Majalla" w:cs="Sakkal Majalla"/>
          <w:b w:val="0"/>
          <w:bCs w:val="0"/>
          <w:sz w:val="28"/>
          <w:szCs w:val="28"/>
          <w:rtl/>
        </w:rPr>
        <w:t xml:space="preserve">. </w:t>
      </w:r>
      <w:r>
        <w:rPr>
          <w:rFonts w:ascii="Sakkal Majalla" w:hAnsi="Sakkal Majalla" w:cs="Sakkal Majalla" w:hint="cs"/>
          <w:b w:val="0"/>
          <w:bCs w:val="0"/>
          <w:sz w:val="28"/>
          <w:szCs w:val="28"/>
          <w:rtl/>
        </w:rPr>
        <w:t xml:space="preserve">ويُعدد </w:t>
      </w:r>
      <w:r w:rsidRPr="00432C42">
        <w:rPr>
          <w:rFonts w:ascii="Sakkal Majalla" w:hAnsi="Sakkal Majalla" w:cs="Sakkal Majalla"/>
          <w:b w:val="0"/>
          <w:bCs w:val="0"/>
          <w:sz w:val="28"/>
          <w:szCs w:val="28"/>
          <w:rtl/>
        </w:rPr>
        <w:t>عبد الهادي وجمعه اثني عشر شكل للمكتبات العامة المختلفة دون أن يذكران لفظة "مكتبات الأحياء"، فيذكران المكتبة الإقليمية والمركزية والفرعية ومكتبة المدينة والريفية وبيت الثقافة ومكتبة الطفل ومكتبة مراكز الشباب والنسائية ومكتبة المسجد ومكتبات الأندية والمكتبة المتنقلة</w:t>
      </w:r>
      <w:r w:rsidRPr="00432C42">
        <w:rPr>
          <w:rStyle w:val="EndnoteReference"/>
          <w:rFonts w:ascii="Sakkal Majalla" w:hAnsi="Sakkal Majalla" w:cs="Sakkal Majalla"/>
          <w:b w:val="0"/>
          <w:bCs w:val="0"/>
          <w:sz w:val="28"/>
          <w:szCs w:val="28"/>
          <w:rtl/>
        </w:rPr>
        <w:endnoteReference w:id="37"/>
      </w:r>
      <w:r w:rsidRPr="00432C42">
        <w:rPr>
          <w:rFonts w:ascii="Sakkal Majalla" w:hAnsi="Sakkal Majalla" w:cs="Sakkal Majalla"/>
          <w:b w:val="0"/>
          <w:bCs w:val="0"/>
          <w:sz w:val="28"/>
          <w:szCs w:val="28"/>
          <w:rtl/>
        </w:rPr>
        <w:t>.</w:t>
      </w:r>
    </w:p>
    <w:p w14:paraId="443694D5" w14:textId="77777777" w:rsidR="002831E0" w:rsidRPr="00432C42" w:rsidRDefault="002831E0" w:rsidP="0019775F">
      <w:pPr>
        <w:bidi/>
        <w:contextualSpacing/>
        <w:jc w:val="lowKashida"/>
        <w:rPr>
          <w:rFonts w:ascii="Sakkal Majalla" w:hAnsi="Sakkal Majalla" w:cs="Sakkal Majalla"/>
          <w:sz w:val="28"/>
          <w:szCs w:val="28"/>
          <w:rtl/>
        </w:rPr>
      </w:pPr>
      <w:r w:rsidRPr="00432C42">
        <w:rPr>
          <w:rFonts w:ascii="Sakkal Majalla" w:hAnsi="Sakkal Majalla" w:cs="Sakkal Majalla"/>
          <w:b w:val="0"/>
          <w:bCs w:val="0"/>
          <w:sz w:val="28"/>
          <w:szCs w:val="28"/>
          <w:rtl/>
        </w:rPr>
        <w:t>والمكتبات العامة في عمومها، ومكتبات الأحياء على وجه الخصوص، تختلف عن بعضها البعض اعتمادا على موقعها وعلى مجتمعها المحلي الذي تخدمه، وذلك رغم أن سمة المكتبات العامة الأساس واحدة.  وتأتي الاختلافات بين المكتبات العامة بعضها عن بعض كون بعضها يخدم مجتمعاً حضرياً فيما يضطلع البعض الآخر فيها بخدمة مناطق ريفية.  ومن الطبيعي أيضاً أن نجد بعض الاختلافات بين مكتبة تخدم مجتمعاً صناعيا عنها وهي تخدم مجتمعا زراعيا حيث أن أوجه النشاط البشري السائد لدى المجتمع ال</w:t>
      </w:r>
      <w:r>
        <w:rPr>
          <w:rFonts w:ascii="Sakkal Majalla" w:hAnsi="Sakkal Majalla" w:cs="Sakkal Majalla"/>
          <w:b w:val="0"/>
          <w:bCs w:val="0"/>
          <w:sz w:val="28"/>
          <w:szCs w:val="28"/>
          <w:rtl/>
        </w:rPr>
        <w:t>محلي للمكتبة له كبير الأثر في "</w:t>
      </w:r>
      <w:r w:rsidRPr="00432C42">
        <w:rPr>
          <w:rFonts w:ascii="Sakkal Majalla" w:hAnsi="Sakkal Majalla" w:cs="Sakkal Majalla"/>
          <w:b w:val="0"/>
          <w:bCs w:val="0"/>
          <w:sz w:val="28"/>
          <w:szCs w:val="28"/>
          <w:rtl/>
        </w:rPr>
        <w:t xml:space="preserve">تكوين" مجموعات المكتبة ومصادر المعلومات فيها. ويجب ألا ينظر إلى هذا الاختلاف على أنه عيب يجب التخلص منه، بل على العكس تماما، فهو يوافق طبيعة الدور الذي يجب أن تضطلع به المكتبة العامة في خدمة أهداف التنمية الاقتصادية والاجتماعية. </w:t>
      </w:r>
    </w:p>
    <w:p w14:paraId="7CF895BA" w14:textId="07A4D305"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sz w:val="32"/>
          <w:szCs w:val="32"/>
          <w:rtl/>
        </w:rPr>
        <w:t>وظائف المكتبات</w:t>
      </w:r>
      <w:r>
        <w:rPr>
          <w:rFonts w:ascii="Sakkal Majalla" w:hAnsi="Sakkal Majalla" w:cs="Sakkal Majalla" w:hint="cs"/>
          <w:sz w:val="32"/>
          <w:szCs w:val="32"/>
          <w:rtl/>
        </w:rPr>
        <w:t xml:space="preserve"> العامة</w:t>
      </w:r>
      <w:r w:rsidRPr="00432C42">
        <w:rPr>
          <w:rFonts w:ascii="Sakkal Majalla" w:hAnsi="Sakkal Majalla" w:cs="Sakkal Majalla"/>
          <w:sz w:val="32"/>
          <w:szCs w:val="32"/>
          <w:rtl/>
        </w:rPr>
        <w:t>:</w:t>
      </w:r>
      <w:r>
        <w:rPr>
          <w:rFonts w:ascii="Sakkal Majalla" w:hAnsi="Sakkal Majalla" w:cs="Sakkal Majalla" w:hint="cs"/>
          <w:sz w:val="32"/>
          <w:szCs w:val="32"/>
          <w:rtl/>
        </w:rPr>
        <w:t xml:space="preserve"> </w:t>
      </w:r>
      <w:r w:rsidRPr="00432C42">
        <w:rPr>
          <w:rFonts w:ascii="Sakkal Majalla" w:hAnsi="Sakkal Majalla" w:cs="Sakkal Majalla"/>
          <w:b w:val="0"/>
          <w:bCs w:val="0"/>
          <w:sz w:val="28"/>
          <w:szCs w:val="28"/>
          <w:rtl/>
        </w:rPr>
        <w:t xml:space="preserve">كل مكتبة تُنشأ لخدمة ولتحقيق أهداف معينة. ولذلك فنجد المكتبة </w:t>
      </w:r>
      <w:r w:rsidR="00BC2EAB">
        <w:rPr>
          <w:rFonts w:ascii="Sakkal Majalla" w:hAnsi="Sakkal Majalla" w:cs="Sakkal Majalla" w:hint="cs"/>
          <w:b w:val="0"/>
          <w:bCs w:val="0"/>
          <w:sz w:val="28"/>
          <w:szCs w:val="28"/>
          <w:rtl/>
        </w:rPr>
        <w:t>الأكاديمية/</w:t>
      </w:r>
      <w:r w:rsidRPr="00432C42">
        <w:rPr>
          <w:rFonts w:ascii="Sakkal Majalla" w:hAnsi="Sakkal Majalla" w:cs="Sakkal Majalla"/>
          <w:b w:val="0"/>
          <w:bCs w:val="0"/>
          <w:sz w:val="28"/>
          <w:szCs w:val="28"/>
          <w:rtl/>
        </w:rPr>
        <w:t>الجامعية يجب أن تضع نصب عينها الأهداف التي تسعى لتحقيقها مؤسستها الأم (الجامع</w:t>
      </w:r>
      <w:r>
        <w:rPr>
          <w:rFonts w:ascii="Sakkal Majalla" w:hAnsi="Sakkal Majalla" w:cs="Sakkal Majalla"/>
          <w:b w:val="0"/>
          <w:bCs w:val="0"/>
          <w:sz w:val="28"/>
          <w:szCs w:val="28"/>
          <w:rtl/>
        </w:rPr>
        <w:t>ة) وتعمل لدعمها في أداء رسالتها</w:t>
      </w:r>
      <w:r w:rsidR="00BC2EAB">
        <w:rPr>
          <w:rFonts w:ascii="Sakkal Majalla" w:hAnsi="Sakkal Majalla" w:cs="Sakkal Majalla" w:hint="cs"/>
          <w:b w:val="0"/>
          <w:bCs w:val="0"/>
          <w:sz w:val="28"/>
          <w:szCs w:val="28"/>
          <w:rtl/>
        </w:rPr>
        <w:t>.</w:t>
      </w:r>
      <w:r w:rsidRPr="00BC2EAB">
        <w:rPr>
          <w:rFonts w:ascii="Sakkal Majalla" w:hAnsi="Sakkal Majalla" w:cs="Sakkal Majalla"/>
          <w:b w:val="0"/>
          <w:bCs w:val="0"/>
          <w:sz w:val="28"/>
          <w:szCs w:val="28"/>
          <w:rtl/>
        </w:rPr>
        <w:t xml:space="preserve"> </w:t>
      </w:r>
      <w:r w:rsidRPr="00432C42">
        <w:rPr>
          <w:rFonts w:ascii="Sakkal Majalla" w:hAnsi="Sakkal Majalla" w:cs="Sakkal Majalla"/>
          <w:b w:val="0"/>
          <w:bCs w:val="0"/>
          <w:sz w:val="28"/>
          <w:szCs w:val="28"/>
          <w:rtl/>
        </w:rPr>
        <w:t xml:space="preserve">وكذلك فالمكتبة المتخصصة </w:t>
      </w:r>
      <w:r w:rsidR="0012263E">
        <w:rPr>
          <w:rFonts w:ascii="Sakkal Majalla" w:hAnsi="Sakkal Majalla" w:cs="Sakkal Majalla" w:hint="cs"/>
          <w:b w:val="0"/>
          <w:bCs w:val="0"/>
          <w:sz w:val="28"/>
          <w:szCs w:val="28"/>
          <w:rtl/>
        </w:rPr>
        <w:t>ت</w:t>
      </w:r>
      <w:r w:rsidRPr="00432C42">
        <w:rPr>
          <w:rFonts w:ascii="Sakkal Majalla" w:hAnsi="Sakkal Majalla" w:cs="Sakkal Majalla"/>
          <w:b w:val="0"/>
          <w:bCs w:val="0"/>
          <w:sz w:val="28"/>
          <w:szCs w:val="28"/>
          <w:rtl/>
        </w:rPr>
        <w:t>سعى إلى مساندة مؤسستها الأم (شركة أم بنكا أم مستشفى) لتحقيق أهدافها. وتضطلع المكتبة الوطنية بمسؤوليات جسام تتمثل في حفظ تراث الأمة وخدمته والعمل على إعداد الأدوات الببليوجرافية المتعددة لضبطه وتنظيمه. فهي من ناحية ت</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عد</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"خزنا استراتيجيا" لكنوز البلد الفكرية والثقافية والعلمية، إضافة إلى أنها تتحمل مسؤوليات خدمة أعلى سلطة في البلد. كما أنها تتحمل مسؤوليات "القيادة" لبقية المكتبات ومراكز المعلومات فيما، يخص تطوير المهنة والخدمات المعلوماتية. </w:t>
      </w:r>
    </w:p>
    <w:p w14:paraId="6795056B"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وفي نفس السياق، نجد المكتبات المدرسية أو مراكز مصادر التعلم قد وجدت أصلا لتعويد الطالب على الكتب ومصادر المعلومات المختلفة بحيث لا يعتمد فقط في ثقافته و تعليمه على </w:t>
      </w:r>
      <w:r>
        <w:rPr>
          <w:rFonts w:ascii="Sakkal Majalla" w:hAnsi="Sakkal Majalla" w:cs="Sakkal Majalla" w:hint="cs"/>
          <w:b w:val="0"/>
          <w:bCs w:val="0"/>
          <w:sz w:val="28"/>
          <w:szCs w:val="28"/>
          <w:rtl/>
        </w:rPr>
        <w:t>المقرر</w:t>
      </w:r>
      <w:r w:rsidRPr="00432C42">
        <w:rPr>
          <w:rFonts w:ascii="Sakkal Majalla" w:hAnsi="Sakkal Majalla" w:cs="Sakkal Majalla"/>
          <w:b w:val="0"/>
          <w:bCs w:val="0"/>
          <w:sz w:val="28"/>
          <w:szCs w:val="28"/>
          <w:rtl/>
        </w:rPr>
        <w:t xml:space="preserve"> الدراسي. إضافة إلى ذلك، فإن المكتبات المدرسية تسعى إلى دعم المادة الدراسية مستخدمة أدوات وطرقا </w:t>
      </w:r>
      <w:r w:rsidRPr="00432C42">
        <w:rPr>
          <w:rFonts w:ascii="Sakkal Majalla" w:hAnsi="Sakkal Majalla" w:cs="Sakkal Majalla"/>
          <w:b w:val="0"/>
          <w:bCs w:val="0"/>
          <w:sz w:val="28"/>
          <w:szCs w:val="28"/>
          <w:rtl/>
        </w:rPr>
        <w:lastRenderedPageBreak/>
        <w:t>مختلفة وبخاصة ونحن نعين تطورات علمية في مجالات المكتبات المدرسية جعلت منها مصادر للتعلم ومستوعبة لكثير من التطورات التقنية. ويحدد الصوفي أهم ست وظائف للمكتبات العامة بالآتي:</w:t>
      </w:r>
    </w:p>
    <w:p w14:paraId="5AFDB5A8" w14:textId="77777777" w:rsidR="002831E0" w:rsidRPr="00432C42" w:rsidRDefault="002831E0" w:rsidP="0019775F">
      <w:pPr>
        <w:numPr>
          <w:ilvl w:val="0"/>
          <w:numId w:val="4"/>
        </w:numPr>
        <w:bidi/>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اقتناء المطبوعات وغيرها من وسائل المعرفة بما يتناسب مع عدد السكان التي تقوم بينهم، وإعدادها الإعداد الفني المناسب لوضعها في متناول القراء بسهولة ويسر. </w:t>
      </w:r>
    </w:p>
    <w:p w14:paraId="522EDB6D" w14:textId="77777777" w:rsidR="002831E0" w:rsidRPr="00432C42" w:rsidRDefault="002831E0" w:rsidP="0019775F">
      <w:pPr>
        <w:numPr>
          <w:ilvl w:val="0"/>
          <w:numId w:val="4"/>
        </w:numPr>
        <w:bidi/>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إرشاد القراء من مختلف الفئات والأعمار، وتقديم الخدمات المكتبية لكافة فئات المجتمع. </w:t>
      </w:r>
    </w:p>
    <w:p w14:paraId="6AA4C5ED" w14:textId="77777777" w:rsidR="002831E0" w:rsidRPr="00432C42" w:rsidRDefault="002831E0" w:rsidP="0019775F">
      <w:pPr>
        <w:numPr>
          <w:ilvl w:val="0"/>
          <w:numId w:val="4"/>
        </w:numPr>
        <w:bidi/>
        <w:ind w:hanging="18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المساهمة في رفع المستوى الثقافي والوظيفي للمواطنين، والإسهام في مشاريع محو الأمية وتعليم الكبار.  </w:t>
      </w:r>
    </w:p>
    <w:p w14:paraId="4E4A136D" w14:textId="77777777" w:rsidR="002831E0" w:rsidRPr="00432C42" w:rsidRDefault="002831E0" w:rsidP="0019775F">
      <w:pPr>
        <w:numPr>
          <w:ilvl w:val="0"/>
          <w:numId w:val="4"/>
        </w:numPr>
        <w:bidi/>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القيام بنشاطات ثقافية واجتماعية مختلفة كالمعارض، والندوات العلمية والمحاضرات وعرض الأفلام المفيدة وتنظيم الرحلات وجمعيات القراء وغيرها</w:t>
      </w:r>
      <w:r w:rsidRPr="0038503B">
        <w:rPr>
          <w:rFonts w:ascii="Sakkal Majalla" w:hAnsi="Sakkal Majalla" w:cs="Sakkal Majalla"/>
          <w:b w:val="0"/>
          <w:bCs w:val="0"/>
          <w:color w:val="FF0000"/>
          <w:sz w:val="28"/>
          <w:szCs w:val="28"/>
          <w:rtl/>
        </w:rPr>
        <w:t>؟</w:t>
      </w:r>
      <w:r w:rsidRPr="00432C42">
        <w:rPr>
          <w:rFonts w:ascii="Sakkal Majalla" w:hAnsi="Sakkal Majalla" w:cs="Sakkal Majalla"/>
          <w:b w:val="0"/>
          <w:bCs w:val="0"/>
          <w:sz w:val="28"/>
          <w:szCs w:val="28"/>
          <w:rtl/>
        </w:rPr>
        <w:t xml:space="preserve"> </w:t>
      </w:r>
    </w:p>
    <w:p w14:paraId="0AD81FE2" w14:textId="77777777" w:rsidR="002831E0" w:rsidRPr="00432C42" w:rsidRDefault="002831E0" w:rsidP="0019775F">
      <w:pPr>
        <w:numPr>
          <w:ilvl w:val="0"/>
          <w:numId w:val="4"/>
        </w:numPr>
        <w:bidi/>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تنمية الميل للقراءة عند الأطفال والتشجيع عليها، مع محاولة ملء أوقات فراغهم بالنافع المفيد، ودعم هواياتهم بالكتب المناسبة.</w:t>
      </w:r>
    </w:p>
    <w:p w14:paraId="204BC811" w14:textId="1F24CD83" w:rsidR="002831E0" w:rsidRPr="00432C42" w:rsidRDefault="002831E0" w:rsidP="0019775F">
      <w:pPr>
        <w:numPr>
          <w:ilvl w:val="0"/>
          <w:numId w:val="4"/>
        </w:numPr>
        <w:bidi/>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التعاون مع المكتبات الأخرى في البيئة، ورفدها بما تحتاجه من مع</w:t>
      </w:r>
      <w:r w:rsidR="00590C4F">
        <w:rPr>
          <w:rFonts w:ascii="Sakkal Majalla" w:hAnsi="Sakkal Majalla" w:cs="Sakkal Majalla" w:hint="cs"/>
          <w:b w:val="0"/>
          <w:bCs w:val="0"/>
          <w:sz w:val="28"/>
          <w:szCs w:val="28"/>
          <w:rtl/>
        </w:rPr>
        <w:t>ل</w:t>
      </w:r>
      <w:r w:rsidRPr="00432C42">
        <w:rPr>
          <w:rFonts w:ascii="Sakkal Majalla" w:hAnsi="Sakkal Majalla" w:cs="Sakkal Majalla"/>
          <w:b w:val="0"/>
          <w:bCs w:val="0"/>
          <w:sz w:val="28"/>
          <w:szCs w:val="28"/>
          <w:rtl/>
        </w:rPr>
        <w:t>ومات</w:t>
      </w:r>
      <w:r w:rsidRPr="00432C42">
        <w:rPr>
          <w:rStyle w:val="EndnoteReference"/>
          <w:rFonts w:ascii="Sakkal Majalla" w:hAnsi="Sakkal Majalla" w:cs="Sakkal Majalla"/>
          <w:b w:val="0"/>
          <w:bCs w:val="0"/>
          <w:sz w:val="28"/>
          <w:szCs w:val="28"/>
          <w:rtl/>
        </w:rPr>
        <w:endnoteReference w:id="38"/>
      </w:r>
      <w:r w:rsidRPr="00432C42">
        <w:rPr>
          <w:rFonts w:ascii="Sakkal Majalla" w:hAnsi="Sakkal Majalla" w:cs="Sakkal Majalla"/>
          <w:b w:val="0"/>
          <w:bCs w:val="0"/>
          <w:sz w:val="28"/>
          <w:szCs w:val="28"/>
          <w:rtl/>
        </w:rPr>
        <w:t xml:space="preserve">.  </w:t>
      </w:r>
    </w:p>
    <w:p w14:paraId="1646F90A"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sz w:val="32"/>
          <w:szCs w:val="32"/>
          <w:rtl/>
        </w:rPr>
        <w:t xml:space="preserve">أهداف المكتبة العامة: </w:t>
      </w:r>
      <w:r w:rsidRPr="00432C42">
        <w:rPr>
          <w:rFonts w:ascii="Sakkal Majalla" w:hAnsi="Sakkal Majalla" w:cs="Sakkal Majalla"/>
          <w:b w:val="0"/>
          <w:bCs w:val="0"/>
          <w:sz w:val="28"/>
          <w:szCs w:val="28"/>
          <w:rtl/>
        </w:rPr>
        <w:t xml:space="preserve">يدمج </w:t>
      </w:r>
      <w:r>
        <w:rPr>
          <w:rFonts w:ascii="Sakkal Majalla" w:hAnsi="Sakkal Majalla" w:cs="Sakkal Majalla" w:hint="cs"/>
          <w:b w:val="0"/>
          <w:bCs w:val="0"/>
          <w:sz w:val="28"/>
          <w:szCs w:val="28"/>
          <w:rtl/>
        </w:rPr>
        <w:t xml:space="preserve">أحمد </w:t>
      </w:r>
      <w:r w:rsidRPr="00432C42">
        <w:rPr>
          <w:rFonts w:ascii="Sakkal Majalla" w:hAnsi="Sakkal Majalla" w:cs="Sakkal Majalla"/>
          <w:b w:val="0"/>
          <w:bCs w:val="0"/>
          <w:sz w:val="28"/>
          <w:szCs w:val="28"/>
          <w:rtl/>
        </w:rPr>
        <w:t xml:space="preserve">بدر الأهداف مع الوظيفة للمكتبة العامة فيما يلي: </w:t>
      </w:r>
    </w:p>
    <w:p w14:paraId="3BCCA556" w14:textId="77777777" w:rsidR="002831E0" w:rsidRPr="00432C42" w:rsidRDefault="002831E0" w:rsidP="0019775F">
      <w:pPr>
        <w:numPr>
          <w:ilvl w:val="1"/>
          <w:numId w:val="4"/>
        </w:numPr>
        <w:tabs>
          <w:tab w:val="clear" w:pos="1725"/>
          <w:tab w:val="num" w:pos="1980"/>
        </w:tabs>
        <w:bidi/>
        <w:ind w:hanging="15"/>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إتاحة جميع المصادر المعلومات المتوفرة بالمجان للجميع؛</w:t>
      </w:r>
    </w:p>
    <w:p w14:paraId="34EFB0A1" w14:textId="77777777" w:rsidR="002831E0" w:rsidRPr="00432C42" w:rsidRDefault="002831E0" w:rsidP="0019775F">
      <w:pPr>
        <w:numPr>
          <w:ilvl w:val="1"/>
          <w:numId w:val="4"/>
        </w:numPr>
        <w:tabs>
          <w:tab w:val="clear" w:pos="1725"/>
          <w:tab w:val="num" w:pos="1980"/>
        </w:tabs>
        <w:bidi/>
        <w:ind w:hanging="15"/>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أن تعكس محتوياتها احتياجات المجتمع الفعلية الحالية والمحتملة دون تدخل أي جهة رقابية؛</w:t>
      </w:r>
    </w:p>
    <w:p w14:paraId="6A57E8E7" w14:textId="77777777" w:rsidR="002831E0" w:rsidRPr="00432C42" w:rsidRDefault="002831E0" w:rsidP="0019775F">
      <w:pPr>
        <w:numPr>
          <w:ilvl w:val="1"/>
          <w:numId w:val="4"/>
        </w:numPr>
        <w:tabs>
          <w:tab w:val="clear" w:pos="1725"/>
          <w:tab w:val="num" w:pos="1980"/>
        </w:tabs>
        <w:bidi/>
        <w:ind w:hanging="15"/>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أن توفر إمكانيات وخدمات البحث الحر والثقافة الذاتية..، وخدمات حية ومتكاملة اجتماعيا؛</w:t>
      </w:r>
    </w:p>
    <w:p w14:paraId="498ECCA5" w14:textId="1680F2EE" w:rsidR="002831E0" w:rsidRPr="00432C42" w:rsidRDefault="002831E0" w:rsidP="0019775F">
      <w:pPr>
        <w:numPr>
          <w:ilvl w:val="1"/>
          <w:numId w:val="4"/>
        </w:numPr>
        <w:tabs>
          <w:tab w:val="clear" w:pos="1725"/>
          <w:tab w:val="num" w:pos="1980"/>
        </w:tabs>
        <w:bidi/>
        <w:ind w:hanging="15"/>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وكذلك دعم أهداف التعليم الرسمي المدرسي، ودعم</w:t>
      </w:r>
      <w:r w:rsidRPr="0038503B">
        <w:rPr>
          <w:rFonts w:ascii="Sakkal Majalla" w:hAnsi="Sakkal Majalla" w:cs="Sakkal Majalla"/>
          <w:b w:val="0"/>
          <w:bCs w:val="0"/>
          <w:color w:val="FF0000"/>
          <w:sz w:val="28"/>
          <w:szCs w:val="28"/>
          <w:rtl/>
        </w:rPr>
        <w:t xml:space="preserve"> </w:t>
      </w:r>
      <w:r w:rsidRPr="00590C4F">
        <w:rPr>
          <w:rFonts w:ascii="Sakkal Majalla" w:hAnsi="Sakkal Majalla" w:cs="Sakkal Majalla"/>
          <w:b w:val="0"/>
          <w:bCs w:val="0"/>
          <w:sz w:val="28"/>
          <w:szCs w:val="28"/>
          <w:rtl/>
        </w:rPr>
        <w:t>القراء</w:t>
      </w:r>
      <w:r w:rsidR="00590C4F" w:rsidRPr="00590C4F">
        <w:rPr>
          <w:rFonts w:ascii="Sakkal Majalla" w:hAnsi="Sakkal Majalla" w:cs="Sakkal Majalla" w:hint="cs"/>
          <w:b w:val="0"/>
          <w:bCs w:val="0"/>
          <w:sz w:val="28"/>
          <w:szCs w:val="28"/>
          <w:rtl/>
        </w:rPr>
        <w:t>ة</w:t>
      </w:r>
      <w:r w:rsidRPr="00590C4F">
        <w:rPr>
          <w:rFonts w:ascii="Sakkal Majalla" w:hAnsi="Sakkal Majalla" w:cs="Sakkal Majalla"/>
          <w:b w:val="0"/>
          <w:bCs w:val="0"/>
          <w:sz w:val="28"/>
          <w:szCs w:val="28"/>
          <w:rtl/>
        </w:rPr>
        <w:t xml:space="preserve"> </w:t>
      </w:r>
      <w:r w:rsidRPr="00432C42">
        <w:rPr>
          <w:rFonts w:ascii="Sakkal Majalla" w:hAnsi="Sakkal Majalla" w:cs="Sakkal Majalla"/>
          <w:b w:val="0"/>
          <w:bCs w:val="0"/>
          <w:sz w:val="28"/>
          <w:szCs w:val="28"/>
          <w:rtl/>
        </w:rPr>
        <w:t>لدى المواطنين إلى غير ذلك</w:t>
      </w:r>
      <w:r w:rsidRPr="00432C42">
        <w:rPr>
          <w:rStyle w:val="EndnoteReference"/>
          <w:rFonts w:ascii="Sakkal Majalla" w:hAnsi="Sakkal Majalla" w:cs="Sakkal Majalla"/>
          <w:b w:val="0"/>
          <w:bCs w:val="0"/>
          <w:sz w:val="28"/>
          <w:szCs w:val="28"/>
          <w:rtl/>
        </w:rPr>
        <w:endnoteReference w:id="39"/>
      </w:r>
      <w:r w:rsidRPr="00432C42">
        <w:rPr>
          <w:rFonts w:ascii="Sakkal Majalla" w:hAnsi="Sakkal Majalla" w:cs="Sakkal Majalla"/>
          <w:b w:val="0"/>
          <w:bCs w:val="0"/>
          <w:sz w:val="28"/>
          <w:szCs w:val="28"/>
          <w:rtl/>
        </w:rPr>
        <w:t>.</w:t>
      </w:r>
    </w:p>
    <w:p w14:paraId="064DB0E8"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وفي هذا السياق، يشير  عبد الهادي وجمع</w:t>
      </w:r>
      <w:r>
        <w:rPr>
          <w:rFonts w:ascii="Sakkal Majalla" w:hAnsi="Sakkal Majalla" w:cs="Sakkal Majalla" w:hint="cs"/>
          <w:b w:val="0"/>
          <w:bCs w:val="0"/>
          <w:sz w:val="28"/>
          <w:szCs w:val="28"/>
          <w:rtl/>
        </w:rPr>
        <w:t>ة</w:t>
      </w:r>
      <w:r w:rsidRPr="00432C42">
        <w:rPr>
          <w:rStyle w:val="EndnoteReference"/>
          <w:rFonts w:ascii="Sakkal Majalla" w:hAnsi="Sakkal Majalla" w:cs="Sakkal Majalla"/>
          <w:b w:val="0"/>
          <w:bCs w:val="0"/>
          <w:sz w:val="28"/>
          <w:szCs w:val="28"/>
          <w:rtl/>
        </w:rPr>
        <w:endnoteReference w:id="40"/>
      </w:r>
      <w:r w:rsidRPr="00432C42">
        <w:rPr>
          <w:rFonts w:ascii="Sakkal Majalla" w:hAnsi="Sakkal Majalla" w:cs="Sakkal Majalla"/>
          <w:b w:val="0"/>
          <w:bCs w:val="0"/>
          <w:sz w:val="28"/>
          <w:szCs w:val="28"/>
          <w:rtl/>
        </w:rPr>
        <w:t xml:space="preserve"> إلى أن المكتبة العامة تسعى لتحقيق جملة من الأهداف منها:</w:t>
      </w:r>
    </w:p>
    <w:p w14:paraId="6D887B63" w14:textId="77777777" w:rsidR="002831E0" w:rsidRPr="00432C42" w:rsidRDefault="002831E0" w:rsidP="0019775F">
      <w:pPr>
        <w:numPr>
          <w:ilvl w:val="0"/>
          <w:numId w:val="5"/>
        </w:numPr>
        <w:tabs>
          <w:tab w:val="clear" w:pos="810"/>
          <w:tab w:val="num" w:pos="900"/>
        </w:tabs>
        <w:bidi/>
        <w:ind w:left="630" w:firstLine="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التثقيف بتوفير الموارد وتقديم الخدمات التي تكفل تنمية الذوق الفني والجمالي للمستفيد؛</w:t>
      </w:r>
    </w:p>
    <w:p w14:paraId="27F26D44" w14:textId="77777777" w:rsidR="002831E0" w:rsidRPr="00432C42" w:rsidRDefault="002831E0" w:rsidP="0019775F">
      <w:pPr>
        <w:numPr>
          <w:ilvl w:val="0"/>
          <w:numId w:val="5"/>
        </w:numPr>
        <w:tabs>
          <w:tab w:val="clear" w:pos="810"/>
          <w:tab w:val="num" w:pos="900"/>
        </w:tabs>
        <w:bidi/>
        <w:ind w:left="630" w:firstLine="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الإعلام بإمداد المستفيد بالمعلومات الدقيقة في مجال اهتمامه؛</w:t>
      </w:r>
    </w:p>
    <w:p w14:paraId="1A569D8D" w14:textId="77777777" w:rsidR="002831E0" w:rsidRPr="00432C42" w:rsidRDefault="002831E0" w:rsidP="0019775F">
      <w:pPr>
        <w:numPr>
          <w:ilvl w:val="0"/>
          <w:numId w:val="5"/>
        </w:numPr>
        <w:tabs>
          <w:tab w:val="clear" w:pos="810"/>
          <w:tab w:val="num" w:pos="900"/>
        </w:tabs>
        <w:bidi/>
        <w:ind w:left="630" w:firstLine="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التعليم بواسطة تشجيع التعليم الذاتي للكبار والصغار؛</w:t>
      </w:r>
    </w:p>
    <w:p w14:paraId="07E6E785" w14:textId="77777777" w:rsidR="002831E0" w:rsidRPr="00432C42" w:rsidRDefault="002831E0" w:rsidP="0019775F">
      <w:pPr>
        <w:numPr>
          <w:ilvl w:val="0"/>
          <w:numId w:val="5"/>
        </w:numPr>
        <w:tabs>
          <w:tab w:val="clear" w:pos="810"/>
          <w:tab w:val="num" w:pos="900"/>
        </w:tabs>
        <w:bidi/>
        <w:ind w:left="630" w:firstLine="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الترويح بتشجيع الاستثمار الايجابي لأوقات الفراغ بما يعود على المستفيد بالنفع.</w:t>
      </w:r>
    </w:p>
    <w:p w14:paraId="404C7CC2" w14:textId="77777777" w:rsidR="002831E0" w:rsidRPr="00432C42" w:rsidRDefault="002831E0" w:rsidP="0019775F">
      <w:pPr>
        <w:bidi/>
        <w:contextualSpacing/>
        <w:jc w:val="lowKashida"/>
        <w:rPr>
          <w:rFonts w:ascii="Sakkal Majalla" w:hAnsi="Sakkal Majalla" w:cs="Sakkal Majalla"/>
          <w:b w:val="0"/>
          <w:bCs w:val="0"/>
          <w:sz w:val="28"/>
          <w:szCs w:val="28"/>
          <w:rtl/>
        </w:rPr>
      </w:pPr>
      <w:r w:rsidRPr="00432C42">
        <w:rPr>
          <w:rFonts w:ascii="Sakkal Majalla" w:hAnsi="Sakkal Majalla" w:cs="Sakkal Majalla"/>
          <w:sz w:val="32"/>
          <w:szCs w:val="32"/>
          <w:rtl/>
        </w:rPr>
        <w:t>نحو وظائف حديثة للمكتبات العامة:</w:t>
      </w:r>
      <w:r>
        <w:rPr>
          <w:rFonts w:ascii="Sakkal Majalla" w:hAnsi="Sakkal Majalla" w:cs="Sakkal Majalla" w:hint="cs"/>
          <w:sz w:val="32"/>
          <w:szCs w:val="32"/>
          <w:rtl/>
        </w:rPr>
        <w:t xml:space="preserve"> </w:t>
      </w:r>
      <w:r w:rsidRPr="00432C42">
        <w:rPr>
          <w:rFonts w:ascii="Sakkal Majalla" w:hAnsi="Sakkal Majalla" w:cs="Sakkal Majalla"/>
          <w:b w:val="0"/>
          <w:bCs w:val="0"/>
          <w:sz w:val="28"/>
          <w:szCs w:val="28"/>
          <w:rtl/>
        </w:rPr>
        <w:t>لقد سادت نظرية أن المكتبات العامة</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 </w:t>
      </w:r>
      <w:r>
        <w:rPr>
          <w:rFonts w:ascii="Sakkal Majalla" w:hAnsi="Sakkal Majalla" w:cs="Sakkal Majalla" w:hint="cs"/>
          <w:b w:val="0"/>
          <w:bCs w:val="0"/>
          <w:i/>
          <w:iCs/>
          <w:sz w:val="28"/>
          <w:szCs w:val="28"/>
          <w:rtl/>
        </w:rPr>
        <w:t>"</w:t>
      </w:r>
      <w:r w:rsidRPr="00432C42">
        <w:rPr>
          <w:rFonts w:ascii="Sakkal Majalla" w:hAnsi="Sakkal Majalla" w:cs="Sakkal Majalla"/>
          <w:b w:val="0"/>
          <w:bCs w:val="0"/>
          <w:i/>
          <w:iCs/>
          <w:sz w:val="28"/>
          <w:szCs w:val="28"/>
          <w:rtl/>
        </w:rPr>
        <w:t xml:space="preserve"> كل شيء لكل الناس"</w:t>
      </w:r>
      <w:r w:rsidRPr="00432C42">
        <w:rPr>
          <w:rFonts w:ascii="Sakkal Majalla" w:hAnsi="Sakkal Majalla" w:cs="Sakkal Majalla"/>
          <w:b w:val="0"/>
          <w:bCs w:val="0"/>
          <w:sz w:val="28"/>
          <w:szCs w:val="28"/>
          <w:rtl/>
        </w:rPr>
        <w:t xml:space="preserve"> فترة من الزمن خلال العقود الأخيرة من القرن الماضي.  لكن الوضع الآن، ولأسباب كثيرة، يتطلب أن تُعيد المكتبات العامة النظر في منهجيتها وأهدافها ووظائفها.  والأمر يتطلب أن يستمع مسؤلو المكتبات العامة إلى رواد المكتبة ويتلمسوا احتياجاتهم، وبخاصة أن المكتبة لا تستطيع أن </w:t>
      </w:r>
      <w:r w:rsidRPr="00432C42">
        <w:rPr>
          <w:rFonts w:ascii="Sakkal Majalla" w:hAnsi="Sakkal Majalla" w:cs="Sakkal Majalla"/>
          <w:b w:val="0"/>
          <w:bCs w:val="0"/>
          <w:sz w:val="28"/>
          <w:szCs w:val="28"/>
          <w:rtl/>
        </w:rPr>
        <w:lastRenderedPageBreak/>
        <w:t>تُؤمِّن الحدّ الأدنى من الاحتياجات فضلا عن أن تشتري كل شيء! لقد ناقش شيرر</w:t>
      </w:r>
      <w:r>
        <w:rPr>
          <w:rFonts w:ascii="Sakkal Majalla" w:hAnsi="Sakkal Majalla" w:cs="Sakkal Majalla" w:hint="cs"/>
          <w:b w:val="0"/>
          <w:bCs w:val="0"/>
          <w:sz w:val="28"/>
          <w:szCs w:val="28"/>
          <w:rtl/>
        </w:rPr>
        <w:t xml:space="preserve"> </w:t>
      </w:r>
      <w:r>
        <w:rPr>
          <w:rFonts w:ascii="Sakkal Majalla" w:hAnsi="Sakkal Majalla" w:cs="Sakkal Majalla"/>
          <w:b w:val="0"/>
          <w:bCs w:val="0"/>
          <w:sz w:val="28"/>
          <w:szCs w:val="28"/>
        </w:rPr>
        <w:t>Shearer</w:t>
      </w:r>
      <w:r>
        <w:rPr>
          <w:rStyle w:val="EndnoteReference"/>
          <w:rFonts w:ascii="Sakkal Majalla" w:hAnsi="Sakkal Majalla" w:cs="Sakkal Majalla"/>
          <w:b w:val="0"/>
          <w:bCs w:val="0"/>
          <w:sz w:val="28"/>
          <w:szCs w:val="28"/>
          <w:rtl/>
        </w:rPr>
        <w:endnoteReference w:id="41"/>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 نظرية مارتن </w:t>
      </w:r>
      <w:r>
        <w:rPr>
          <w:rStyle w:val="EndnoteReference"/>
          <w:rFonts w:ascii="Sakkal Majalla" w:hAnsi="Sakkal Majalla" w:cs="Sakkal Majalla"/>
          <w:b w:val="0"/>
          <w:bCs w:val="0"/>
          <w:sz w:val="28"/>
          <w:szCs w:val="28"/>
          <w:rtl/>
        </w:rPr>
        <w:endnoteReference w:id="42"/>
      </w:r>
      <w:r w:rsidRPr="00432C42">
        <w:rPr>
          <w:rFonts w:ascii="Sakkal Majalla" w:hAnsi="Sakkal Majalla" w:cs="Sakkal Majalla"/>
          <w:b w:val="0"/>
          <w:bCs w:val="0"/>
          <w:sz w:val="28"/>
          <w:szCs w:val="28"/>
        </w:rPr>
        <w:t>Martin</w:t>
      </w:r>
      <w:r w:rsidRPr="00432C42">
        <w:rPr>
          <w:rFonts w:ascii="Sakkal Majalla" w:hAnsi="Sakkal Majalla" w:cs="Sakkal Majalla"/>
          <w:b w:val="0"/>
          <w:bCs w:val="0"/>
          <w:sz w:val="28"/>
          <w:szCs w:val="28"/>
          <w:rtl/>
        </w:rPr>
        <w:t xml:space="preserve"> التي تقضي بأن المكتبات العامة في خطر</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 وأنها غير فاعلة لأن المكتبيين يحاولون لعب العديد من الأدوار في وقت واحد.  وقد أدت دراسة مارتن إلى تبني جمعية المكتبات العامة </w:t>
      </w:r>
      <w:r w:rsidRPr="00432C42">
        <w:rPr>
          <w:rFonts w:ascii="Sakkal Majalla" w:hAnsi="Sakkal Majalla" w:cs="Sakkal Majalla"/>
          <w:b w:val="0"/>
          <w:bCs w:val="0"/>
          <w:sz w:val="28"/>
          <w:szCs w:val="28"/>
        </w:rPr>
        <w:t>PLA</w:t>
      </w:r>
      <w:r w:rsidRPr="00432C42">
        <w:rPr>
          <w:rFonts w:ascii="Sakkal Majalla" w:hAnsi="Sakkal Majalla" w:cs="Sakkal Majalla"/>
          <w:b w:val="0"/>
          <w:bCs w:val="0"/>
          <w:sz w:val="28"/>
          <w:szCs w:val="28"/>
          <w:rtl/>
        </w:rPr>
        <w:t xml:space="preserve"> لعمل كبير لتطبيق " عملية التخطيط </w:t>
      </w:r>
      <w:r w:rsidRPr="00432C42">
        <w:rPr>
          <w:rFonts w:ascii="Sakkal Majalla" w:hAnsi="Sakkal Majalla" w:cs="Sakkal Majalla"/>
          <w:b w:val="0"/>
          <w:bCs w:val="0"/>
          <w:sz w:val="28"/>
          <w:szCs w:val="28"/>
        </w:rPr>
        <w:t>Planning Process</w:t>
      </w:r>
      <w:r w:rsidRPr="00432C42">
        <w:rPr>
          <w:rFonts w:ascii="Sakkal Majalla" w:hAnsi="Sakkal Majalla" w:cs="Sakkal Majalla"/>
          <w:b w:val="0"/>
          <w:bCs w:val="0"/>
          <w:sz w:val="28"/>
          <w:szCs w:val="28"/>
          <w:rtl/>
        </w:rPr>
        <w:t xml:space="preserve"> " في المكتبات العامة.  وبرغم أن جمعية المكتبات العامة قد تحولت كليا من " </w:t>
      </w:r>
      <w:r w:rsidRPr="00432C42">
        <w:rPr>
          <w:rFonts w:ascii="Sakkal Majalla" w:hAnsi="Sakkal Majalla" w:cs="Sakkal Majalla"/>
          <w:b w:val="0"/>
          <w:bCs w:val="0"/>
          <w:i/>
          <w:iCs/>
          <w:sz w:val="28"/>
          <w:szCs w:val="28"/>
          <w:rtl/>
        </w:rPr>
        <w:t xml:space="preserve">نموذج الوظـــائف </w:t>
      </w:r>
      <w:r w:rsidRPr="00432C42">
        <w:rPr>
          <w:rFonts w:ascii="Sakkal Majalla" w:hAnsi="Sakkal Majalla" w:cs="Sakkal Majalla"/>
          <w:b w:val="0"/>
          <w:bCs w:val="0"/>
          <w:i/>
          <w:iCs/>
          <w:sz w:val="28"/>
          <w:szCs w:val="28"/>
        </w:rPr>
        <w:t>Role Model</w:t>
      </w:r>
      <w:r w:rsidRPr="00432C42">
        <w:rPr>
          <w:rFonts w:ascii="Sakkal Majalla" w:hAnsi="Sakkal Majalla" w:cs="Sakkal Majalla"/>
          <w:b w:val="0"/>
          <w:bCs w:val="0"/>
          <w:i/>
          <w:iCs/>
          <w:sz w:val="28"/>
          <w:szCs w:val="28"/>
          <w:rtl/>
        </w:rPr>
        <w:t xml:space="preserve"> إلى نموذج ال</w:t>
      </w:r>
      <w:r>
        <w:rPr>
          <w:rFonts w:ascii="Sakkal Majalla" w:hAnsi="Sakkal Majalla" w:cs="Sakkal Majalla" w:hint="cs"/>
          <w:b w:val="0"/>
          <w:bCs w:val="0"/>
          <w:i/>
          <w:iCs/>
          <w:sz w:val="28"/>
          <w:szCs w:val="28"/>
          <w:rtl/>
        </w:rPr>
        <w:t>عمليات</w:t>
      </w:r>
      <w:r w:rsidRPr="00432C42">
        <w:rPr>
          <w:rFonts w:ascii="Sakkal Majalla" w:hAnsi="Sakkal Majalla" w:cs="Sakkal Majalla"/>
          <w:b w:val="0"/>
          <w:bCs w:val="0"/>
          <w:i/>
          <w:iCs/>
          <w:sz w:val="28"/>
          <w:szCs w:val="28"/>
        </w:rPr>
        <w:t xml:space="preserve">Process Model </w:t>
      </w:r>
      <w:r w:rsidRPr="00432C42">
        <w:rPr>
          <w:rFonts w:ascii="Sakkal Majalla" w:hAnsi="Sakkal Majalla" w:cs="Sakkal Majalla"/>
          <w:b w:val="0"/>
          <w:bCs w:val="0"/>
          <w:i/>
          <w:iCs/>
          <w:sz w:val="28"/>
          <w:szCs w:val="28"/>
          <w:rtl/>
        </w:rPr>
        <w:t xml:space="preserve"> </w:t>
      </w:r>
      <w:r w:rsidRPr="00432C42">
        <w:rPr>
          <w:rFonts w:ascii="Sakkal Majalla" w:hAnsi="Sakkal Majalla" w:cs="Sakkal Majalla"/>
          <w:b w:val="0"/>
          <w:bCs w:val="0"/>
          <w:sz w:val="28"/>
          <w:szCs w:val="28"/>
          <w:rtl/>
        </w:rPr>
        <w:t>"، إلا أن هذا العمل لا يزال وثيق الصلة عند الحديث عن وظائف المكتبة العامة.  ولقد حد</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دت جمعية المكتبات العامة (الأمريكية) في دليلها عن المكتبات العامة ثمان وظائف يُمكن للمكتبة العامة التركيز عليها كأن تكون: </w:t>
      </w:r>
    </w:p>
    <w:p w14:paraId="515AF518"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نشاطات للحي</w:t>
      </w:r>
    </w:p>
    <w:p w14:paraId="297972A9"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معلومات للحي</w:t>
      </w:r>
    </w:p>
    <w:p w14:paraId="3330882D"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دعم للتعليم الرسمي</w:t>
      </w:r>
    </w:p>
    <w:p w14:paraId="67E4E476"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للتعلّم الذاتي</w:t>
      </w:r>
    </w:p>
    <w:p w14:paraId="531D72F6"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بوابة للتعلم لما قبل المدرسة</w:t>
      </w:r>
    </w:p>
    <w:p w14:paraId="2BD01704"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مكتبة مرجعية</w:t>
      </w:r>
    </w:p>
    <w:p w14:paraId="690FD183"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بحث </w:t>
      </w:r>
    </w:p>
    <w:p w14:paraId="1EE57F5C" w14:textId="77777777" w:rsidR="002831E0" w:rsidRPr="00432C42" w:rsidRDefault="002831E0" w:rsidP="0019775F">
      <w:pPr>
        <w:widowControl w:val="0"/>
        <w:numPr>
          <w:ilvl w:val="0"/>
          <w:numId w:val="8"/>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مكتبة للمواد المشهورة</w:t>
      </w:r>
      <w:r>
        <w:rPr>
          <w:rStyle w:val="EndnoteReference"/>
          <w:rFonts w:ascii="Sakkal Majalla" w:hAnsi="Sakkal Majalla" w:cs="Sakkal Majalla"/>
          <w:b w:val="0"/>
          <w:bCs w:val="0"/>
          <w:sz w:val="28"/>
          <w:szCs w:val="28"/>
          <w:rtl/>
        </w:rPr>
        <w:endnoteReference w:id="43"/>
      </w:r>
      <w:r w:rsidRPr="00432C42">
        <w:rPr>
          <w:rFonts w:ascii="Sakkal Majalla" w:hAnsi="Sakkal Majalla" w:cs="Sakkal Majalla"/>
          <w:b w:val="0"/>
          <w:bCs w:val="0"/>
          <w:sz w:val="28"/>
          <w:szCs w:val="28"/>
          <w:rtl/>
        </w:rPr>
        <w:t xml:space="preserve">. </w:t>
      </w:r>
    </w:p>
    <w:p w14:paraId="6553AE0F" w14:textId="64191411" w:rsidR="002831E0" w:rsidRPr="00D44209" w:rsidRDefault="002831E0" w:rsidP="0019775F">
      <w:pPr>
        <w:widowControl w:val="0"/>
        <w:autoSpaceDE w:val="0"/>
        <w:autoSpaceDN w:val="0"/>
        <w:bidi/>
        <w:adjustRightInd w:val="0"/>
        <w:contextualSpacing/>
        <w:jc w:val="lowKashida"/>
        <w:rPr>
          <w:rFonts w:ascii="Sakkal Majalla" w:hAnsi="Sakkal Majalla" w:cs="Sakkal Majalla"/>
          <w:sz w:val="28"/>
          <w:szCs w:val="28"/>
          <w:rtl/>
        </w:rPr>
      </w:pPr>
      <w:r w:rsidRPr="00432C42">
        <w:rPr>
          <w:rFonts w:ascii="Sakkal Majalla" w:hAnsi="Sakkal Majalla" w:cs="Sakkal Majalla"/>
          <w:b w:val="0"/>
          <w:bCs w:val="0"/>
          <w:sz w:val="28"/>
          <w:szCs w:val="28"/>
          <w:rtl/>
        </w:rPr>
        <w:t>وقد بيّن الدليل أن المكتبة العامة لها أن تختار وظيفتين من الوظائف المذكورة أعلاه لتكون وظائف أساس للخدمة، ووظيفتين أخري</w:t>
      </w:r>
      <w:r>
        <w:rPr>
          <w:rFonts w:ascii="Sakkal Majalla" w:hAnsi="Sakkal Majalla" w:cs="Sakkal Majalla" w:hint="cs"/>
          <w:b w:val="0"/>
          <w:bCs w:val="0"/>
          <w:sz w:val="28"/>
          <w:szCs w:val="28"/>
          <w:rtl/>
        </w:rPr>
        <w:t>ت</w:t>
      </w:r>
      <w:r w:rsidRPr="00432C42">
        <w:rPr>
          <w:rFonts w:ascii="Sakkal Majalla" w:hAnsi="Sakkal Majalla" w:cs="Sakkal Majalla"/>
          <w:b w:val="0"/>
          <w:bCs w:val="0"/>
          <w:sz w:val="28"/>
          <w:szCs w:val="28"/>
          <w:rtl/>
        </w:rPr>
        <w:t xml:space="preserve">ين كوظائف ثانوية. ولعله من المناسب أن نستعرض في هذا السياق العمل الذي قام به ديليا </w:t>
      </w:r>
      <w:r w:rsidRPr="00432C42">
        <w:rPr>
          <w:rFonts w:ascii="Sakkal Majalla" w:hAnsi="Sakkal Majalla" w:cs="Sakkal Majalla"/>
          <w:b w:val="0"/>
          <w:bCs w:val="0"/>
          <w:sz w:val="28"/>
          <w:szCs w:val="28"/>
        </w:rPr>
        <w:t>D'Elia</w:t>
      </w:r>
      <w:r>
        <w:rPr>
          <w:rStyle w:val="EndnoteReference"/>
          <w:rFonts w:ascii="Sakkal Majalla" w:hAnsi="Sakkal Majalla" w:cs="Sakkal Majalla"/>
          <w:b w:val="0"/>
          <w:bCs w:val="0"/>
          <w:sz w:val="28"/>
          <w:szCs w:val="28"/>
          <w:rtl/>
        </w:rPr>
        <w:endnoteReference w:id="44"/>
      </w:r>
      <w:r>
        <w:rPr>
          <w:rFonts w:ascii="Sakkal Majalla" w:hAnsi="Sakkal Majalla" w:cs="Sakkal Majalla"/>
          <w:b w:val="0"/>
          <w:bCs w:val="0"/>
          <w:sz w:val="28"/>
          <w:szCs w:val="28"/>
          <w:rtl/>
        </w:rPr>
        <w:t xml:space="preserve"> </w:t>
      </w:r>
      <w:r w:rsidRPr="00432C42">
        <w:rPr>
          <w:rFonts w:ascii="Sakkal Majalla" w:hAnsi="Sakkal Majalla" w:cs="Sakkal Majalla"/>
          <w:b w:val="0"/>
          <w:bCs w:val="0"/>
          <w:sz w:val="28"/>
          <w:szCs w:val="28"/>
          <w:rtl/>
        </w:rPr>
        <w:t>الذي استطلع رأي العامة ورأي مسؤ</w:t>
      </w:r>
      <w:r w:rsidR="00590C4F">
        <w:rPr>
          <w:rFonts w:ascii="Sakkal Majalla" w:hAnsi="Sakkal Majalla" w:cs="Sakkal Majalla" w:hint="cs"/>
          <w:b w:val="0"/>
          <w:bCs w:val="0"/>
          <w:sz w:val="28"/>
          <w:szCs w:val="28"/>
          <w:rtl/>
        </w:rPr>
        <w:t>و</w:t>
      </w:r>
      <w:r w:rsidRPr="00432C42">
        <w:rPr>
          <w:rFonts w:ascii="Sakkal Majalla" w:hAnsi="Sakkal Majalla" w:cs="Sakkal Majalla"/>
          <w:b w:val="0"/>
          <w:bCs w:val="0"/>
          <w:sz w:val="28"/>
          <w:szCs w:val="28"/>
          <w:rtl/>
        </w:rPr>
        <w:t>لي المكتبات حول رؤيتهم في ترتيب الأولويات في المكتبات العامة فكانت</w:t>
      </w:r>
      <w:r>
        <w:rPr>
          <w:rFonts w:ascii="Sakkal Majalla" w:hAnsi="Sakkal Majalla" w:cs="Sakkal Majalla" w:hint="cs"/>
          <w:b w:val="0"/>
          <w:bCs w:val="0"/>
          <w:sz w:val="28"/>
          <w:szCs w:val="28"/>
          <w:rtl/>
        </w:rPr>
        <w:t xml:space="preserve"> آراء </w:t>
      </w:r>
      <w:r w:rsidRPr="00D44209">
        <w:rPr>
          <w:rFonts w:ascii="Sakkal Majalla" w:hAnsi="Sakkal Majalla" w:cs="Sakkal Majalla"/>
          <w:sz w:val="28"/>
          <w:szCs w:val="28"/>
          <w:rtl/>
        </w:rPr>
        <w:t>عامة الناس</w:t>
      </w:r>
      <w:r w:rsidRPr="00D44209">
        <w:rPr>
          <w:rFonts w:ascii="Sakkal Majalla" w:hAnsi="Sakkal Majalla" w:cs="Sakkal Majalla" w:hint="cs"/>
          <w:sz w:val="28"/>
          <w:szCs w:val="28"/>
          <w:rtl/>
        </w:rPr>
        <w:t>(المستفيدون)</w:t>
      </w:r>
      <w:r w:rsidRPr="00432C42">
        <w:rPr>
          <w:rFonts w:ascii="Sakkal Majalla" w:hAnsi="Sakkal Majalla" w:cs="Sakkal Majalla"/>
          <w:b w:val="0"/>
          <w:bCs w:val="0"/>
          <w:sz w:val="28"/>
          <w:szCs w:val="28"/>
          <w:rtl/>
        </w:rPr>
        <w:t xml:space="preserve"> كال</w:t>
      </w:r>
      <w:r>
        <w:rPr>
          <w:rFonts w:ascii="Sakkal Majalla" w:hAnsi="Sakkal Majalla" w:cs="Sakkal Majalla" w:hint="cs"/>
          <w:b w:val="0"/>
          <w:bCs w:val="0"/>
          <w:sz w:val="28"/>
          <w:szCs w:val="28"/>
          <w:rtl/>
        </w:rPr>
        <w:t>آت</w:t>
      </w:r>
      <w:r w:rsidRPr="00432C42">
        <w:rPr>
          <w:rFonts w:ascii="Sakkal Majalla" w:hAnsi="Sakkal Majalla" w:cs="Sakkal Majalla"/>
          <w:b w:val="0"/>
          <w:bCs w:val="0"/>
          <w:sz w:val="28"/>
          <w:szCs w:val="28"/>
          <w:rtl/>
        </w:rPr>
        <w:t xml:space="preserve">ي:    </w:t>
      </w:r>
    </w:p>
    <w:p w14:paraId="564953C8" w14:textId="77777777" w:rsidR="002831E0" w:rsidRPr="00432C42" w:rsidRDefault="002831E0" w:rsidP="0019775F">
      <w:pPr>
        <w:widowControl w:val="0"/>
        <w:numPr>
          <w:ilvl w:val="0"/>
          <w:numId w:val="7"/>
        </w:numPr>
        <w:autoSpaceDE w:val="0"/>
        <w:autoSpaceDN w:val="0"/>
        <w:bidi/>
        <w:adjustRightInd w:val="0"/>
        <w:contextualSpacing/>
        <w:jc w:val="lowKashida"/>
        <w:rPr>
          <w:rFonts w:ascii="Sakkal Majalla" w:hAnsi="Sakkal Majalla" w:cs="Sakkal Majalla"/>
          <w:b w:val="0"/>
          <w:bCs w:val="0"/>
          <w:sz w:val="28"/>
          <w:szCs w:val="28"/>
          <w:rtl/>
        </w:rPr>
        <w:sectPr w:rsidR="002831E0" w:rsidRPr="00432C42" w:rsidSect="00EE4AD1">
          <w:footerReference w:type="even" r:id="rId15"/>
          <w:footerReference w:type="default" r:id="rId16"/>
          <w:footnotePr>
            <w:pos w:val="beneathText"/>
          </w:footnotePr>
          <w:endnotePr>
            <w:numFmt w:val="decimal"/>
          </w:endnotePr>
          <w:type w:val="continuous"/>
          <w:pgSz w:w="12240" w:h="15840"/>
          <w:pgMar w:top="1440" w:right="2880" w:bottom="1440" w:left="1800" w:header="720" w:footer="720" w:gutter="0"/>
          <w:pgNumType w:start="3"/>
          <w:cols w:space="720"/>
          <w:titlePg/>
          <w:docGrid w:linePitch="360"/>
        </w:sectPr>
      </w:pPr>
    </w:p>
    <w:p w14:paraId="562013CB"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دعم للتعليم الرسمي </w:t>
      </w:r>
    </w:p>
    <w:p w14:paraId="27A4416B"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للتعلم الذاتي</w:t>
      </w:r>
    </w:p>
    <w:p w14:paraId="636E6436"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بوابة للتعلم لما قبل المدرسة </w:t>
      </w:r>
    </w:p>
    <w:p w14:paraId="1D074A41"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للبحوث </w:t>
      </w:r>
      <w:r w:rsidRPr="00432C42">
        <w:rPr>
          <w:rFonts w:ascii="Sakkal Majalla" w:hAnsi="Sakkal Majalla" w:cs="Sakkal Majalla" w:hint="cs"/>
          <w:b w:val="0"/>
          <w:bCs w:val="0"/>
          <w:sz w:val="28"/>
          <w:szCs w:val="28"/>
          <w:rtl/>
        </w:rPr>
        <w:t xml:space="preserve">  </w:t>
      </w:r>
    </w:p>
    <w:p w14:paraId="3BB862E6"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معلومات للحي </w:t>
      </w:r>
    </w:p>
    <w:p w14:paraId="2BB6EFBE"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مكتبة مرجعية للحي وقطاع الأعمال </w:t>
      </w:r>
    </w:p>
    <w:p w14:paraId="24180BDD"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مكتبة للمواد المشهورة</w:t>
      </w:r>
    </w:p>
    <w:p w14:paraId="498BEDD5" w14:textId="77777777" w:rsidR="002831E0" w:rsidRPr="00432C42" w:rsidRDefault="002831E0" w:rsidP="0019775F">
      <w:pPr>
        <w:widowControl w:val="0"/>
        <w:numPr>
          <w:ilvl w:val="0"/>
          <w:numId w:val="7"/>
        </w:numPr>
        <w:tabs>
          <w:tab w:val="clear" w:pos="2880"/>
          <w:tab w:val="num" w:pos="1890"/>
        </w:tabs>
        <w:autoSpaceDE w:val="0"/>
        <w:autoSpaceDN w:val="0"/>
        <w:bidi/>
        <w:adjustRightInd w:val="0"/>
        <w:ind w:left="1530"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نشاطات للحي.  </w:t>
      </w:r>
    </w:p>
    <w:p w14:paraId="182FE856" w14:textId="77777777" w:rsidR="002831E0" w:rsidRPr="00432C42" w:rsidRDefault="002831E0" w:rsidP="0019775F">
      <w:pPr>
        <w:widowControl w:val="0"/>
        <w:numPr>
          <w:ilvl w:val="0"/>
          <w:numId w:val="7"/>
        </w:numPr>
        <w:tabs>
          <w:tab w:val="num" w:pos="630"/>
        </w:tabs>
        <w:autoSpaceDE w:val="0"/>
        <w:autoSpaceDN w:val="0"/>
        <w:bidi/>
        <w:adjustRightInd w:val="0"/>
        <w:ind w:left="720"/>
        <w:contextualSpacing/>
        <w:jc w:val="lowKashida"/>
        <w:rPr>
          <w:rFonts w:ascii="Sakkal Majalla" w:hAnsi="Sakkal Majalla" w:cs="Sakkal Majalla"/>
          <w:b w:val="0"/>
          <w:bCs w:val="0"/>
          <w:sz w:val="28"/>
          <w:szCs w:val="28"/>
        </w:rPr>
        <w:sectPr w:rsidR="002831E0" w:rsidRPr="00432C42" w:rsidSect="00DD710C">
          <w:endnotePr>
            <w:numFmt w:val="decimal"/>
          </w:endnotePr>
          <w:type w:val="continuous"/>
          <w:pgSz w:w="12240" w:h="15840"/>
          <w:pgMar w:top="1440" w:right="2880" w:bottom="1440" w:left="1800" w:header="720" w:footer="720" w:gutter="0"/>
          <w:pgNumType w:start="3"/>
          <w:cols w:space="720"/>
          <w:titlePg/>
          <w:docGrid w:linePitch="360"/>
        </w:sectPr>
      </w:pPr>
    </w:p>
    <w:p w14:paraId="00F0EA90"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أما </w:t>
      </w:r>
      <w:r w:rsidRPr="00432C42">
        <w:rPr>
          <w:rFonts w:ascii="Sakkal Majalla" w:hAnsi="Sakkal Majalla" w:cs="Sakkal Majalla"/>
          <w:sz w:val="28"/>
          <w:szCs w:val="28"/>
          <w:u w:val="single"/>
          <w:rtl/>
        </w:rPr>
        <w:t>مسؤلو المكتبات</w:t>
      </w:r>
      <w:r w:rsidRPr="00432C42">
        <w:rPr>
          <w:rFonts w:ascii="Sakkal Majalla" w:hAnsi="Sakkal Majalla" w:cs="Sakkal Majalla"/>
          <w:b w:val="0"/>
          <w:bCs w:val="0"/>
          <w:sz w:val="28"/>
          <w:szCs w:val="28"/>
          <w:rtl/>
        </w:rPr>
        <w:t xml:space="preserve"> فقد كانت آراؤهم كما يلي: </w:t>
      </w:r>
    </w:p>
    <w:p w14:paraId="35633615"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دعم للتعلم الرسمي</w:t>
      </w:r>
    </w:p>
    <w:p w14:paraId="3A1E9E12"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بوابة للتعلم لما قبل المدرسة</w:t>
      </w:r>
    </w:p>
    <w:p w14:paraId="43A2E0B2"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للتعلم الذاتي </w:t>
      </w:r>
    </w:p>
    <w:p w14:paraId="5A92E36E"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معلومات للحي </w:t>
      </w:r>
    </w:p>
    <w:p w14:paraId="502BD9D6"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lastRenderedPageBreak/>
        <w:t>مركز للبحوث</w:t>
      </w:r>
    </w:p>
    <w:p w14:paraId="3D50CFA4"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مكتبة للمواد المشهورة </w:t>
      </w:r>
    </w:p>
    <w:p w14:paraId="603AABCE"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مكتبة مرجعية للحي وقطاع الأعمال </w:t>
      </w:r>
    </w:p>
    <w:p w14:paraId="45DDE6E3" w14:textId="77777777" w:rsidR="002831E0" w:rsidRPr="00432C42" w:rsidRDefault="002831E0" w:rsidP="0019775F">
      <w:pPr>
        <w:widowControl w:val="0"/>
        <w:numPr>
          <w:ilvl w:val="0"/>
          <w:numId w:val="12"/>
        </w:numPr>
        <w:tabs>
          <w:tab w:val="left" w:pos="900"/>
        </w:tabs>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مركز لنشاطات الحي. </w:t>
      </w:r>
    </w:p>
    <w:p w14:paraId="6CEF5F44"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وقد واصل شيرر</w:t>
      </w:r>
      <w:r>
        <w:rPr>
          <w:rStyle w:val="EndnoteReference"/>
          <w:rFonts w:ascii="Sakkal Majalla" w:hAnsi="Sakkal Majalla" w:cs="Sakkal Majalla"/>
          <w:b w:val="0"/>
          <w:bCs w:val="0"/>
          <w:sz w:val="28"/>
          <w:szCs w:val="28"/>
          <w:rtl/>
        </w:rPr>
        <w:endnoteReference w:id="45"/>
      </w:r>
      <w:r w:rsidRPr="00432C42">
        <w:rPr>
          <w:rFonts w:ascii="Sakkal Majalla" w:hAnsi="Sakkal Majalla" w:cs="Sakkal Majalla"/>
          <w:b w:val="0"/>
          <w:bCs w:val="0"/>
          <w:sz w:val="28"/>
          <w:szCs w:val="28"/>
          <w:rtl/>
        </w:rPr>
        <w:t xml:space="preserve"> تحليله لوظائف المكتبات العامة، ليعطي للمعلومات ال</w:t>
      </w:r>
      <w:r>
        <w:rPr>
          <w:rFonts w:ascii="Sakkal Majalla" w:hAnsi="Sakkal Majalla" w:cs="Sakkal Majalla"/>
          <w:b w:val="0"/>
          <w:bCs w:val="0"/>
          <w:sz w:val="28"/>
          <w:szCs w:val="28"/>
          <w:rtl/>
        </w:rPr>
        <w:t xml:space="preserve">سابقة فائدة أكبر، وذلك من خلال </w:t>
      </w:r>
      <w:r>
        <w:rPr>
          <w:rFonts w:ascii="Sakkal Majalla" w:hAnsi="Sakkal Majalla" w:cs="Sakkal Majalla" w:hint="cs"/>
          <w:b w:val="0"/>
          <w:bCs w:val="0"/>
          <w:sz w:val="28"/>
          <w:szCs w:val="28"/>
          <w:rtl/>
        </w:rPr>
        <w:t>ا</w:t>
      </w:r>
      <w:r w:rsidRPr="00432C42">
        <w:rPr>
          <w:rFonts w:ascii="Sakkal Majalla" w:hAnsi="Sakkal Majalla" w:cs="Sakkal Majalla"/>
          <w:b w:val="0"/>
          <w:bCs w:val="0"/>
          <w:sz w:val="28"/>
          <w:szCs w:val="28"/>
          <w:rtl/>
        </w:rPr>
        <w:t xml:space="preserve">طلاعه </w:t>
      </w:r>
      <w:r>
        <w:rPr>
          <w:rFonts w:ascii="Sakkal Majalla" w:hAnsi="Sakkal Majalla" w:cs="Sakkal Majalla" w:hint="cs"/>
          <w:b w:val="0"/>
          <w:bCs w:val="0"/>
          <w:sz w:val="28"/>
          <w:szCs w:val="28"/>
          <w:rtl/>
        </w:rPr>
        <w:t>على ا</w:t>
      </w:r>
      <w:r w:rsidRPr="00432C42">
        <w:rPr>
          <w:rFonts w:ascii="Sakkal Majalla" w:hAnsi="Sakkal Majalla" w:cs="Sakkal Majalla"/>
          <w:b w:val="0"/>
          <w:bCs w:val="0"/>
          <w:sz w:val="28"/>
          <w:szCs w:val="28"/>
          <w:rtl/>
        </w:rPr>
        <w:t>لوظائف التي ترك</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ز عليها المكتبات العامة الأمريكية(في الواقع) بتحليله لتقرير إحصاءات الخدمات في المكتبات العامة </w:t>
      </w:r>
      <w:r w:rsidRPr="00432C42">
        <w:rPr>
          <w:rFonts w:ascii="Sakkal Majalla" w:hAnsi="Sakkal Majalla" w:cs="Sakkal Majalla"/>
          <w:b w:val="0"/>
          <w:bCs w:val="0"/>
          <w:sz w:val="28"/>
          <w:szCs w:val="28"/>
        </w:rPr>
        <w:t>Public library data service statistical report</w:t>
      </w:r>
      <w:r w:rsidRPr="00432C42">
        <w:rPr>
          <w:rFonts w:ascii="Sakkal Majalla" w:hAnsi="Sakkal Majalla" w:cs="Sakkal Majalla"/>
          <w:b w:val="0"/>
          <w:bCs w:val="0"/>
          <w:sz w:val="28"/>
          <w:szCs w:val="28"/>
          <w:rtl/>
        </w:rPr>
        <w:t xml:space="preserve"> المنشور من قبل جمعية المكتبات العامة 1992 فوجد الآتي:</w:t>
      </w:r>
    </w:p>
    <w:p w14:paraId="36269483" w14:textId="77777777" w:rsidR="002831E0" w:rsidRPr="00432C42" w:rsidRDefault="002831E0" w:rsidP="0019775F">
      <w:pPr>
        <w:widowControl w:val="0"/>
        <w:autoSpaceDE w:val="0"/>
        <w:autoSpaceDN w:val="0"/>
        <w:bidi/>
        <w:adjustRightInd w:val="0"/>
        <w:ind w:left="75" w:firstLine="645"/>
        <w:contextualSpacing/>
        <w:jc w:val="lowKashida"/>
        <w:rPr>
          <w:rFonts w:ascii="Sakkal Majalla" w:hAnsi="Sakkal Majalla" w:cs="Sakkal Majalla"/>
          <w:sz w:val="28"/>
          <w:szCs w:val="28"/>
          <w:u w:val="single"/>
          <w:rtl/>
        </w:rPr>
      </w:pPr>
      <w:r w:rsidRPr="00432C42">
        <w:rPr>
          <w:rFonts w:ascii="Sakkal Majalla" w:hAnsi="Sakkal Majalla" w:cs="Sakkal Majalla"/>
          <w:sz w:val="28"/>
          <w:szCs w:val="28"/>
          <w:u w:val="single"/>
          <w:rtl/>
        </w:rPr>
        <w:t>التركيز الأولي:</w:t>
      </w:r>
    </w:p>
    <w:p w14:paraId="011C3325"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مكتبة للمواد المشهورة </w:t>
      </w:r>
    </w:p>
    <w:p w14:paraId="31E2C5D8"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مكتبة مرجعية </w:t>
      </w:r>
    </w:p>
    <w:p w14:paraId="63CCBA2C"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بوابة للتعلم لما قبل المدرسة</w:t>
      </w:r>
    </w:p>
    <w:p w14:paraId="400F12FF"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معلومات للحي </w:t>
      </w:r>
    </w:p>
    <w:p w14:paraId="1D589D1A"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للتعلم الذاتي </w:t>
      </w:r>
    </w:p>
    <w:p w14:paraId="6B8FA777"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دعم للتعليم الرسمي </w:t>
      </w:r>
    </w:p>
    <w:p w14:paraId="011862D7"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للبحوث </w:t>
      </w:r>
    </w:p>
    <w:p w14:paraId="1F948715" w14:textId="77777777" w:rsidR="002831E0" w:rsidRPr="00432C42" w:rsidRDefault="002831E0" w:rsidP="0019775F">
      <w:pPr>
        <w:widowControl w:val="0"/>
        <w:numPr>
          <w:ilvl w:val="0"/>
          <w:numId w:val="9"/>
        </w:numPr>
        <w:autoSpaceDE w:val="0"/>
        <w:autoSpaceDN w:val="0"/>
        <w:bidi/>
        <w:adjustRightInd w:val="0"/>
        <w:ind w:firstLine="9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لنشاطات الحي </w:t>
      </w:r>
    </w:p>
    <w:p w14:paraId="200EF438" w14:textId="77777777" w:rsidR="002831E0" w:rsidRPr="00432C42" w:rsidRDefault="002831E0" w:rsidP="0019775F">
      <w:pPr>
        <w:widowControl w:val="0"/>
        <w:autoSpaceDE w:val="0"/>
        <w:autoSpaceDN w:val="0"/>
        <w:bidi/>
        <w:adjustRightInd w:val="0"/>
        <w:ind w:left="315"/>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أما </w:t>
      </w:r>
      <w:r w:rsidRPr="00432C42">
        <w:rPr>
          <w:rFonts w:ascii="Sakkal Majalla" w:hAnsi="Sakkal Majalla" w:cs="Sakkal Majalla"/>
          <w:sz w:val="28"/>
          <w:szCs w:val="28"/>
          <w:u w:val="single"/>
          <w:rtl/>
        </w:rPr>
        <w:t>التركيز الثانوي</w:t>
      </w:r>
      <w:r w:rsidRPr="00432C42">
        <w:rPr>
          <w:rFonts w:ascii="Sakkal Majalla" w:hAnsi="Sakkal Majalla" w:cs="Sakkal Majalla"/>
          <w:b w:val="0"/>
          <w:bCs w:val="0"/>
          <w:sz w:val="28"/>
          <w:szCs w:val="28"/>
          <w:rtl/>
        </w:rPr>
        <w:t xml:space="preserve"> للمكتبات العامة الأمريكية فقد جاء على النحو ال</w:t>
      </w:r>
      <w:r>
        <w:rPr>
          <w:rFonts w:ascii="Sakkal Majalla" w:hAnsi="Sakkal Majalla" w:cs="Sakkal Majalla" w:hint="cs"/>
          <w:b w:val="0"/>
          <w:bCs w:val="0"/>
          <w:sz w:val="28"/>
          <w:szCs w:val="28"/>
          <w:rtl/>
        </w:rPr>
        <w:t>آت</w:t>
      </w:r>
      <w:r w:rsidRPr="00432C42">
        <w:rPr>
          <w:rFonts w:ascii="Sakkal Majalla" w:hAnsi="Sakkal Majalla" w:cs="Sakkal Majalla"/>
          <w:b w:val="0"/>
          <w:bCs w:val="0"/>
          <w:sz w:val="28"/>
          <w:szCs w:val="28"/>
          <w:rtl/>
        </w:rPr>
        <w:t xml:space="preserve">ي: </w:t>
      </w:r>
    </w:p>
    <w:p w14:paraId="78BBC12C"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بوابة للتعلم لما قبل المدرسة </w:t>
      </w:r>
    </w:p>
    <w:p w14:paraId="55EEBFB7"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للتعلم الذاتي </w:t>
      </w:r>
    </w:p>
    <w:p w14:paraId="433DA1FA"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مكتبة مرجعية </w:t>
      </w:r>
    </w:p>
    <w:p w14:paraId="2E7BCD23"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لدعم التعليم الرسمي </w:t>
      </w:r>
    </w:p>
    <w:p w14:paraId="5E797EF8"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معلومات للحي </w:t>
      </w:r>
    </w:p>
    <w:p w14:paraId="7608E654"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مكتبة للمواد المشهورة </w:t>
      </w:r>
    </w:p>
    <w:p w14:paraId="4E79167B"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لنشاطات الحي </w:t>
      </w:r>
    </w:p>
    <w:p w14:paraId="1660512A" w14:textId="77777777" w:rsidR="002831E0" w:rsidRPr="00432C42" w:rsidRDefault="002831E0" w:rsidP="0019775F">
      <w:pPr>
        <w:widowControl w:val="0"/>
        <w:numPr>
          <w:ilvl w:val="0"/>
          <w:numId w:val="10"/>
        </w:numPr>
        <w:autoSpaceDE w:val="0"/>
        <w:autoSpaceDN w:val="0"/>
        <w:bidi/>
        <w:adjustRightInd w:val="0"/>
        <w:ind w:hanging="18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  مركز للبحوث </w:t>
      </w:r>
    </w:p>
    <w:p w14:paraId="3E4A39FB" w14:textId="77777777" w:rsidR="00866494" w:rsidRDefault="002831E0" w:rsidP="00866494">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لقد وجد شيرر أن معظم مديري المكتبات العامة الذين أجابوا على الاستطلاع يرون </w:t>
      </w:r>
      <w:r w:rsidRPr="00432C42">
        <w:rPr>
          <w:rFonts w:ascii="Sakkal Majalla" w:hAnsi="Sakkal Majalla" w:cs="Sakkal Majalla"/>
          <w:b w:val="0"/>
          <w:bCs w:val="0"/>
          <w:i/>
          <w:iCs/>
          <w:sz w:val="28"/>
          <w:szCs w:val="28"/>
          <w:rtl/>
        </w:rPr>
        <w:t>" مكتبة المواد المشهورة"</w:t>
      </w:r>
      <w:r w:rsidRPr="00432C42">
        <w:rPr>
          <w:rFonts w:ascii="Sakkal Majalla" w:hAnsi="Sakkal Majalla" w:cs="Sakkal Majalla"/>
          <w:b w:val="0"/>
          <w:bCs w:val="0"/>
          <w:sz w:val="28"/>
          <w:szCs w:val="28"/>
          <w:rtl/>
        </w:rPr>
        <w:t xml:space="preserve"> كأهم وظيفة للمكتبة العامة. وهذا لا يخت</w:t>
      </w:r>
      <w:r>
        <w:rPr>
          <w:rFonts w:ascii="Sakkal Majalla" w:hAnsi="Sakkal Majalla" w:cs="Sakkal Majalla"/>
          <w:b w:val="0"/>
          <w:bCs w:val="0"/>
          <w:sz w:val="28"/>
          <w:szCs w:val="28"/>
          <w:rtl/>
        </w:rPr>
        <w:t>لف كثيرا عما يجري في أستراليا -</w:t>
      </w:r>
      <w:r w:rsidRPr="00432C42">
        <w:rPr>
          <w:rFonts w:ascii="Sakkal Majalla" w:hAnsi="Sakkal Majalla" w:cs="Sakkal Majalla"/>
          <w:b w:val="0"/>
          <w:bCs w:val="0"/>
          <w:sz w:val="28"/>
          <w:szCs w:val="28"/>
          <w:rtl/>
        </w:rPr>
        <w:t>مثلا-  في الوقت الحاضر</w:t>
      </w:r>
      <w:r>
        <w:rPr>
          <w:rStyle w:val="EndnoteReference"/>
          <w:rFonts w:ascii="Sakkal Majalla" w:hAnsi="Sakkal Majalla" w:cs="Sakkal Majalla"/>
          <w:b w:val="0"/>
          <w:bCs w:val="0"/>
          <w:sz w:val="28"/>
          <w:szCs w:val="28"/>
          <w:rtl/>
        </w:rPr>
        <w:endnoteReference w:id="46"/>
      </w:r>
      <w:r w:rsidRPr="00432C42">
        <w:rPr>
          <w:rFonts w:ascii="Sakkal Majalla" w:hAnsi="Sakkal Majalla" w:cs="Sakkal Majalla"/>
          <w:b w:val="0"/>
          <w:bCs w:val="0"/>
          <w:sz w:val="28"/>
          <w:szCs w:val="28"/>
          <w:rtl/>
        </w:rPr>
        <w:t>. كما أنه من الأرجح أن يكون السائد في ال</w:t>
      </w:r>
      <w:r>
        <w:rPr>
          <w:rFonts w:ascii="Sakkal Majalla" w:hAnsi="Sakkal Majalla" w:cs="Sakkal Majalla"/>
          <w:b w:val="0"/>
          <w:bCs w:val="0"/>
          <w:sz w:val="28"/>
          <w:szCs w:val="28"/>
          <w:rtl/>
        </w:rPr>
        <w:t xml:space="preserve">مكتبات العامة في معظم البلدان. </w:t>
      </w:r>
      <w:r w:rsidRPr="00432C42">
        <w:rPr>
          <w:rFonts w:ascii="Sakkal Majalla" w:hAnsi="Sakkal Majalla" w:cs="Sakkal Majalla"/>
          <w:b w:val="0"/>
          <w:bCs w:val="0"/>
          <w:sz w:val="28"/>
          <w:szCs w:val="28"/>
          <w:rtl/>
        </w:rPr>
        <w:t>ومن هذا المفهوم التقليدي، فالمكتبات العامة تُرى اليوم من قبل صانعي القرار في بريطانيا وأستراليا –</w:t>
      </w:r>
      <w:r>
        <w:rPr>
          <w:rFonts w:ascii="Sakkal Majalla" w:hAnsi="Sakkal Majalla" w:cs="Sakkal Majalla"/>
          <w:b w:val="0"/>
          <w:bCs w:val="0"/>
          <w:sz w:val="28"/>
          <w:szCs w:val="28"/>
          <w:rtl/>
        </w:rPr>
        <w:t>تحديدا</w:t>
      </w:r>
      <w:r w:rsidRPr="00432C42">
        <w:rPr>
          <w:rFonts w:ascii="Sakkal Majalla" w:hAnsi="Sakkal Majalla" w:cs="Sakkal Majalla"/>
          <w:b w:val="0"/>
          <w:bCs w:val="0"/>
          <w:sz w:val="28"/>
          <w:szCs w:val="28"/>
          <w:rtl/>
        </w:rPr>
        <w:t>– لتلعب دورا جديدا تكون فيه مركزا للتعلّم طوال الحياة ومركزا للتعلّم الذاتي، وهو الدور الذي يعتمد كثيرا على التقنيات الحديثة والتي ستجعل المكتبات العامة متاحة بشكل أكبر للعامة</w:t>
      </w:r>
      <w:r>
        <w:rPr>
          <w:rFonts w:ascii="Sakkal Majalla" w:hAnsi="Sakkal Majalla" w:cs="Sakkal Majalla" w:hint="cs"/>
          <w:b w:val="0"/>
          <w:bCs w:val="0"/>
          <w:sz w:val="28"/>
          <w:szCs w:val="28"/>
          <w:rtl/>
        </w:rPr>
        <w:t xml:space="preserve"> بحسب بوستي </w:t>
      </w:r>
      <w:r w:rsidRPr="00CC4F6A">
        <w:rPr>
          <w:rFonts w:ascii="Sakkal Majalla" w:hAnsi="Sakkal Majalla" w:cs="Sakkal Majalla"/>
          <w:b w:val="0"/>
          <w:bCs w:val="0"/>
          <w:sz w:val="28"/>
          <w:szCs w:val="28"/>
        </w:rPr>
        <w:t xml:space="preserve"> </w:t>
      </w:r>
      <w:r w:rsidRPr="00432C42">
        <w:rPr>
          <w:rFonts w:ascii="Sakkal Majalla" w:hAnsi="Sakkal Majalla" w:cs="Sakkal Majalla"/>
          <w:b w:val="0"/>
          <w:bCs w:val="0"/>
          <w:sz w:val="28"/>
          <w:szCs w:val="28"/>
        </w:rPr>
        <w:t>Poustie</w:t>
      </w:r>
      <w:r>
        <w:rPr>
          <w:rStyle w:val="EndnoteReference"/>
          <w:rFonts w:ascii="Sakkal Majalla" w:hAnsi="Sakkal Majalla" w:cs="Sakkal Majalla"/>
          <w:b w:val="0"/>
          <w:bCs w:val="0"/>
          <w:sz w:val="28"/>
          <w:szCs w:val="28"/>
          <w:rtl/>
        </w:rPr>
        <w:endnoteReference w:id="47"/>
      </w:r>
      <w:r>
        <w:rPr>
          <w:rFonts w:ascii="Sakkal Majalla" w:hAnsi="Sakkal Majalla" w:cs="Sakkal Majalla"/>
          <w:b w:val="0"/>
          <w:bCs w:val="0"/>
          <w:sz w:val="28"/>
          <w:szCs w:val="28"/>
          <w:rtl/>
        </w:rPr>
        <w:t xml:space="preserve"> </w:t>
      </w:r>
      <w:r w:rsidRPr="00432C42">
        <w:rPr>
          <w:rFonts w:ascii="Sakkal Majalla" w:hAnsi="Sakkal Majalla" w:cs="Sakkal Majalla"/>
          <w:b w:val="0"/>
          <w:bCs w:val="0"/>
          <w:sz w:val="28"/>
          <w:szCs w:val="28"/>
          <w:rtl/>
        </w:rPr>
        <w:t xml:space="preserve">. </w:t>
      </w:r>
      <w:r w:rsidR="00866494">
        <w:rPr>
          <w:rFonts w:ascii="Sakkal Majalla" w:hAnsi="Sakkal Majalla" w:cs="Sakkal Majalla" w:hint="cs"/>
          <w:b w:val="0"/>
          <w:bCs w:val="0"/>
          <w:sz w:val="28"/>
          <w:szCs w:val="28"/>
          <w:rtl/>
        </w:rPr>
        <w:t xml:space="preserve"> </w:t>
      </w:r>
    </w:p>
    <w:p w14:paraId="6A39B681" w14:textId="15C09A56" w:rsidR="00866494" w:rsidRPr="00751103" w:rsidRDefault="00866494" w:rsidP="00866494">
      <w:pPr>
        <w:widowControl w:val="0"/>
        <w:autoSpaceDE w:val="0"/>
        <w:autoSpaceDN w:val="0"/>
        <w:bidi/>
        <w:adjustRightInd w:val="0"/>
        <w:contextualSpacing/>
        <w:jc w:val="lowKashida"/>
        <w:rPr>
          <w:rFonts w:ascii="Sakkal Majalla" w:hAnsi="Sakkal Majalla" w:cs="Sakkal Majalla"/>
          <w:i/>
          <w:iCs/>
          <w:sz w:val="28"/>
          <w:szCs w:val="28"/>
          <w:rtl/>
        </w:rPr>
      </w:pPr>
      <w:r w:rsidRPr="00751103">
        <w:rPr>
          <w:rFonts w:ascii="Sakkal Majalla" w:hAnsi="Sakkal Majalla" w:cs="Sakkal Majalla" w:hint="cs"/>
          <w:i/>
          <w:iCs/>
          <w:sz w:val="28"/>
          <w:szCs w:val="28"/>
          <w:rtl/>
        </w:rPr>
        <w:lastRenderedPageBreak/>
        <w:t xml:space="preserve">وستقتفي دراستنا الحالية أثر ما قام به شرر </w:t>
      </w:r>
      <w:r w:rsidR="00751103">
        <w:rPr>
          <w:rFonts w:ascii="Sakkal Majalla" w:hAnsi="Sakkal Majalla" w:cs="Sakkal Majalla" w:hint="cs"/>
          <w:i/>
          <w:iCs/>
          <w:sz w:val="28"/>
          <w:szCs w:val="28"/>
          <w:rtl/>
        </w:rPr>
        <w:t xml:space="preserve">-وبخاصة في المنهجية- </w:t>
      </w:r>
      <w:r w:rsidRPr="00751103">
        <w:rPr>
          <w:rFonts w:ascii="Sakkal Majalla" w:hAnsi="Sakkal Majalla" w:cs="Sakkal Majalla" w:hint="cs"/>
          <w:i/>
          <w:iCs/>
          <w:sz w:val="28"/>
          <w:szCs w:val="28"/>
          <w:rtl/>
        </w:rPr>
        <w:t>مع تعديلات تتناسب مع طبيعة ووضعية المكتبات العامة في المملكة العربية السعودية والبيئة التي تخدمها</w:t>
      </w:r>
      <w:r w:rsidR="00751103" w:rsidRPr="00751103">
        <w:rPr>
          <w:rFonts w:ascii="Sakkal Majalla" w:hAnsi="Sakkal Majalla" w:cs="Sakkal Majalla" w:hint="cs"/>
          <w:i/>
          <w:iCs/>
          <w:sz w:val="28"/>
          <w:szCs w:val="28"/>
          <w:rtl/>
        </w:rPr>
        <w:t>.</w:t>
      </w:r>
    </w:p>
    <w:p w14:paraId="6285968F"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sz w:val="28"/>
          <w:szCs w:val="28"/>
          <w:rtl/>
        </w:rPr>
      </w:pPr>
      <w:r w:rsidRPr="00BE3AAC">
        <w:rPr>
          <w:rFonts w:ascii="Sakkal Majalla" w:hAnsi="Sakkal Majalla" w:cs="Sakkal Majalla"/>
          <w:sz w:val="32"/>
          <w:szCs w:val="32"/>
          <w:rtl/>
        </w:rPr>
        <w:t>وضعية المكتبات العامة في أمريكا:</w:t>
      </w:r>
      <w:r w:rsidRPr="00BE3AAC">
        <w:rPr>
          <w:rFonts w:ascii="Sakkal Majalla" w:hAnsi="Sakkal Majalla" w:cs="Sakkal Majalla" w:hint="cs"/>
          <w:sz w:val="32"/>
          <w:szCs w:val="32"/>
          <w:rtl/>
        </w:rPr>
        <w:t xml:space="preserve"> </w:t>
      </w:r>
      <w:r w:rsidRPr="003B3735">
        <w:rPr>
          <w:rFonts w:ascii="Sakkal Majalla" w:hAnsi="Sakkal Majalla" w:cs="Sakkal Majalla"/>
          <w:b w:val="0"/>
          <w:bCs w:val="0"/>
          <w:sz w:val="28"/>
          <w:szCs w:val="28"/>
          <w:rtl/>
        </w:rPr>
        <w:t>لقد جاء في تقرير قدم للرئيس الأمريكي ولنائبه عا</w:t>
      </w:r>
      <w:r>
        <w:rPr>
          <w:rFonts w:ascii="Sakkal Majalla" w:hAnsi="Sakkal Majalla" w:cs="Sakkal Majalla" w:hint="cs"/>
          <w:b w:val="0"/>
          <w:bCs w:val="0"/>
          <w:sz w:val="28"/>
          <w:szCs w:val="28"/>
          <w:rtl/>
        </w:rPr>
        <w:t>م</w:t>
      </w:r>
      <w:r w:rsidRPr="003B3735">
        <w:rPr>
          <w:rFonts w:ascii="Sakkal Majalla" w:hAnsi="Sakkal Majalla" w:cs="Sakkal Majalla"/>
          <w:b w:val="0"/>
          <w:bCs w:val="0"/>
          <w:sz w:val="28"/>
          <w:szCs w:val="28"/>
          <w:rtl/>
        </w:rPr>
        <w:t xml:space="preserve"> 1997 أن 60% من المكتبات العامة تهيئ الدخول للانترنت بزيادة قدرها 26% عن عام 1996 وهو ما يعني </w:t>
      </w:r>
      <w:r>
        <w:rPr>
          <w:rFonts w:ascii="Sakkal Majalla" w:hAnsi="Sakkal Majalla" w:cs="Sakkal Majalla"/>
          <w:b w:val="0"/>
          <w:bCs w:val="0"/>
          <w:sz w:val="28"/>
          <w:szCs w:val="28"/>
          <w:rtl/>
        </w:rPr>
        <w:t>أن هناك عملا جادا في هذا المجال</w:t>
      </w:r>
      <w:r w:rsidRPr="003B3735">
        <w:rPr>
          <w:rFonts w:ascii="Sakkal Majalla" w:hAnsi="Sakkal Majalla" w:cs="Sakkal Majalla"/>
          <w:b w:val="0"/>
          <w:bCs w:val="0"/>
          <w:sz w:val="28"/>
          <w:szCs w:val="28"/>
          <w:rtl/>
        </w:rPr>
        <w:t>، ناهيك عن مسألة تبني الرئيس شخصيا ونائبه مت</w:t>
      </w:r>
      <w:r>
        <w:rPr>
          <w:rFonts w:ascii="Sakkal Majalla" w:hAnsi="Sakkal Majalla" w:cs="Sakkal Majalla" w:hint="cs"/>
          <w:b w:val="0"/>
          <w:bCs w:val="0"/>
          <w:sz w:val="28"/>
          <w:szCs w:val="28"/>
          <w:rtl/>
        </w:rPr>
        <w:t>ا</w:t>
      </w:r>
      <w:r w:rsidRPr="003B3735">
        <w:rPr>
          <w:rFonts w:ascii="Sakkal Majalla" w:hAnsi="Sakkal Majalla" w:cs="Sakkal Majalla"/>
          <w:b w:val="0"/>
          <w:bCs w:val="0"/>
          <w:sz w:val="28"/>
          <w:szCs w:val="28"/>
          <w:rtl/>
        </w:rPr>
        <w:t>بعة التطورات في هذا المجال</w:t>
      </w:r>
      <w:r w:rsidRPr="003B3735">
        <w:rPr>
          <w:rStyle w:val="EndnoteReference"/>
          <w:rFonts w:ascii="Sakkal Majalla" w:hAnsi="Sakkal Majalla" w:cs="Sakkal Majalla"/>
          <w:b w:val="0"/>
          <w:bCs w:val="0"/>
          <w:sz w:val="28"/>
          <w:szCs w:val="28"/>
          <w:rtl/>
        </w:rPr>
        <w:endnoteReference w:id="48"/>
      </w:r>
      <w:r w:rsidRPr="003B3735">
        <w:rPr>
          <w:rFonts w:ascii="Sakkal Majalla" w:hAnsi="Sakkal Majalla" w:cs="Sakkal Majalla"/>
          <w:b w:val="0"/>
          <w:bCs w:val="0"/>
          <w:sz w:val="28"/>
          <w:szCs w:val="28"/>
          <w:rtl/>
        </w:rPr>
        <w:t>.  وفي دراسة علمية أجريت لمصلحة جمعية المكتبات الأمريكية في شهر مايو من عام 2002، بهدف قياس استخدام المكتبات العامة وحجم التقدير الذي تحظى به من قبل عامة الناس، أُجريت بالهاتف على ألف شخص ممن تفوق أعمارهم 18 عاماً، وبهامش خطأ في حدود 3%، تبين الآتي</w:t>
      </w:r>
      <w:r w:rsidRPr="003B3735">
        <w:rPr>
          <w:rStyle w:val="EndnoteReference"/>
          <w:rFonts w:ascii="Sakkal Majalla" w:hAnsi="Sakkal Majalla" w:cs="Sakkal Majalla"/>
          <w:b w:val="0"/>
          <w:bCs w:val="0"/>
          <w:sz w:val="28"/>
          <w:szCs w:val="28"/>
          <w:rtl/>
        </w:rPr>
        <w:endnoteReference w:id="49"/>
      </w:r>
      <w:r w:rsidRPr="003B3735">
        <w:rPr>
          <w:rFonts w:ascii="Sakkal Majalla" w:hAnsi="Sakkal Majalla" w:cs="Sakkal Majalla"/>
          <w:b w:val="0"/>
          <w:bCs w:val="0"/>
          <w:sz w:val="28"/>
          <w:szCs w:val="28"/>
          <w:rtl/>
        </w:rPr>
        <w:t>:</w:t>
      </w:r>
    </w:p>
    <w:p w14:paraId="39EDC903" w14:textId="77777777" w:rsidR="002831E0" w:rsidRPr="00432C42" w:rsidRDefault="002831E0" w:rsidP="0019775F">
      <w:pPr>
        <w:pStyle w:val="BodyText"/>
        <w:numPr>
          <w:ilvl w:val="0"/>
          <w:numId w:val="2"/>
        </w:numPr>
        <w:bidi/>
        <w:contextualSpacing/>
        <w:jc w:val="lowKashida"/>
        <w:rPr>
          <w:rFonts w:ascii="Sakkal Majalla" w:hAnsi="Sakkal Majalla" w:cs="Sakkal Majalla"/>
          <w:sz w:val="28"/>
          <w:szCs w:val="28"/>
          <w:rtl/>
        </w:rPr>
      </w:pPr>
      <w:r>
        <w:rPr>
          <w:rFonts w:ascii="Sakkal Majalla" w:hAnsi="Sakkal Majalla" w:cs="Sakkal Majalla" w:hint="cs"/>
          <w:sz w:val="28"/>
          <w:szCs w:val="28"/>
          <w:rtl/>
        </w:rPr>
        <w:t>أ</w:t>
      </w:r>
      <w:r w:rsidRPr="00432C42">
        <w:rPr>
          <w:rFonts w:ascii="Sakkal Majalla" w:hAnsi="Sakkal Majalla" w:cs="Sakkal Majalla"/>
          <w:sz w:val="28"/>
          <w:szCs w:val="28"/>
          <w:rtl/>
        </w:rPr>
        <w:t>ن 46% منهم تستخدم المكتبة لأغراض تعليمية يتلو ذلك (46%) منهم يستخدمونها لأغراض ترفيهية؛</w:t>
      </w:r>
    </w:p>
    <w:p w14:paraId="7245427E" w14:textId="77777777" w:rsidR="002831E0" w:rsidRPr="00432C42" w:rsidRDefault="002831E0" w:rsidP="0019775F">
      <w:pPr>
        <w:pStyle w:val="BodyText"/>
        <w:numPr>
          <w:ilvl w:val="0"/>
          <w:numId w:val="2"/>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وأظهرت الدراسة أن 62% من الذين شملتهم الدراسة يملكون بطاقات عضوية للمكتبة؛</w:t>
      </w:r>
    </w:p>
    <w:p w14:paraId="6614C3C6" w14:textId="77777777" w:rsidR="002831E0" w:rsidRPr="00432C42" w:rsidRDefault="002831E0" w:rsidP="0019775F">
      <w:pPr>
        <w:pStyle w:val="BodyText"/>
        <w:numPr>
          <w:ilvl w:val="0"/>
          <w:numId w:val="2"/>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 xml:space="preserve">وأسفرت الدراسة عن أن 66% استخدموا المكتبة على الأقل خلال العام المنصرم إما بشكل شخصي أو بالهاتف أو بالحاسوب؛ </w:t>
      </w:r>
    </w:p>
    <w:p w14:paraId="45A76144" w14:textId="77777777" w:rsidR="002831E0" w:rsidRPr="00432C42" w:rsidRDefault="002831E0" w:rsidP="0019775F">
      <w:pPr>
        <w:pStyle w:val="BodyText"/>
        <w:numPr>
          <w:ilvl w:val="0"/>
          <w:numId w:val="2"/>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وقال 67% من الذين استخدموا المكتبة حضورياً أنهم استعاروا كتبا، فيما استشار 47% منهم مكتبياً، واستخدم 47% منهم أدوات مرجعية، وقرأ 33% منهم جرائد ومجلات، واستعار 25% منهم أقراص مليزرة (</w:t>
      </w:r>
      <w:r w:rsidRPr="00432C42">
        <w:rPr>
          <w:rFonts w:ascii="Sakkal Majalla" w:hAnsi="Sakkal Majalla" w:cs="Sakkal Majalla"/>
          <w:sz w:val="28"/>
          <w:szCs w:val="28"/>
        </w:rPr>
        <w:t>CDs</w:t>
      </w:r>
      <w:r w:rsidRPr="00432C42">
        <w:rPr>
          <w:rFonts w:ascii="Sakkal Majalla" w:hAnsi="Sakkal Majalla" w:cs="Sakkal Majalla"/>
          <w:sz w:val="28"/>
          <w:szCs w:val="28"/>
          <w:rtl/>
        </w:rPr>
        <w:t xml:space="preserve">) أو أفلام فيديو، فيما استمع 14% منهم إلى شريطاً صوتياً أو شاهدوا فيلماً أو حضروا برنامجا خاصاً؛ </w:t>
      </w:r>
    </w:p>
    <w:p w14:paraId="414B3B7B" w14:textId="77777777" w:rsidR="002831E0" w:rsidRPr="00432C42" w:rsidRDefault="002831E0" w:rsidP="0019775F">
      <w:pPr>
        <w:pStyle w:val="BodyText"/>
        <w:numPr>
          <w:ilvl w:val="0"/>
          <w:numId w:val="2"/>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بينت الدراسة أن 31% من الذين أجابوا على الأسئلة (الذين شاركوا) لديهم أطفال، وأن 69% من هؤلاء قد أحضروا أطفالهم للمكتبة.</w:t>
      </w:r>
    </w:p>
    <w:p w14:paraId="7E35A5FC" w14:textId="77777777"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يذكر أن هناك 8981 مكتبة عامة في الولايات المتحدة تستخدم ما مجموعة 15994 مبنىً (بما فيها الفروع)</w:t>
      </w:r>
      <w:r w:rsidRPr="00432C42">
        <w:rPr>
          <w:rStyle w:val="EndnoteReference"/>
          <w:rFonts w:ascii="Sakkal Majalla" w:hAnsi="Sakkal Majalla" w:cs="Sakkal Majalla"/>
          <w:b w:val="0"/>
          <w:bCs w:val="0"/>
          <w:sz w:val="28"/>
          <w:szCs w:val="28"/>
          <w:rtl/>
        </w:rPr>
        <w:endnoteReference w:id="50"/>
      </w:r>
      <w:r w:rsidRPr="00432C42">
        <w:rPr>
          <w:rFonts w:ascii="Sakkal Majalla" w:hAnsi="Sakkal Majalla" w:cs="Sakkal Majalla"/>
          <w:b w:val="0"/>
          <w:bCs w:val="0"/>
          <w:sz w:val="28"/>
          <w:szCs w:val="28"/>
          <w:rtl/>
        </w:rPr>
        <w:t>؛</w:t>
      </w:r>
    </w:p>
    <w:p w14:paraId="6B2DBF9D" w14:textId="77777777"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زار الأمريكيون المكتبات العامة بم</w:t>
      </w:r>
      <w:r>
        <w:rPr>
          <w:rFonts w:ascii="Sakkal Majalla" w:hAnsi="Sakkal Majalla" w:cs="Sakkal Majalla" w:hint="cs"/>
          <w:b w:val="0"/>
          <w:bCs w:val="0"/>
          <w:sz w:val="28"/>
          <w:szCs w:val="28"/>
          <w:rtl/>
        </w:rPr>
        <w:t>ع</w:t>
      </w:r>
      <w:r w:rsidRPr="00432C42">
        <w:rPr>
          <w:rFonts w:ascii="Sakkal Majalla" w:hAnsi="Sakkal Majalla" w:cs="Sakkal Majalla"/>
          <w:b w:val="0"/>
          <w:bCs w:val="0"/>
          <w:sz w:val="28"/>
          <w:szCs w:val="28"/>
          <w:rtl/>
        </w:rPr>
        <w:t xml:space="preserve">دل 7 مرات </w:t>
      </w:r>
      <w:r>
        <w:rPr>
          <w:rFonts w:ascii="Sakkal Majalla" w:hAnsi="Sakkal Majalla" w:cs="Sakkal Majalla" w:hint="cs"/>
          <w:b w:val="0"/>
          <w:bCs w:val="0"/>
          <w:sz w:val="28"/>
          <w:szCs w:val="28"/>
          <w:rtl/>
        </w:rPr>
        <w:t xml:space="preserve">في </w:t>
      </w:r>
      <w:r w:rsidRPr="00432C42">
        <w:rPr>
          <w:rFonts w:ascii="Sakkal Majalla" w:hAnsi="Sakkal Majalla" w:cs="Sakkal Majalla"/>
          <w:b w:val="0"/>
          <w:bCs w:val="0"/>
          <w:sz w:val="28"/>
          <w:szCs w:val="28"/>
          <w:rtl/>
        </w:rPr>
        <w:t>عام 1998م، كما زار 64% منهم المكتبة العامة مرة واحدة خلال العام (1997م) وهي نسبة تفوق ما سجل عام 1978م وهي 51%</w:t>
      </w:r>
      <w:r w:rsidRPr="00432C42">
        <w:rPr>
          <w:rStyle w:val="EndnoteReference"/>
          <w:rFonts w:ascii="Sakkal Majalla" w:hAnsi="Sakkal Majalla" w:cs="Sakkal Majalla"/>
          <w:b w:val="0"/>
          <w:bCs w:val="0"/>
          <w:sz w:val="28"/>
          <w:szCs w:val="28"/>
          <w:rtl/>
        </w:rPr>
        <w:endnoteReference w:id="51"/>
      </w:r>
      <w:r w:rsidRPr="00432C42">
        <w:rPr>
          <w:rFonts w:ascii="Sakkal Majalla" w:hAnsi="Sakkal Majalla" w:cs="Sakkal Majalla"/>
          <w:b w:val="0"/>
          <w:bCs w:val="0"/>
          <w:sz w:val="28"/>
          <w:szCs w:val="28"/>
          <w:rtl/>
        </w:rPr>
        <w:t>؛</w:t>
      </w:r>
    </w:p>
    <w:p w14:paraId="551CC8AB" w14:textId="46D9DEAB"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واحد من كل عشرة أمريكيين يزور المكتبة أكثر من 25 مرة سنويا</w:t>
      </w:r>
      <w:r w:rsidRPr="00432C42">
        <w:rPr>
          <w:rStyle w:val="EndnoteReference"/>
          <w:rFonts w:ascii="Sakkal Majalla" w:hAnsi="Sakkal Majalla" w:cs="Sakkal Majalla"/>
          <w:b w:val="0"/>
          <w:bCs w:val="0"/>
          <w:sz w:val="28"/>
          <w:szCs w:val="28"/>
          <w:rtl/>
        </w:rPr>
        <w:endnoteReference w:id="52"/>
      </w:r>
      <w:r w:rsidRPr="00432C42">
        <w:rPr>
          <w:rFonts w:ascii="Sakkal Majalla" w:hAnsi="Sakkal Majalla" w:cs="Sakkal Majalla"/>
          <w:b w:val="0"/>
          <w:bCs w:val="0"/>
          <w:sz w:val="28"/>
          <w:szCs w:val="28"/>
          <w:rtl/>
        </w:rPr>
        <w:t>؛</w:t>
      </w:r>
    </w:p>
    <w:p w14:paraId="4C4B31D8" w14:textId="68D1D160"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 xml:space="preserve">قال 91% من الذين أجابوا عن </w:t>
      </w:r>
      <w:r w:rsidR="00B61BEC">
        <w:rPr>
          <w:rFonts w:ascii="Sakkal Majalla" w:hAnsi="Sakkal Majalla" w:cs="Sakkal Majalla"/>
          <w:b w:val="0"/>
          <w:bCs w:val="0"/>
          <w:sz w:val="28"/>
          <w:szCs w:val="28"/>
          <w:rtl/>
        </w:rPr>
        <w:t>الاستبانة</w:t>
      </w:r>
      <w:r w:rsidRPr="00432C42">
        <w:rPr>
          <w:rFonts w:ascii="Sakkal Majalla" w:hAnsi="Sakkal Majalla" w:cs="Sakkal Majalla"/>
          <w:b w:val="0"/>
          <w:bCs w:val="0"/>
          <w:sz w:val="28"/>
          <w:szCs w:val="28"/>
          <w:rtl/>
        </w:rPr>
        <w:t xml:space="preserve"> بأنهم يؤمنون أن المكتبات ستبقى في المستقبل، برغم كل المعلومات التي تنشر على </w:t>
      </w:r>
      <w:r w:rsidR="00415263">
        <w:rPr>
          <w:rFonts w:ascii="Sakkal Majalla" w:hAnsi="Sakkal Majalla" w:cs="Sakkal Majalla"/>
          <w:b w:val="0"/>
          <w:bCs w:val="0"/>
          <w:sz w:val="28"/>
          <w:szCs w:val="28"/>
          <w:rtl/>
        </w:rPr>
        <w:t>الإنترنت</w:t>
      </w:r>
      <w:r w:rsidRPr="00432C42">
        <w:rPr>
          <w:rFonts w:ascii="Sakkal Majalla" w:hAnsi="Sakkal Majalla" w:cs="Sakkal Majalla"/>
          <w:b w:val="0"/>
          <w:bCs w:val="0"/>
          <w:sz w:val="28"/>
          <w:szCs w:val="28"/>
          <w:rtl/>
        </w:rPr>
        <w:t>؛</w:t>
      </w:r>
    </w:p>
    <w:p w14:paraId="7BC4109E" w14:textId="77777777"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أكدت نسبة مماثلة أن المكتبات تتغير (تتطور)، وأنها أماكن ديناميكية تشتمل على العديد من الأنشطة لكل العائلة؛</w:t>
      </w:r>
    </w:p>
    <w:p w14:paraId="2BBE85D8" w14:textId="77777777"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Pr>
          <w:rFonts w:ascii="Sakkal Majalla" w:hAnsi="Sakkal Majalla" w:cs="Sakkal Majalla"/>
          <w:b w:val="0"/>
          <w:bCs w:val="0"/>
          <w:sz w:val="28"/>
          <w:szCs w:val="28"/>
          <w:rtl/>
        </w:rPr>
        <w:lastRenderedPageBreak/>
        <w:t xml:space="preserve">أظهرت الدراسة أيضا </w:t>
      </w:r>
      <w:r w:rsidRPr="00432C42">
        <w:rPr>
          <w:rFonts w:ascii="Sakkal Majalla" w:hAnsi="Sakkal Majalla" w:cs="Sakkal Majalla"/>
          <w:b w:val="0"/>
          <w:bCs w:val="0"/>
          <w:sz w:val="28"/>
          <w:szCs w:val="28"/>
          <w:rtl/>
        </w:rPr>
        <w:t>أن 90% يعتقدون أن المكتبات أماكن "يجب أن تُستغل" لأغراض التعليم وخدمة الذات، وأنها تقدم / تهيئ الوصول (للمعلو</w:t>
      </w:r>
      <w:r>
        <w:rPr>
          <w:rFonts w:ascii="Sakkal Majalla" w:hAnsi="Sakkal Majalla" w:cs="Sakkal Majalla"/>
          <w:b w:val="0"/>
          <w:bCs w:val="0"/>
          <w:sz w:val="28"/>
          <w:szCs w:val="28"/>
          <w:rtl/>
        </w:rPr>
        <w:t>مات) لجميع أفراد المجتمع مجانا</w:t>
      </w:r>
      <w:r w:rsidRPr="00432C42">
        <w:rPr>
          <w:rFonts w:ascii="Sakkal Majalla" w:hAnsi="Sakkal Majalla" w:cs="Sakkal Majalla"/>
          <w:b w:val="0"/>
          <w:bCs w:val="0"/>
          <w:sz w:val="28"/>
          <w:szCs w:val="28"/>
          <w:rtl/>
        </w:rPr>
        <w:t xml:space="preserve">؛ </w:t>
      </w:r>
    </w:p>
    <w:p w14:paraId="47218077" w14:textId="77777777" w:rsidR="002831E0" w:rsidRPr="00432C42"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88% من المشاركين يرون أن المكتبات "مؤسسات" لا نظير لها كونها تهيئ الوصول إلى كل شيء على الشبكة أو أي معلومة مطبوعة (على المصادر الأخرى)، كما أنها تقدم الخدمات الشخصية والمساعدات للوصول إلى كل تلك المعلومات؛</w:t>
      </w:r>
    </w:p>
    <w:p w14:paraId="6B4A3CA1" w14:textId="77777777" w:rsidR="002831E0" w:rsidRDefault="002831E0" w:rsidP="0019775F">
      <w:pPr>
        <w:numPr>
          <w:ilvl w:val="0"/>
          <w:numId w:val="2"/>
        </w:numPr>
        <w:bidi/>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يؤمن 83% من العينة أن المكتبات والمكتبيين يقومون بدور أساس في "ديمقراطية المعلومة" وأن (المجتمع) في حاجة إليهم أكثر من أي وقت مضى</w:t>
      </w:r>
      <w:r w:rsidRPr="00432C42">
        <w:rPr>
          <w:rStyle w:val="EndnoteReference"/>
          <w:rFonts w:ascii="Sakkal Majalla" w:hAnsi="Sakkal Majalla" w:cs="Sakkal Majalla"/>
          <w:b w:val="0"/>
          <w:bCs w:val="0"/>
          <w:sz w:val="28"/>
          <w:szCs w:val="28"/>
          <w:rtl/>
        </w:rPr>
        <w:endnoteReference w:id="53"/>
      </w:r>
      <w:r w:rsidRPr="00432C42">
        <w:rPr>
          <w:rFonts w:ascii="Sakkal Majalla" w:hAnsi="Sakkal Majalla" w:cs="Sakkal Majalla"/>
          <w:b w:val="0"/>
          <w:bCs w:val="0"/>
          <w:sz w:val="28"/>
          <w:szCs w:val="28"/>
          <w:rtl/>
        </w:rPr>
        <w:t xml:space="preserve">. </w:t>
      </w:r>
    </w:p>
    <w:p w14:paraId="1A04DFCE" w14:textId="3BF7C1E4" w:rsidR="002831E0" w:rsidRPr="00961D0B" w:rsidRDefault="002831E0" w:rsidP="00961D0B">
      <w:pPr>
        <w:bidi/>
        <w:contextualSpacing/>
        <w:jc w:val="lowKashida"/>
        <w:rPr>
          <w:rFonts w:ascii="Sakkal Majalla" w:hAnsi="Sakkal Majalla" w:cs="Sakkal Majalla"/>
          <w:b w:val="0"/>
          <w:bCs w:val="0"/>
          <w:sz w:val="28"/>
          <w:szCs w:val="28"/>
          <w:rtl/>
        </w:rPr>
      </w:pPr>
      <w:r w:rsidRPr="00961D0B">
        <w:rPr>
          <w:rFonts w:ascii="Sakkal Majalla" w:hAnsi="Sakkal Majalla" w:cs="Sakkal Majalla" w:hint="cs"/>
          <w:b w:val="0"/>
          <w:bCs w:val="0"/>
          <w:sz w:val="28"/>
          <w:szCs w:val="28"/>
          <w:rtl/>
        </w:rPr>
        <w:t>و</w:t>
      </w:r>
      <w:r w:rsidRPr="00961D0B">
        <w:rPr>
          <w:rFonts w:ascii="Sakkal Majalla" w:hAnsi="Sakkal Majalla" w:cs="Sakkal Majalla"/>
          <w:b w:val="0"/>
          <w:bCs w:val="0"/>
          <w:sz w:val="28"/>
          <w:szCs w:val="28"/>
          <w:rtl/>
        </w:rPr>
        <w:t>هناك أكثر من مئة وسبعة عشر ألف  مكتبة في الولايات المتحدة بمختلف أنواعها</w:t>
      </w:r>
      <w:r w:rsidRPr="00961D0B">
        <w:rPr>
          <w:rFonts w:ascii="Sakkal Majalla" w:hAnsi="Sakkal Majalla" w:cs="Sakkal Majalla" w:hint="cs"/>
          <w:b w:val="0"/>
          <w:bCs w:val="0"/>
          <w:sz w:val="28"/>
          <w:szCs w:val="28"/>
          <w:rtl/>
        </w:rPr>
        <w:t xml:space="preserve"> -</w:t>
      </w:r>
      <w:r w:rsidRPr="00961D0B">
        <w:rPr>
          <w:rFonts w:ascii="Sakkal Majalla" w:hAnsi="Sakkal Majalla" w:cs="Sakkal Majalla"/>
          <w:b w:val="0"/>
          <w:bCs w:val="0"/>
          <w:sz w:val="28"/>
          <w:szCs w:val="28"/>
          <w:rtl/>
        </w:rPr>
        <w:t>بحسب موقع جمعية المكتبات الأمريكية في صفحةالحقائق</w:t>
      </w:r>
      <w:r w:rsidRPr="00961D0B">
        <w:rPr>
          <w:rFonts w:ascii="Sakkal Majalla" w:hAnsi="Sakkal Majalla" w:cs="Sakkal Majalla" w:hint="cs"/>
          <w:b w:val="0"/>
          <w:bCs w:val="0"/>
          <w:sz w:val="28"/>
          <w:szCs w:val="28"/>
          <w:rtl/>
        </w:rPr>
        <w:t>-</w:t>
      </w:r>
      <w:r w:rsidRPr="00961D0B">
        <w:rPr>
          <w:rFonts w:ascii="Sakkal Majalla" w:hAnsi="Sakkal Majalla" w:cs="Sakkal Majalla"/>
          <w:b w:val="0"/>
          <w:bCs w:val="0"/>
          <w:sz w:val="28"/>
          <w:szCs w:val="28"/>
          <w:rtl/>
        </w:rPr>
        <w:t>، حيث تبلغ وحدات المكتبات العامة 9201 وحدة (</w:t>
      </w:r>
      <w:r w:rsidRPr="00961D0B">
        <w:rPr>
          <w:rFonts w:ascii="Sakkal Majalla" w:hAnsi="Sakkal Majalla" w:cs="Sakkal Majalla"/>
          <w:b w:val="0"/>
          <w:bCs w:val="0"/>
          <w:sz w:val="28"/>
          <w:szCs w:val="28"/>
        </w:rPr>
        <w:t>administrative units</w:t>
      </w:r>
      <w:r w:rsidRPr="00961D0B">
        <w:rPr>
          <w:rFonts w:ascii="Sakkal Majalla" w:hAnsi="Sakkal Majalla" w:cs="Sakkal Majalla"/>
          <w:b w:val="0"/>
          <w:bCs w:val="0"/>
          <w:sz w:val="28"/>
          <w:szCs w:val="28"/>
          <w:rtl/>
        </w:rPr>
        <w:t xml:space="preserve">)، والمكتبات المركزية 9047 مكتبة، و 7502 فرعا فيما تبلغ مبانيها 16549 مبنى؛ وذلك في مقابل نحو </w:t>
      </w:r>
      <w:commentRangeStart w:id="6"/>
      <w:r w:rsidRPr="00961D0B">
        <w:rPr>
          <w:rFonts w:ascii="Sakkal Majalla" w:hAnsi="Sakkal Majalla" w:cs="Sakkal Majalla"/>
          <w:b w:val="0"/>
          <w:bCs w:val="0"/>
          <w:sz w:val="28"/>
          <w:szCs w:val="28"/>
        </w:rPr>
        <w:t>3,527</w:t>
      </w:r>
      <w:r w:rsidRPr="00961D0B">
        <w:rPr>
          <w:rFonts w:ascii="Sakkal Majalla" w:hAnsi="Sakkal Majalla" w:cs="Sakkal Majalla"/>
          <w:b w:val="0"/>
          <w:bCs w:val="0"/>
          <w:sz w:val="28"/>
          <w:szCs w:val="28"/>
          <w:rtl/>
        </w:rPr>
        <w:t xml:space="preserve"> مكتبة أكاديمية و</w:t>
      </w:r>
      <w:r w:rsidRPr="00961D0B">
        <w:rPr>
          <w:rFonts w:ascii="Sakkal Majalla" w:hAnsi="Sakkal Majalla" w:cs="Sakkal Majalla"/>
          <w:b w:val="0"/>
          <w:bCs w:val="0"/>
          <w:sz w:val="28"/>
          <w:szCs w:val="28"/>
        </w:rPr>
        <w:t>93,861</w:t>
      </w:r>
      <w:r w:rsidRPr="00961D0B">
        <w:rPr>
          <w:rFonts w:ascii="Sakkal Majalla" w:hAnsi="Sakkal Majalla" w:cs="Sakkal Majalla"/>
          <w:b w:val="0"/>
          <w:bCs w:val="0"/>
          <w:sz w:val="28"/>
          <w:szCs w:val="28"/>
          <w:rtl/>
        </w:rPr>
        <w:t xml:space="preserve"> مكتبة مدرسية و</w:t>
      </w:r>
      <w:r w:rsidRPr="00961D0B">
        <w:rPr>
          <w:rFonts w:ascii="Sakkal Majalla" w:hAnsi="Sakkal Majalla" w:cs="Sakkal Majalla"/>
          <w:b w:val="0"/>
          <w:bCs w:val="0"/>
          <w:sz w:val="28"/>
          <w:szCs w:val="28"/>
        </w:rPr>
        <w:t>9,247</w:t>
      </w:r>
      <w:r w:rsidRPr="00961D0B">
        <w:rPr>
          <w:rFonts w:ascii="Sakkal Majalla" w:hAnsi="Sakkal Majalla" w:cs="Sakkal Majalla"/>
          <w:b w:val="0"/>
          <w:bCs w:val="0"/>
          <w:sz w:val="28"/>
          <w:szCs w:val="28"/>
          <w:rtl/>
        </w:rPr>
        <w:t xml:space="preserve"> مكتبة متخصصة، </w:t>
      </w:r>
      <w:r w:rsidRPr="00961D0B">
        <w:rPr>
          <w:rFonts w:ascii="Sakkal Majalla" w:hAnsi="Sakkal Majalla" w:cs="Sakkal Majalla"/>
          <w:b w:val="0"/>
          <w:bCs w:val="0"/>
          <w:sz w:val="28"/>
          <w:szCs w:val="28"/>
        </w:rPr>
        <w:t>306</w:t>
      </w:r>
      <w:r w:rsidRPr="00961D0B">
        <w:rPr>
          <w:rFonts w:ascii="Sakkal Majalla" w:hAnsi="Sakkal Majalla" w:cs="Sakkal Majalla"/>
          <w:b w:val="0"/>
          <w:bCs w:val="0"/>
          <w:sz w:val="28"/>
          <w:szCs w:val="28"/>
          <w:rtl/>
        </w:rPr>
        <w:t xml:space="preserve"> مكتبة تابعة للقوات المسلحة، و </w:t>
      </w:r>
      <w:r w:rsidRPr="00961D0B">
        <w:rPr>
          <w:rFonts w:ascii="Sakkal Majalla" w:hAnsi="Sakkal Majalla" w:cs="Sakkal Majalla"/>
          <w:b w:val="0"/>
          <w:bCs w:val="0"/>
          <w:sz w:val="28"/>
          <w:szCs w:val="28"/>
        </w:rPr>
        <w:t>1,193</w:t>
      </w:r>
      <w:r w:rsidRPr="00961D0B">
        <w:rPr>
          <w:rFonts w:ascii="Sakkal Majalla" w:hAnsi="Sakkal Majalla" w:cs="Sakkal Majalla"/>
          <w:b w:val="0"/>
          <w:bCs w:val="0"/>
          <w:sz w:val="28"/>
          <w:szCs w:val="28"/>
          <w:rtl/>
        </w:rPr>
        <w:t xml:space="preserve"> مكتبة حكومية، ما يجعل مجموع المكتبات في الولايات المتحدة يصل لنحو (</w:t>
      </w:r>
      <w:r w:rsidRPr="00961D0B">
        <w:rPr>
          <w:rFonts w:ascii="Sakkal Majalla" w:hAnsi="Sakkal Majalla" w:cs="Sakkal Majalla"/>
          <w:b w:val="0"/>
          <w:bCs w:val="0"/>
          <w:sz w:val="28"/>
          <w:szCs w:val="28"/>
        </w:rPr>
        <w:t>117,341</w:t>
      </w:r>
      <w:r w:rsidRPr="00961D0B">
        <w:rPr>
          <w:rFonts w:ascii="Sakkal Majalla" w:hAnsi="Sakkal Majalla" w:cs="Sakkal Majalla"/>
          <w:b w:val="0"/>
          <w:bCs w:val="0"/>
          <w:sz w:val="28"/>
          <w:szCs w:val="28"/>
          <w:rtl/>
        </w:rPr>
        <w:t>)</w:t>
      </w:r>
      <w:r w:rsidRPr="00961D0B">
        <w:rPr>
          <w:rFonts w:ascii="Sakkal Majalla" w:hAnsi="Sakkal Majalla" w:cs="Sakkal Majalla"/>
          <w:b w:val="0"/>
          <w:bCs w:val="0"/>
          <w:sz w:val="28"/>
          <w:szCs w:val="28"/>
        </w:rPr>
        <w:t xml:space="preserve"> </w:t>
      </w:r>
      <w:commentRangeEnd w:id="6"/>
      <w:r w:rsidR="00711894">
        <w:rPr>
          <w:rStyle w:val="CommentReference"/>
          <w:rtl/>
        </w:rPr>
        <w:commentReference w:id="6"/>
      </w:r>
      <w:r w:rsidRPr="00961D0B">
        <w:rPr>
          <w:rFonts w:ascii="Sakkal Majalla" w:hAnsi="Sakkal Majalla" w:cs="Sakkal Majalla" w:hint="cs"/>
          <w:b w:val="0"/>
          <w:bCs w:val="0"/>
          <w:sz w:val="28"/>
          <w:szCs w:val="28"/>
          <w:rtl/>
        </w:rPr>
        <w:t>مكتبة</w:t>
      </w:r>
      <w:r w:rsidRPr="00961D0B">
        <w:rPr>
          <w:rStyle w:val="EndnoteReference"/>
          <w:rFonts w:ascii="Sakkal Majalla" w:hAnsi="Sakkal Majalla" w:cs="Sakkal Majalla"/>
          <w:b w:val="0"/>
          <w:bCs w:val="0"/>
          <w:sz w:val="28"/>
          <w:szCs w:val="28"/>
          <w:rtl/>
        </w:rPr>
        <w:endnoteReference w:id="54"/>
      </w:r>
      <w:r w:rsidRPr="00961D0B">
        <w:rPr>
          <w:rFonts w:ascii="Sakkal Majalla" w:hAnsi="Sakkal Majalla" w:cs="Sakkal Majalla"/>
          <w:b w:val="0"/>
          <w:bCs w:val="0"/>
          <w:sz w:val="28"/>
          <w:szCs w:val="28"/>
          <w:rtl/>
        </w:rPr>
        <w:t>.</w:t>
      </w:r>
      <w:r w:rsidRPr="00961D0B">
        <w:rPr>
          <w:rFonts w:ascii="Sakkal Majalla" w:hAnsi="Sakkal Majalla" w:cs="Sakkal Majalla" w:hint="cs"/>
          <w:b w:val="0"/>
          <w:bCs w:val="0"/>
          <w:sz w:val="28"/>
          <w:szCs w:val="28"/>
          <w:rtl/>
        </w:rPr>
        <w:t xml:space="preserve"> </w:t>
      </w:r>
      <w:r w:rsidRPr="0012263E">
        <w:rPr>
          <w:rFonts w:ascii="Sakkal Majalla" w:hAnsi="Sakkal Majalla" w:cs="Sakkal Majalla" w:hint="cs"/>
          <w:b w:val="0"/>
          <w:bCs w:val="0"/>
          <w:sz w:val="28"/>
          <w:szCs w:val="28"/>
          <w:rtl/>
        </w:rPr>
        <w:t>وإجمال</w:t>
      </w:r>
      <w:r w:rsidR="0012263E" w:rsidRPr="0012263E">
        <w:rPr>
          <w:rFonts w:ascii="Sakkal Majalla" w:hAnsi="Sakkal Majalla" w:cs="Sakkal Majalla" w:hint="cs"/>
          <w:b w:val="0"/>
          <w:bCs w:val="0"/>
          <w:sz w:val="28"/>
          <w:szCs w:val="28"/>
          <w:rtl/>
        </w:rPr>
        <w:t xml:space="preserve">ا </w:t>
      </w:r>
      <w:r w:rsidRPr="00961D0B">
        <w:rPr>
          <w:rFonts w:ascii="Sakkal Majalla" w:hAnsi="Sakkal Majalla" w:cs="Sakkal Majalla" w:hint="cs"/>
          <w:b w:val="0"/>
          <w:bCs w:val="0"/>
          <w:sz w:val="28"/>
          <w:szCs w:val="28"/>
          <w:rtl/>
        </w:rPr>
        <w:t xml:space="preserve">فإن </w:t>
      </w:r>
      <w:r w:rsidRPr="00961D0B">
        <w:rPr>
          <w:rFonts w:ascii="Sakkal Majalla" w:hAnsi="Sakkal Majalla" w:cs="Sakkal Majalla"/>
          <w:b w:val="0"/>
          <w:bCs w:val="0"/>
          <w:sz w:val="28"/>
          <w:szCs w:val="28"/>
          <w:rtl/>
        </w:rPr>
        <w:t xml:space="preserve">عدد المكتبات العامة في الولايات المتحدة </w:t>
      </w:r>
      <w:r w:rsidRPr="00961D0B">
        <w:rPr>
          <w:rFonts w:ascii="Sakkal Majalla" w:hAnsi="Sakkal Majalla" w:cs="Sakkal Majalla" w:hint="cs"/>
          <w:b w:val="0"/>
          <w:bCs w:val="0"/>
          <w:sz w:val="28"/>
          <w:szCs w:val="28"/>
          <w:rtl/>
        </w:rPr>
        <w:t xml:space="preserve">يصل </w:t>
      </w:r>
      <w:r w:rsidRPr="00961D0B">
        <w:rPr>
          <w:rFonts w:ascii="Sakkal Majalla" w:hAnsi="Sakkal Majalla" w:cs="Sakkal Majalla"/>
          <w:b w:val="0"/>
          <w:bCs w:val="0"/>
          <w:sz w:val="28"/>
          <w:szCs w:val="28"/>
          <w:rtl/>
        </w:rPr>
        <w:t>إلى نحو مئة ألف مكتبة وذلك إذا أضفت لها مكتبات المدارس العامة، أما إذا ما اقتصرت فقط على المكتبات العامة فإنها تسعة آلاف مكتبة</w:t>
      </w:r>
      <w:r w:rsidRPr="00961D0B">
        <w:rPr>
          <w:rStyle w:val="EndnoteReference"/>
          <w:rFonts w:ascii="Sakkal Majalla" w:hAnsi="Sakkal Majalla" w:cs="Sakkal Majalla"/>
          <w:b w:val="0"/>
          <w:bCs w:val="0"/>
          <w:sz w:val="28"/>
          <w:szCs w:val="28"/>
          <w:rtl/>
        </w:rPr>
        <w:endnoteReference w:id="55"/>
      </w:r>
      <w:r w:rsidRPr="00961D0B">
        <w:rPr>
          <w:rFonts w:ascii="Sakkal Majalla" w:hAnsi="Sakkal Majalla" w:cs="Sakkal Majalla"/>
          <w:b w:val="0"/>
          <w:bCs w:val="0"/>
          <w:sz w:val="28"/>
          <w:szCs w:val="28"/>
          <w:rtl/>
        </w:rPr>
        <w:t>.</w:t>
      </w:r>
    </w:p>
    <w:p w14:paraId="480AAA4B" w14:textId="77777777" w:rsidR="002831E0" w:rsidRPr="005571AE" w:rsidRDefault="002831E0" w:rsidP="0019775F">
      <w:pPr>
        <w:bidi/>
        <w:contextualSpacing/>
        <w:jc w:val="lowKashida"/>
        <w:rPr>
          <w:rFonts w:ascii="Sakkal Majalla" w:hAnsi="Sakkal Majalla" w:cs="Sakkal Majalla"/>
          <w:b w:val="0"/>
          <w:bCs w:val="0"/>
          <w:sz w:val="28"/>
          <w:szCs w:val="28"/>
          <w:rtl/>
        </w:rPr>
      </w:pPr>
    </w:p>
    <w:p w14:paraId="5C33CB86" w14:textId="77777777" w:rsidR="002831E0" w:rsidRPr="00432C42" w:rsidRDefault="002831E0" w:rsidP="0019775F">
      <w:pPr>
        <w:pStyle w:val="BodyText"/>
        <w:bidi/>
        <w:contextualSpacing/>
        <w:jc w:val="lowKashida"/>
        <w:rPr>
          <w:rFonts w:ascii="Sakkal Majalla" w:hAnsi="Sakkal Majalla" w:cs="Sakkal Majalla"/>
          <w:sz w:val="28"/>
          <w:szCs w:val="28"/>
          <w:rtl/>
        </w:rPr>
      </w:pPr>
      <w:r>
        <w:rPr>
          <w:rFonts w:ascii="Sakkal Majalla" w:hAnsi="Sakkal Majalla" w:cs="Sakkal Majalla" w:hint="cs"/>
          <w:sz w:val="28"/>
          <w:szCs w:val="28"/>
          <w:rtl/>
        </w:rPr>
        <w:t xml:space="preserve">ويجدر ذكر </w:t>
      </w:r>
      <w:r w:rsidRPr="00432C42">
        <w:rPr>
          <w:rFonts w:ascii="Sakkal Majalla" w:hAnsi="Sakkal Majalla" w:cs="Sakkal Majalla"/>
          <w:sz w:val="28"/>
          <w:szCs w:val="28"/>
          <w:rtl/>
        </w:rPr>
        <w:t>ما يقوله في هذا السياق كل من ف</w:t>
      </w:r>
      <w:r>
        <w:rPr>
          <w:rFonts w:ascii="Sakkal Majalla" w:hAnsi="Sakkal Majalla" w:cs="Sakkal Majalla" w:hint="cs"/>
          <w:sz w:val="28"/>
          <w:szCs w:val="28"/>
          <w:rtl/>
        </w:rPr>
        <w:t>َ</w:t>
      </w:r>
      <w:r w:rsidRPr="00432C42">
        <w:rPr>
          <w:rFonts w:ascii="Sakkal Majalla" w:hAnsi="Sakkal Majalla" w:cs="Sakkal Majalla"/>
          <w:sz w:val="28"/>
          <w:szCs w:val="28"/>
          <w:rtl/>
        </w:rPr>
        <w:t>ي</w:t>
      </w:r>
      <w:r>
        <w:rPr>
          <w:rFonts w:ascii="Sakkal Majalla" w:hAnsi="Sakkal Majalla" w:cs="Sakkal Majalla" w:hint="cs"/>
          <w:sz w:val="28"/>
          <w:szCs w:val="28"/>
          <w:rtl/>
        </w:rPr>
        <w:t>ْ</w:t>
      </w:r>
      <w:r w:rsidRPr="00432C42">
        <w:rPr>
          <w:rFonts w:ascii="Sakkal Majalla" w:hAnsi="Sakkal Majalla" w:cs="Sakkal Majalla"/>
          <w:sz w:val="28"/>
          <w:szCs w:val="28"/>
          <w:rtl/>
        </w:rPr>
        <w:t xml:space="preserve">لكوف </w:t>
      </w:r>
      <w:r w:rsidRPr="00432C42">
        <w:rPr>
          <w:rFonts w:ascii="Sakkal Majalla" w:hAnsi="Sakkal Majalla" w:cs="Sakkal Majalla"/>
          <w:sz w:val="28"/>
          <w:szCs w:val="28"/>
        </w:rPr>
        <w:t>Fialkoff</w:t>
      </w:r>
      <w:r w:rsidRPr="00432C42">
        <w:rPr>
          <w:rFonts w:ascii="Sakkal Majalla" w:hAnsi="Sakkal Majalla" w:cs="Sakkal Majalla"/>
          <w:sz w:val="28"/>
          <w:szCs w:val="28"/>
          <w:rtl/>
        </w:rPr>
        <w:t xml:space="preserve"> و  ل</w:t>
      </w:r>
      <w:r>
        <w:rPr>
          <w:rFonts w:ascii="Sakkal Majalla" w:hAnsi="Sakkal Majalla" w:cs="Sakkal Majalla" w:hint="cs"/>
          <w:sz w:val="28"/>
          <w:szCs w:val="28"/>
          <w:rtl/>
        </w:rPr>
        <w:t>ِ</w:t>
      </w:r>
      <w:r w:rsidRPr="00432C42">
        <w:rPr>
          <w:rFonts w:ascii="Sakkal Majalla" w:hAnsi="Sakkal Majalla" w:cs="Sakkal Majalla"/>
          <w:sz w:val="28"/>
          <w:szCs w:val="28"/>
          <w:rtl/>
        </w:rPr>
        <w:t>ف</w:t>
      </w:r>
      <w:r>
        <w:rPr>
          <w:rFonts w:ascii="Sakkal Majalla" w:hAnsi="Sakkal Majalla" w:cs="Sakkal Majalla" w:hint="cs"/>
          <w:sz w:val="28"/>
          <w:szCs w:val="28"/>
          <w:rtl/>
        </w:rPr>
        <w:t>َ</w:t>
      </w:r>
      <w:r w:rsidRPr="00432C42">
        <w:rPr>
          <w:rFonts w:ascii="Sakkal Majalla" w:hAnsi="Sakkal Majalla" w:cs="Sakkal Majalla"/>
          <w:sz w:val="28"/>
          <w:szCs w:val="28"/>
          <w:rtl/>
        </w:rPr>
        <w:t xml:space="preserve">ر </w:t>
      </w:r>
      <w:r w:rsidRPr="00432C42">
        <w:rPr>
          <w:rFonts w:ascii="Sakkal Majalla" w:hAnsi="Sakkal Majalla" w:cs="Sakkal Majalla"/>
          <w:sz w:val="28"/>
          <w:szCs w:val="28"/>
        </w:rPr>
        <w:t>Lifer</w:t>
      </w:r>
      <w:r w:rsidRPr="00432C42">
        <w:rPr>
          <w:rFonts w:ascii="Sakkal Majalla" w:hAnsi="Sakkal Majalla" w:cs="Sakkal Majalla"/>
          <w:sz w:val="28"/>
          <w:szCs w:val="28"/>
          <w:rtl/>
        </w:rPr>
        <w:t xml:space="preserve"> محررا مجلة نت كونكت </w:t>
      </w:r>
      <w:r w:rsidRPr="00432C42">
        <w:rPr>
          <w:rFonts w:ascii="Sakkal Majalla" w:hAnsi="Sakkal Majalla" w:cs="Sakkal Majalla"/>
          <w:sz w:val="28"/>
          <w:szCs w:val="28"/>
        </w:rPr>
        <w:t xml:space="preserve">Netconnect </w:t>
      </w:r>
      <w:r w:rsidRPr="00432C42">
        <w:rPr>
          <w:rFonts w:ascii="Sakkal Majalla" w:hAnsi="Sakkal Majalla" w:cs="Sakkal Majalla"/>
          <w:sz w:val="28"/>
          <w:szCs w:val="28"/>
          <w:rtl/>
        </w:rPr>
        <w:t xml:space="preserve">، في مقدمة عدد خريف 2002م حيث يؤكدا بأنه "لم تعد تحتاج إلى بطاقة مكتبة في ولاية ميتشجن حتى تستعير مواد مكتبية، إذ بإمكانك الآن الوصول لقواعد المعلومات بالمكتبة – عن بعد – من خلال المكتبة الإلكترونية </w:t>
      </w:r>
      <w:r w:rsidRPr="00432C42">
        <w:rPr>
          <w:rFonts w:ascii="Sakkal Majalla" w:hAnsi="Sakkal Majalla" w:cs="Sakkal Majalla"/>
          <w:sz w:val="28"/>
          <w:szCs w:val="28"/>
        </w:rPr>
        <w:t>elibrary</w:t>
      </w:r>
      <w:r w:rsidRPr="00432C42">
        <w:rPr>
          <w:rFonts w:ascii="Sakkal Majalla" w:hAnsi="Sakkal Majalla" w:cs="Sakkal Majalla"/>
          <w:sz w:val="28"/>
          <w:szCs w:val="28"/>
          <w:rtl/>
        </w:rPr>
        <w:t xml:space="preserve">، التي تعرف اختصاراً بـ </w:t>
      </w:r>
      <w:r w:rsidRPr="00432C42">
        <w:rPr>
          <w:rFonts w:ascii="Sakkal Majalla" w:hAnsi="Sakkal Majalla" w:cs="Sakkal Majalla"/>
          <w:sz w:val="28"/>
          <w:szCs w:val="28"/>
        </w:rPr>
        <w:t>Mel</w:t>
      </w:r>
      <w:r w:rsidRPr="00432C42">
        <w:rPr>
          <w:rFonts w:ascii="Sakkal Majalla" w:hAnsi="Sakkal Majalla" w:cs="Sakkal Majalla"/>
          <w:sz w:val="28"/>
          <w:szCs w:val="28"/>
          <w:rtl/>
        </w:rPr>
        <w:t xml:space="preserve"> (</w:t>
      </w:r>
      <w:r w:rsidRPr="00432C42">
        <w:rPr>
          <w:rFonts w:ascii="Sakkal Majalla" w:hAnsi="Sakkal Majalla" w:cs="Sakkal Majalla"/>
          <w:sz w:val="28"/>
          <w:szCs w:val="28"/>
        </w:rPr>
        <w:t>Michigan E. Library</w:t>
      </w:r>
      <w:r w:rsidRPr="00432C42">
        <w:rPr>
          <w:rFonts w:ascii="Sakkal Majalla" w:hAnsi="Sakkal Majalla" w:cs="Sakkal Majalla"/>
          <w:sz w:val="28"/>
          <w:szCs w:val="28"/>
          <w:rtl/>
        </w:rPr>
        <w:t>)، شريطة أن تستخدم رخصة القيادة الخاصة بك.   وفلسفة القائمين على المكتبة في هذا الإجراء أنه متى جعلت الأمر سهلاً</w:t>
      </w:r>
      <w:r w:rsidRPr="00432C42">
        <w:rPr>
          <w:rFonts w:ascii="Sakkal Majalla" w:hAnsi="Sakkal Majalla" w:cs="Sakkal Majalla"/>
          <w:sz w:val="28"/>
          <w:szCs w:val="28"/>
        </w:rPr>
        <w:t xml:space="preserve"> </w:t>
      </w:r>
      <w:r w:rsidRPr="00432C42">
        <w:rPr>
          <w:rFonts w:ascii="Sakkal Majalla" w:hAnsi="Sakkal Majalla" w:cs="Sakkal Majalla"/>
          <w:sz w:val="28"/>
          <w:szCs w:val="28"/>
          <w:rtl/>
        </w:rPr>
        <w:t xml:space="preserve"> لغير الأعضاء في الوصول للمكتبة فسيصبحون أعضاء</w:t>
      </w:r>
      <w:r w:rsidRPr="00432C42">
        <w:rPr>
          <w:rStyle w:val="EndnoteReference"/>
          <w:rFonts w:ascii="Sakkal Majalla" w:hAnsi="Sakkal Majalla" w:cs="Sakkal Majalla"/>
          <w:sz w:val="28"/>
          <w:szCs w:val="28"/>
          <w:rtl/>
        </w:rPr>
        <w:endnoteReference w:id="56"/>
      </w:r>
      <w:r w:rsidRPr="00432C42">
        <w:rPr>
          <w:rFonts w:ascii="Sakkal Majalla" w:hAnsi="Sakkal Majalla" w:cs="Sakkal Majalla"/>
          <w:sz w:val="28"/>
          <w:szCs w:val="28"/>
          <w:rtl/>
        </w:rPr>
        <w:t>.</w:t>
      </w:r>
    </w:p>
    <w:p w14:paraId="4A13AA12" w14:textId="77777777" w:rsidR="002831E0" w:rsidRPr="00432C42" w:rsidRDefault="002831E0" w:rsidP="0019775F">
      <w:pPr>
        <w:pStyle w:val="BodyText"/>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 xml:space="preserve">وهذا السبيل الذي نهجته ميتشجن لم تكن الأولى فيه، فقد سبقتها إليه كل من المكتبة العامة في تشارلوت، ومكتبة </w:t>
      </w:r>
      <w:r>
        <w:rPr>
          <w:rFonts w:ascii="Sakkal Majalla" w:hAnsi="Sakkal Majalla" w:cs="Sakkal Majalla" w:hint="cs"/>
          <w:sz w:val="28"/>
          <w:szCs w:val="28"/>
          <w:rtl/>
        </w:rPr>
        <w:t xml:space="preserve">مقاطعة </w:t>
      </w:r>
      <w:r w:rsidRPr="00432C42">
        <w:rPr>
          <w:rFonts w:ascii="Sakkal Majalla" w:hAnsi="Sakkal Majalla" w:cs="Sakkal Majalla"/>
          <w:sz w:val="28"/>
          <w:szCs w:val="28"/>
          <w:rtl/>
        </w:rPr>
        <w:t xml:space="preserve">مكلنبرق </w:t>
      </w:r>
      <w:r w:rsidRPr="00432C42">
        <w:rPr>
          <w:rFonts w:ascii="Sakkal Majalla" w:hAnsi="Sakkal Majalla" w:cs="Sakkal Majalla"/>
          <w:sz w:val="28"/>
          <w:szCs w:val="28"/>
        </w:rPr>
        <w:t>Mecklenburg County</w:t>
      </w:r>
      <w:r w:rsidRPr="00432C42">
        <w:rPr>
          <w:rFonts w:ascii="Sakkal Majalla" w:hAnsi="Sakkal Majalla" w:cs="Sakkal Majalla"/>
          <w:sz w:val="28"/>
          <w:szCs w:val="28"/>
          <w:rtl/>
        </w:rPr>
        <w:t xml:space="preserve"> في </w:t>
      </w:r>
      <w:r>
        <w:rPr>
          <w:rFonts w:ascii="Sakkal Majalla" w:hAnsi="Sakkal Majalla" w:cs="Sakkal Majalla" w:hint="cs"/>
          <w:sz w:val="28"/>
          <w:szCs w:val="28"/>
          <w:rtl/>
        </w:rPr>
        <w:t xml:space="preserve">ولاية </w:t>
      </w:r>
      <w:r>
        <w:rPr>
          <w:rFonts w:ascii="Sakkal Majalla" w:hAnsi="Sakkal Majalla" w:cs="Sakkal Majalla"/>
          <w:sz w:val="28"/>
          <w:szCs w:val="28"/>
          <w:rtl/>
        </w:rPr>
        <w:t>شمال كارولاينا،  اللتان "</w:t>
      </w:r>
      <w:r>
        <w:rPr>
          <w:rFonts w:ascii="Sakkal Majalla" w:hAnsi="Sakkal Majalla" w:cs="Sakkal Majalla" w:hint="cs"/>
          <w:sz w:val="28"/>
          <w:szCs w:val="28"/>
          <w:rtl/>
        </w:rPr>
        <w:t>ا</w:t>
      </w:r>
      <w:r w:rsidRPr="00432C42">
        <w:rPr>
          <w:rFonts w:ascii="Sakkal Majalla" w:hAnsi="Sakkal Majalla" w:cs="Sakkal Majalla"/>
          <w:sz w:val="28"/>
          <w:szCs w:val="28"/>
          <w:rtl/>
        </w:rPr>
        <w:t>بدعتا" أيضاً في استقطاب الصغار على وجه الخصوص. الطريف أن</w:t>
      </w:r>
      <w:r>
        <w:rPr>
          <w:rFonts w:ascii="Sakkal Majalla" w:hAnsi="Sakkal Majalla" w:cs="Sakkal Majalla" w:hint="cs"/>
          <w:sz w:val="28"/>
          <w:szCs w:val="28"/>
          <w:rtl/>
        </w:rPr>
        <w:t xml:space="preserve"> بعض </w:t>
      </w:r>
      <w:r w:rsidRPr="00432C42">
        <w:rPr>
          <w:rFonts w:ascii="Sakkal Majalla" w:hAnsi="Sakkal Majalla" w:cs="Sakkal Majalla"/>
          <w:sz w:val="28"/>
          <w:szCs w:val="28"/>
          <w:rtl/>
        </w:rPr>
        <w:t xml:space="preserve">المتخصصين </w:t>
      </w:r>
      <w:r>
        <w:rPr>
          <w:rFonts w:ascii="Sakkal Majalla" w:hAnsi="Sakkal Majalla" w:cs="Sakkal Majalla" w:hint="cs"/>
          <w:sz w:val="28"/>
          <w:szCs w:val="28"/>
          <w:rtl/>
        </w:rPr>
        <w:t>لم ي</w:t>
      </w:r>
      <w:r>
        <w:rPr>
          <w:rFonts w:ascii="Sakkal Majalla" w:hAnsi="Sakkal Majalla" w:cs="Sakkal Majalla"/>
          <w:sz w:val="28"/>
          <w:szCs w:val="28"/>
          <w:rtl/>
        </w:rPr>
        <w:t>ر</w:t>
      </w:r>
      <w:r w:rsidRPr="00432C42">
        <w:rPr>
          <w:rFonts w:ascii="Sakkal Majalla" w:hAnsi="Sakkal Majalla" w:cs="Sakkal Majalla"/>
          <w:sz w:val="28"/>
          <w:szCs w:val="28"/>
          <w:rtl/>
        </w:rPr>
        <w:t>ضو</w:t>
      </w:r>
      <w:r>
        <w:rPr>
          <w:rFonts w:ascii="Sakkal Majalla" w:hAnsi="Sakkal Majalla" w:cs="Sakkal Majalla" w:hint="cs"/>
          <w:sz w:val="28"/>
          <w:szCs w:val="28"/>
          <w:rtl/>
        </w:rPr>
        <w:t>ا</w:t>
      </w:r>
      <w:r w:rsidRPr="00432C42">
        <w:rPr>
          <w:rFonts w:ascii="Sakkal Majalla" w:hAnsi="Sakkal Majalla" w:cs="Sakkal Majalla"/>
          <w:sz w:val="28"/>
          <w:szCs w:val="28"/>
          <w:rtl/>
        </w:rPr>
        <w:t xml:space="preserve"> عن هذا التوجه </w:t>
      </w:r>
      <w:r>
        <w:rPr>
          <w:rFonts w:ascii="Sakkal Majalla" w:hAnsi="Sakkal Majalla" w:cs="Sakkal Majalla" w:hint="cs"/>
          <w:sz w:val="28"/>
          <w:szCs w:val="28"/>
          <w:rtl/>
        </w:rPr>
        <w:t xml:space="preserve">(المتمثل في </w:t>
      </w:r>
      <w:r w:rsidRPr="00432C42">
        <w:rPr>
          <w:rFonts w:ascii="Sakkal Majalla" w:hAnsi="Sakkal Majalla" w:cs="Sakkal Majalla"/>
          <w:sz w:val="28"/>
          <w:szCs w:val="28"/>
          <w:rtl/>
        </w:rPr>
        <w:t>استخدام رخص القيادة بدلاً من بطاقات المكتبة</w:t>
      </w:r>
      <w:r>
        <w:rPr>
          <w:rFonts w:ascii="Sakkal Majalla" w:hAnsi="Sakkal Majalla" w:cs="Sakkal Majalla" w:hint="cs"/>
          <w:sz w:val="28"/>
          <w:szCs w:val="28"/>
          <w:rtl/>
        </w:rPr>
        <w:t>)،</w:t>
      </w:r>
      <w:r w:rsidRPr="00432C42">
        <w:rPr>
          <w:rFonts w:ascii="Sakkal Majalla" w:hAnsi="Sakkal Majalla" w:cs="Sakkal Majalla"/>
          <w:sz w:val="28"/>
          <w:szCs w:val="28"/>
          <w:rtl/>
        </w:rPr>
        <w:t xml:space="preserve"> حيث "تبرّم" أحد محرري </w:t>
      </w:r>
      <w:r w:rsidRPr="00432C42">
        <w:rPr>
          <w:rFonts w:ascii="Sakkal Majalla" w:hAnsi="Sakkal Majalla" w:cs="Sakkal Majalla"/>
          <w:sz w:val="28"/>
          <w:szCs w:val="28"/>
        </w:rPr>
        <w:t>Library Journal</w:t>
      </w:r>
      <w:r w:rsidRPr="00432C42">
        <w:rPr>
          <w:rFonts w:ascii="Sakkal Majalla" w:hAnsi="Sakkal Majalla" w:cs="Sakkal Majalla"/>
          <w:sz w:val="28"/>
          <w:szCs w:val="28"/>
          <w:rtl/>
        </w:rPr>
        <w:t xml:space="preserve"> من ذلك بحجة أن هذا "سيفقد" المكتبات هويتها</w:t>
      </w:r>
      <w:r w:rsidRPr="00432C42">
        <w:rPr>
          <w:rStyle w:val="EndnoteReference"/>
          <w:rFonts w:ascii="Sakkal Majalla" w:hAnsi="Sakkal Majalla" w:cs="Sakkal Majalla"/>
          <w:sz w:val="28"/>
          <w:szCs w:val="28"/>
          <w:rtl/>
        </w:rPr>
        <w:endnoteReference w:id="57"/>
      </w:r>
      <w:r w:rsidRPr="00432C42">
        <w:rPr>
          <w:rFonts w:ascii="Sakkal Majalla" w:hAnsi="Sakkal Majalla" w:cs="Sakkal Majalla"/>
          <w:sz w:val="28"/>
          <w:szCs w:val="28"/>
          <w:rtl/>
        </w:rPr>
        <w:t>.</w:t>
      </w:r>
    </w:p>
    <w:p w14:paraId="6F705EEF" w14:textId="5F083C35" w:rsidR="002831E0" w:rsidRPr="00AF0134" w:rsidRDefault="002831E0" w:rsidP="0019775F">
      <w:pPr>
        <w:tabs>
          <w:tab w:val="left" w:pos="1662"/>
        </w:tabs>
        <w:bidi/>
        <w:contextualSpacing/>
        <w:jc w:val="both"/>
        <w:rPr>
          <w:rFonts w:ascii="Sakkal Majalla" w:hAnsi="Sakkal Majalla" w:cs="Sakkal Majalla"/>
          <w:b w:val="0"/>
          <w:bCs w:val="0"/>
          <w:sz w:val="28"/>
          <w:szCs w:val="28"/>
        </w:rPr>
      </w:pPr>
      <w:r w:rsidRPr="00AF0134">
        <w:rPr>
          <w:rFonts w:ascii="Sakkal Majalla" w:hAnsi="Sakkal Majalla" w:cs="Sakkal Majalla"/>
          <w:b w:val="0"/>
          <w:bCs w:val="0"/>
          <w:sz w:val="28"/>
          <w:szCs w:val="28"/>
          <w:rtl/>
        </w:rPr>
        <w:t>وفي تقريرين حديثين</w:t>
      </w:r>
      <w:r w:rsidRPr="00AF0134">
        <w:rPr>
          <w:rStyle w:val="EndnoteReference"/>
          <w:rFonts w:ascii="Sakkal Majalla" w:hAnsi="Sakkal Majalla" w:cs="Sakkal Majalla"/>
          <w:b w:val="0"/>
          <w:bCs w:val="0"/>
          <w:sz w:val="28"/>
          <w:szCs w:val="28"/>
          <w:rtl/>
        </w:rPr>
        <w:endnoteReference w:id="58"/>
      </w:r>
      <w:r w:rsidRPr="00AF0134">
        <w:rPr>
          <w:rFonts w:ascii="Sakkal Majalla" w:hAnsi="Sakkal Majalla" w:cs="Sakkal Majalla"/>
          <w:b w:val="0"/>
          <w:bCs w:val="0"/>
          <w:sz w:val="28"/>
          <w:szCs w:val="28"/>
          <w:rtl/>
        </w:rPr>
        <w:t xml:space="preserve"> (ضمن سلسلة سنوي</w:t>
      </w:r>
      <w:r w:rsidRPr="00AF0134">
        <w:rPr>
          <w:rFonts w:ascii="Sakkal Majalla" w:hAnsi="Sakkal Majalla" w:cs="Sakkal Majalla" w:hint="cs"/>
          <w:b w:val="0"/>
          <w:bCs w:val="0"/>
          <w:sz w:val="28"/>
          <w:szCs w:val="28"/>
          <w:rtl/>
        </w:rPr>
        <w:t>ة ابتدأت منذ العام</w:t>
      </w:r>
      <w:r>
        <w:rPr>
          <w:rFonts w:ascii="Sakkal Majalla" w:hAnsi="Sakkal Majalla" w:cs="Sakkal Majalla" w:hint="cs"/>
          <w:b w:val="0"/>
          <w:bCs w:val="0"/>
          <w:sz w:val="28"/>
          <w:szCs w:val="28"/>
          <w:rtl/>
        </w:rPr>
        <w:t xml:space="preserve"> </w:t>
      </w:r>
      <w:r w:rsidRPr="00AF0134">
        <w:rPr>
          <w:rFonts w:ascii="Sakkal Majalla" w:hAnsi="Sakkal Majalla" w:cs="Sakkal Majalla" w:hint="cs"/>
          <w:b w:val="0"/>
          <w:bCs w:val="0"/>
          <w:sz w:val="28"/>
          <w:szCs w:val="28"/>
          <w:rtl/>
        </w:rPr>
        <w:t>1994</w:t>
      </w:r>
      <w:r w:rsidRPr="00AF0134">
        <w:rPr>
          <w:rFonts w:ascii="Sakkal Majalla" w:hAnsi="Sakkal Majalla" w:cs="Sakkal Majalla"/>
          <w:b w:val="0"/>
          <w:bCs w:val="0"/>
          <w:sz w:val="28"/>
          <w:szCs w:val="28"/>
          <w:rtl/>
        </w:rPr>
        <w:t>)، توضّح جمعية المكتبات الأمريكية بأن المكتبات، وبعد أزمة 2008 المالية التي لم يقتصر آثارها على الحكومات، بلى تعدى ذلك للمؤسسات الوطنية والشركات والأفراد حتى طالت كل شيء، الأمر الذي استدعى المكتبات العامة مثلا لأن تلعب دورا ليس بجديد وإن</w:t>
      </w:r>
      <w:r w:rsidRPr="00AF0134">
        <w:rPr>
          <w:rFonts w:ascii="Sakkal Majalla" w:hAnsi="Sakkal Majalla" w:cs="Sakkal Majalla" w:hint="cs"/>
          <w:b w:val="0"/>
          <w:bCs w:val="0"/>
          <w:sz w:val="28"/>
          <w:szCs w:val="28"/>
          <w:rtl/>
        </w:rPr>
        <w:t>م</w:t>
      </w:r>
      <w:r w:rsidRPr="00AF0134">
        <w:rPr>
          <w:rFonts w:ascii="Sakkal Majalla" w:hAnsi="Sakkal Majalla" w:cs="Sakkal Majalla"/>
          <w:b w:val="0"/>
          <w:bCs w:val="0"/>
          <w:sz w:val="28"/>
          <w:szCs w:val="28"/>
          <w:rtl/>
        </w:rPr>
        <w:t xml:space="preserve">ا توسعت فيه تلبية لاحتياجات الناس ألا وهو تقديم خدمات </w:t>
      </w:r>
      <w:r w:rsidRPr="00AF0134">
        <w:rPr>
          <w:rFonts w:ascii="Sakkal Majalla" w:hAnsi="Sakkal Majalla" w:cs="Sakkal Majalla"/>
          <w:b w:val="0"/>
          <w:bCs w:val="0"/>
          <w:sz w:val="28"/>
          <w:szCs w:val="28"/>
          <w:rtl/>
        </w:rPr>
        <w:lastRenderedPageBreak/>
        <w:t xml:space="preserve">وفضاءات لاستخدام </w:t>
      </w:r>
      <w:r w:rsidR="00415263">
        <w:rPr>
          <w:rFonts w:ascii="Sakkal Majalla" w:hAnsi="Sakkal Majalla" w:cs="Sakkal Majalla"/>
          <w:b w:val="0"/>
          <w:bCs w:val="0"/>
          <w:sz w:val="28"/>
          <w:szCs w:val="28"/>
          <w:rtl/>
        </w:rPr>
        <w:t>الإنترنت</w:t>
      </w:r>
      <w:r w:rsidRPr="00AF0134">
        <w:rPr>
          <w:rFonts w:ascii="Sakkal Majalla" w:hAnsi="Sakkal Majalla" w:cs="Sakkal Majalla"/>
          <w:b w:val="0"/>
          <w:bCs w:val="0"/>
          <w:sz w:val="28"/>
          <w:szCs w:val="28"/>
          <w:rtl/>
        </w:rPr>
        <w:t xml:space="preserve"> للمستفيدين سواء أكانت تلك الخدمات تخص معرفة وتعزيزها أو ترفيه معلوماتي أو للبحث عن وظائف.</w:t>
      </w:r>
      <w:r w:rsidRPr="00AF0134">
        <w:rPr>
          <w:rFonts w:ascii="Sakkal Majalla" w:hAnsi="Sakkal Majalla" w:cs="Sakkal Majalla" w:hint="cs"/>
          <w:b w:val="0"/>
          <w:bCs w:val="0"/>
          <w:sz w:val="28"/>
          <w:szCs w:val="28"/>
          <w:rtl/>
        </w:rPr>
        <w:t xml:space="preserve"> و"المكتبات هي أكثر الأمكنة التي تتوفر بها خدمة تهيئة الوصول للإنترنت خارج المنزل. ولأن ال</w:t>
      </w:r>
      <w:r w:rsidR="00590C4F">
        <w:rPr>
          <w:rFonts w:ascii="Sakkal Majalla" w:hAnsi="Sakkal Majalla" w:cs="Sakkal Majalla" w:hint="cs"/>
          <w:b w:val="0"/>
          <w:bCs w:val="0"/>
          <w:sz w:val="28"/>
          <w:szCs w:val="28"/>
          <w:rtl/>
        </w:rPr>
        <w:t>موظِّفين والهيئات الحكومية "ميكنت"</w:t>
      </w:r>
      <w:r w:rsidRPr="00AF0134">
        <w:rPr>
          <w:rFonts w:ascii="Sakkal Majalla" w:hAnsi="Sakkal Majalla" w:cs="Sakkal Majalla" w:hint="cs"/>
          <w:b w:val="0"/>
          <w:bCs w:val="0"/>
          <w:sz w:val="28"/>
          <w:szCs w:val="28"/>
          <w:rtl/>
        </w:rPr>
        <w:t xml:space="preserve"> عمليات الإعلان عن الوظائف وتقبل طلباتها، فقد أصبحت المكتبات العامة تلعب دورا أهم في تقديم خدمات تهيئة الوصول للإنترنت، وتدريب المستفيدين وإرشادهم في استخدام كل الوسائل"</w:t>
      </w:r>
      <w:r w:rsidRPr="00AF0134">
        <w:rPr>
          <w:rStyle w:val="EndnoteReference"/>
          <w:rFonts w:ascii="Sakkal Majalla" w:hAnsi="Sakkal Majalla" w:cs="Sakkal Majalla"/>
          <w:b w:val="0"/>
          <w:bCs w:val="0"/>
          <w:sz w:val="28"/>
          <w:szCs w:val="28"/>
          <w:rtl/>
        </w:rPr>
        <w:endnoteReference w:id="59"/>
      </w:r>
      <w:r w:rsidRPr="00AF0134">
        <w:rPr>
          <w:rFonts w:ascii="Sakkal Majalla" w:hAnsi="Sakkal Majalla" w:cs="Sakkal Majalla" w:hint="cs"/>
          <w:b w:val="0"/>
          <w:bCs w:val="0"/>
          <w:sz w:val="28"/>
          <w:szCs w:val="28"/>
          <w:rtl/>
        </w:rPr>
        <w:t xml:space="preserve">. وبيّن التقرير بأن 76% من المكتبات العامة هي التي تقدم </w:t>
      </w:r>
      <w:r w:rsidRPr="00AF0134">
        <w:rPr>
          <w:rFonts w:ascii="Sakkal Majalla" w:hAnsi="Sakkal Majalla" w:cs="Sakkal Majalla"/>
          <w:b w:val="0"/>
          <w:bCs w:val="0"/>
          <w:sz w:val="28"/>
          <w:szCs w:val="28"/>
          <w:rtl/>
        </w:rPr>
        <w:t>–</w:t>
      </w:r>
      <w:r w:rsidR="0012263E" w:rsidRPr="0012263E">
        <w:rPr>
          <w:rFonts w:ascii="Sakkal Majalla" w:hAnsi="Sakkal Majalla" w:cs="Sakkal Majalla" w:hint="cs"/>
          <w:b w:val="0"/>
          <w:bCs w:val="0"/>
          <w:sz w:val="28"/>
          <w:szCs w:val="28"/>
          <w:rtl/>
        </w:rPr>
        <w:t>بدورها</w:t>
      </w:r>
      <w:r w:rsidRPr="00AF0134">
        <w:rPr>
          <w:rFonts w:ascii="Sakkal Majalla" w:hAnsi="Sakkal Majalla" w:cs="Sakkal Majalla" w:hint="cs"/>
          <w:b w:val="0"/>
          <w:bCs w:val="0"/>
          <w:sz w:val="28"/>
          <w:szCs w:val="28"/>
          <w:rtl/>
        </w:rPr>
        <w:t xml:space="preserve">- خدمات مجانية لاستخدام </w:t>
      </w:r>
      <w:r w:rsidR="00415263">
        <w:rPr>
          <w:rFonts w:ascii="Sakkal Majalla" w:hAnsi="Sakkal Majalla" w:cs="Sakkal Majalla" w:hint="cs"/>
          <w:b w:val="0"/>
          <w:bCs w:val="0"/>
          <w:sz w:val="28"/>
          <w:szCs w:val="28"/>
          <w:rtl/>
        </w:rPr>
        <w:t>الإنترنت</w:t>
      </w:r>
      <w:r w:rsidRPr="00AF0134">
        <w:rPr>
          <w:rFonts w:ascii="Sakkal Majalla" w:hAnsi="Sakkal Majalla" w:cs="Sakkal Majalla" w:hint="cs"/>
          <w:b w:val="0"/>
          <w:bCs w:val="0"/>
          <w:sz w:val="28"/>
          <w:szCs w:val="28"/>
          <w:rtl/>
        </w:rPr>
        <w:t xml:space="preserve"> في مجتمعاتها المحلية.</w:t>
      </w:r>
    </w:p>
    <w:p w14:paraId="44F6F454" w14:textId="20E9F8BA" w:rsidR="002831E0" w:rsidRPr="00AF0134" w:rsidRDefault="002831E0" w:rsidP="0019775F">
      <w:pPr>
        <w:tabs>
          <w:tab w:val="left" w:pos="1662"/>
        </w:tabs>
        <w:bidi/>
        <w:contextualSpacing/>
        <w:jc w:val="both"/>
        <w:rPr>
          <w:rFonts w:ascii="Sakkal Majalla" w:hAnsi="Sakkal Majalla" w:cs="Sakkal Majalla"/>
          <w:b w:val="0"/>
          <w:bCs w:val="0"/>
          <w:sz w:val="28"/>
          <w:szCs w:val="28"/>
          <w:rtl/>
        </w:rPr>
      </w:pPr>
      <w:r w:rsidRPr="00AF0134">
        <w:rPr>
          <w:rFonts w:ascii="Sakkal Majalla" w:hAnsi="Sakkal Majalla" w:cs="Sakkal Majalla" w:hint="cs"/>
          <w:b w:val="0"/>
          <w:bCs w:val="0"/>
          <w:sz w:val="28"/>
          <w:szCs w:val="28"/>
          <w:rtl/>
        </w:rPr>
        <w:t>إن "النظرة الاستراتيجية والإدارة الحصيفة س</w:t>
      </w:r>
      <w:r w:rsidR="00590C4F">
        <w:rPr>
          <w:rFonts w:ascii="Sakkal Majalla" w:hAnsi="Sakkal Majalla" w:cs="Sakkal Majalla" w:hint="cs"/>
          <w:b w:val="0"/>
          <w:bCs w:val="0"/>
          <w:sz w:val="28"/>
          <w:szCs w:val="28"/>
          <w:rtl/>
        </w:rPr>
        <w:t xml:space="preserve">اعدت المكتبات العامة الأمريكية في </w:t>
      </w:r>
      <w:r w:rsidRPr="00AF0134">
        <w:rPr>
          <w:rFonts w:ascii="Sakkal Majalla" w:hAnsi="Sakkal Majalla" w:cs="Sakkal Majalla" w:hint="cs"/>
          <w:b w:val="0"/>
          <w:bCs w:val="0"/>
          <w:sz w:val="28"/>
          <w:szCs w:val="28"/>
          <w:rtl/>
        </w:rPr>
        <w:t>تجاوز عاصفة الركود الاقتصادي، وذلك بدعم دورها كشريان حياة للمصادر التقنية والمهارات الرقمية الأساسية لضمان مشاركة فاعلة في دعم الاقتصاد الوطني. إن المكتبات تواصل مسيرتها في تطوير حيوات المواطنين من خلال تقديم خدمات أساسية وبابتكار حلول لتهيئة دخولهم للفضاء الالكتروني، برغم ماتعرضت لها موازناتها من ضغط وتقليص"</w:t>
      </w:r>
      <w:r w:rsidRPr="00AF0134">
        <w:rPr>
          <w:rStyle w:val="EndnoteReference"/>
          <w:rFonts w:ascii="Sakkal Majalla" w:hAnsi="Sakkal Majalla" w:cs="Sakkal Majalla"/>
          <w:b w:val="0"/>
          <w:bCs w:val="0"/>
          <w:sz w:val="28"/>
          <w:szCs w:val="28"/>
          <w:rtl/>
        </w:rPr>
        <w:endnoteReference w:id="60"/>
      </w:r>
      <w:r w:rsidRPr="00AF0134">
        <w:rPr>
          <w:rFonts w:ascii="Sakkal Majalla" w:hAnsi="Sakkal Majalla" w:cs="Sakkal Majalla" w:hint="cs"/>
          <w:b w:val="0"/>
          <w:bCs w:val="0"/>
          <w:sz w:val="28"/>
          <w:szCs w:val="28"/>
          <w:rtl/>
        </w:rPr>
        <w:t xml:space="preserve">. وامتدادا في تقديم خدمات تقنية ومعلوماتية في ظل الضائقة </w:t>
      </w:r>
      <w:r w:rsidRPr="0012263E">
        <w:rPr>
          <w:rFonts w:ascii="Sakkal Majalla" w:hAnsi="Sakkal Majalla" w:cs="Sakkal Majalla" w:hint="cs"/>
          <w:b w:val="0"/>
          <w:bCs w:val="0"/>
          <w:sz w:val="28"/>
          <w:szCs w:val="28"/>
          <w:rtl/>
        </w:rPr>
        <w:t>ال</w:t>
      </w:r>
      <w:r w:rsidR="0012263E" w:rsidRPr="0012263E">
        <w:rPr>
          <w:rFonts w:ascii="Sakkal Majalla" w:hAnsi="Sakkal Majalla" w:cs="Sakkal Majalla" w:hint="cs"/>
          <w:b w:val="0"/>
          <w:bCs w:val="0"/>
          <w:sz w:val="28"/>
          <w:szCs w:val="28"/>
          <w:rtl/>
        </w:rPr>
        <w:t>م</w:t>
      </w:r>
      <w:r w:rsidRPr="0012263E">
        <w:rPr>
          <w:rFonts w:ascii="Sakkal Majalla" w:hAnsi="Sakkal Majalla" w:cs="Sakkal Majalla" w:hint="cs"/>
          <w:b w:val="0"/>
          <w:bCs w:val="0"/>
          <w:sz w:val="28"/>
          <w:szCs w:val="28"/>
          <w:rtl/>
        </w:rPr>
        <w:t xml:space="preserve">الية </w:t>
      </w:r>
      <w:r w:rsidRPr="00AF0134">
        <w:rPr>
          <w:rFonts w:ascii="Sakkal Majalla" w:hAnsi="Sakkal Majalla" w:cs="Sakkal Majalla" w:hint="cs"/>
          <w:b w:val="0"/>
          <w:bCs w:val="0"/>
          <w:sz w:val="28"/>
          <w:szCs w:val="28"/>
          <w:rtl/>
        </w:rPr>
        <w:t>التي عانى منها الجميع، فقد ارتفع  استخدام الوايفاي خلال العام المنصرم (2011) بنحو ستين بالمئة؛ كما أن تسعين بالمئة من المكتبات العامة تقدم تدريبا على استخدام تقنية المعلومات، بطريقة رسمية أو غير رسمية؛ وتقدم أكثر من 76% من المكتبات العا</w:t>
      </w:r>
      <w:r w:rsidR="00590C4F">
        <w:rPr>
          <w:rFonts w:ascii="Sakkal Majalla" w:hAnsi="Sakkal Majalla" w:cs="Sakkal Majalla" w:hint="cs"/>
          <w:b w:val="0"/>
          <w:bCs w:val="0"/>
          <w:sz w:val="28"/>
          <w:szCs w:val="28"/>
          <w:rtl/>
        </w:rPr>
        <w:t>مة خدمات الكتب الإل</w:t>
      </w:r>
      <w:r w:rsidRPr="00AF0134">
        <w:rPr>
          <w:rFonts w:ascii="Sakkal Majalla" w:hAnsi="Sakkal Majalla" w:cs="Sakkal Majalla" w:hint="cs"/>
          <w:b w:val="0"/>
          <w:bCs w:val="0"/>
          <w:sz w:val="28"/>
          <w:szCs w:val="28"/>
          <w:rtl/>
        </w:rPr>
        <w:t xml:space="preserve">كترونية، بزيادة تزيد عن  9 </w:t>
      </w:r>
      <w:r w:rsidRPr="0012263E">
        <w:rPr>
          <w:rFonts w:ascii="Sakkal Majalla" w:hAnsi="Sakkal Majalla" w:cs="Sakkal Majalla" w:hint="cs"/>
          <w:b w:val="0"/>
          <w:bCs w:val="0"/>
          <w:sz w:val="28"/>
          <w:szCs w:val="28"/>
          <w:rtl/>
        </w:rPr>
        <w:t xml:space="preserve">بالمئة </w:t>
      </w:r>
      <w:r w:rsidRPr="00AF0134">
        <w:rPr>
          <w:rFonts w:ascii="Sakkal Majalla" w:hAnsi="Sakkal Majalla" w:cs="Sakkal Majalla" w:hint="cs"/>
          <w:b w:val="0"/>
          <w:bCs w:val="0"/>
          <w:sz w:val="28"/>
          <w:szCs w:val="28"/>
          <w:rtl/>
        </w:rPr>
        <w:t>عن العام السابق. كما أن نحو أربعين بالمئة من المكتبات تقدم إعارة خارجية للقارئ الالكتروني للكتب الرقمية</w:t>
      </w:r>
      <w:r w:rsidRPr="00AF0134">
        <w:rPr>
          <w:rStyle w:val="EndnoteReference"/>
          <w:rFonts w:ascii="Sakkal Majalla" w:hAnsi="Sakkal Majalla" w:cs="Sakkal Majalla"/>
          <w:b w:val="0"/>
          <w:bCs w:val="0"/>
          <w:sz w:val="28"/>
          <w:szCs w:val="28"/>
          <w:rtl/>
        </w:rPr>
        <w:endnoteReference w:id="61"/>
      </w:r>
      <w:r w:rsidRPr="00AF0134">
        <w:rPr>
          <w:rFonts w:ascii="Sakkal Majalla" w:hAnsi="Sakkal Majalla" w:cs="Sakkal Majalla" w:hint="cs"/>
          <w:b w:val="0"/>
          <w:bCs w:val="0"/>
          <w:sz w:val="28"/>
          <w:szCs w:val="28"/>
          <w:rtl/>
        </w:rPr>
        <w:t>.</w:t>
      </w:r>
    </w:p>
    <w:p w14:paraId="51081DF2"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3B3735">
        <w:rPr>
          <w:rFonts w:ascii="Sakkal Majalla" w:hAnsi="Sakkal Majalla" w:cs="Sakkal Majalla"/>
          <w:sz w:val="32"/>
          <w:szCs w:val="32"/>
          <w:rtl/>
        </w:rPr>
        <w:t>دور جديد للمكتبة العامة في بريطانيا:</w:t>
      </w:r>
      <w:r w:rsidRPr="003B3735">
        <w:rPr>
          <w:rFonts w:ascii="Sakkal Majalla" w:hAnsi="Sakkal Majalla" w:cs="Sakkal Majalla" w:hint="cs"/>
          <w:sz w:val="32"/>
          <w:szCs w:val="32"/>
          <w:rtl/>
        </w:rPr>
        <w:t xml:space="preserve"> </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صدر العديد من التقارير خلال العامين عامي 97 -1998 في بريطانيا مؤكدة تقديم فرصا كبيرة للمكتبات العامة. لعل أول هذه </w:t>
      </w:r>
      <w:r w:rsidRPr="001F3955">
        <w:rPr>
          <w:rFonts w:ascii="Sakkal Majalla" w:hAnsi="Sakkal Majalla" w:cs="Sakkal Majalla"/>
          <w:b w:val="0"/>
          <w:bCs w:val="0"/>
          <w:sz w:val="28"/>
          <w:szCs w:val="28"/>
          <w:rtl/>
        </w:rPr>
        <w:t xml:space="preserve">التقارير  </w:t>
      </w:r>
      <w:r w:rsidRPr="00432C42">
        <w:rPr>
          <w:rFonts w:ascii="Sakkal Majalla" w:hAnsi="Sakkal Majalla" w:cs="Sakkal Majalla"/>
          <w:b w:val="0"/>
          <w:bCs w:val="0"/>
          <w:sz w:val="28"/>
          <w:szCs w:val="28"/>
          <w:rtl/>
        </w:rPr>
        <w:t xml:space="preserve">"المكتبة الجديدة: شبكة الناس </w:t>
      </w:r>
      <w:r w:rsidRPr="00432C42">
        <w:rPr>
          <w:rFonts w:ascii="Sakkal Majalla" w:hAnsi="Sakkal Majalla" w:cs="Sakkal Majalla"/>
          <w:b w:val="0"/>
          <w:bCs w:val="0"/>
          <w:sz w:val="28"/>
          <w:szCs w:val="28"/>
        </w:rPr>
        <w:t>New Library: People's Network</w:t>
      </w:r>
      <w:r w:rsidRPr="00432C42">
        <w:rPr>
          <w:rFonts w:ascii="Sakkal Majalla" w:hAnsi="Sakkal Majalla" w:cs="Sakkal Majalla"/>
          <w:b w:val="0"/>
          <w:bCs w:val="0"/>
          <w:sz w:val="28"/>
          <w:szCs w:val="28"/>
          <w:rtl/>
        </w:rPr>
        <w:t>" الذي قدمته مفوضية المكتبات والمعلومات التابعة لمصلحة الثقافة.  ومن شأن هذا التقرير أن ينقل المكتبات العامة في بريطانيا للألفية الجديدة كمراكز للتعلم مفعمة بالحيوية والنشاط، وكمراكز للناس لسبر أغوار الشبكات البريطانية. وفي ذات الوقت يؤكد التقرير أن المكتبات العامة ستبقى مدخلا للكتب ودراستها واستعراضها وذلك بتأكيده:</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"والمكتبات العامة تتمم التعلّم الرسمي من خلال إتاحتها لقاعدة وخطة برامج للناس في كل الأعمار للمشاركة في عملية تعلّم طوال الحياة"</w:t>
      </w:r>
      <w:r>
        <w:rPr>
          <w:rStyle w:val="EndnoteReference"/>
          <w:rFonts w:ascii="Sakkal Majalla" w:hAnsi="Sakkal Majalla" w:cs="Sakkal Majalla"/>
          <w:b w:val="0"/>
          <w:bCs w:val="0"/>
          <w:sz w:val="28"/>
          <w:szCs w:val="28"/>
          <w:rtl/>
        </w:rPr>
        <w:endnoteReference w:id="62"/>
      </w:r>
      <w:r>
        <w:rPr>
          <w:rFonts w:ascii="Sakkal Majalla" w:hAnsi="Sakkal Majalla" w:cs="Sakkal Majalla"/>
          <w:b w:val="0"/>
          <w:bCs w:val="0"/>
          <w:sz w:val="28"/>
          <w:szCs w:val="28"/>
          <w:rtl/>
        </w:rPr>
        <w:t xml:space="preserve">. </w:t>
      </w:r>
    </w:p>
    <w:p w14:paraId="3F71A82D"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أما التقرير الآخر فقد كان الورقة الخض</w:t>
      </w:r>
      <w:r>
        <w:rPr>
          <w:rFonts w:ascii="Sakkal Majalla" w:hAnsi="Sakkal Majalla" w:cs="Sakkal Majalla"/>
          <w:b w:val="0"/>
          <w:bCs w:val="0"/>
          <w:sz w:val="28"/>
          <w:szCs w:val="28"/>
          <w:rtl/>
        </w:rPr>
        <w:t>راء للحكومة البريطانية بعنوان "</w:t>
      </w:r>
      <w:r w:rsidRPr="00432C42">
        <w:rPr>
          <w:rFonts w:ascii="Sakkal Majalla" w:hAnsi="Sakkal Majalla" w:cs="Sakkal Majalla"/>
          <w:b w:val="0"/>
          <w:bCs w:val="0"/>
          <w:sz w:val="28"/>
          <w:szCs w:val="28"/>
          <w:rtl/>
        </w:rPr>
        <w:t>عصر التعلم</w:t>
      </w:r>
      <w:r>
        <w:rPr>
          <w:rFonts w:ascii="Sakkal Majalla" w:hAnsi="Sakkal Majalla" w:cs="Sakkal Majalla"/>
          <w:b w:val="0"/>
          <w:bCs w:val="0"/>
          <w:sz w:val="28"/>
          <w:szCs w:val="28"/>
        </w:rPr>
        <w:t>Learning  Age</w:t>
      </w:r>
      <w:r w:rsidRPr="00432C42">
        <w:rPr>
          <w:rFonts w:ascii="Sakkal Majalla" w:hAnsi="Sakkal Majalla" w:cs="Sakkal Majalla"/>
          <w:b w:val="0"/>
          <w:bCs w:val="0"/>
          <w:sz w:val="28"/>
          <w:szCs w:val="28"/>
          <w:rtl/>
        </w:rPr>
        <w:t>"، الذي ير</w:t>
      </w:r>
      <w:r>
        <w:rPr>
          <w:rFonts w:ascii="Sakkal Majalla" w:hAnsi="Sakkal Majalla" w:cs="Sakkal Majalla"/>
          <w:b w:val="0"/>
          <w:bCs w:val="0"/>
          <w:sz w:val="28"/>
          <w:szCs w:val="28"/>
          <w:rtl/>
        </w:rPr>
        <w:t>كز على التعليم في إطاره العام (</w:t>
      </w:r>
      <w:r w:rsidRPr="00432C42">
        <w:rPr>
          <w:rFonts w:ascii="Sakkal Majalla" w:hAnsi="Sakkal Majalla" w:cs="Sakkal Majalla"/>
          <w:b w:val="0"/>
          <w:bCs w:val="0"/>
          <w:sz w:val="28"/>
          <w:szCs w:val="28"/>
          <w:rtl/>
        </w:rPr>
        <w:t>دون التركيز على التعليم المدرسي ولا الإلزامي). ويعمد التقرير على التركيز على أهداف الفرد الاجتماعية والاقتصادية في التعلم حيث يقول: إن الاستثمار في الإنسان سيكون أساس النجاح في الاقتصاد العالمي المبني على المعرفة خلال القرن الواحد والعشرين"</w:t>
      </w:r>
      <w:r>
        <w:rPr>
          <w:rStyle w:val="EndnoteReference"/>
          <w:rFonts w:ascii="Sakkal Majalla" w:hAnsi="Sakkal Majalla" w:cs="Sakkal Majalla"/>
          <w:b w:val="0"/>
          <w:bCs w:val="0"/>
          <w:sz w:val="28"/>
          <w:szCs w:val="28"/>
          <w:rtl/>
        </w:rPr>
        <w:endnoteReference w:id="63"/>
      </w:r>
      <w:r>
        <w:rPr>
          <w:rFonts w:ascii="Sakkal Majalla" w:hAnsi="Sakkal Majalla" w:cs="Sakkal Majalla"/>
          <w:b w:val="0"/>
          <w:bCs w:val="0"/>
          <w:sz w:val="28"/>
          <w:szCs w:val="28"/>
          <w:rtl/>
        </w:rPr>
        <w:t xml:space="preserve">. </w:t>
      </w:r>
      <w:r w:rsidRPr="00432C42">
        <w:rPr>
          <w:rFonts w:ascii="Sakkal Majalla" w:hAnsi="Sakkal Majalla" w:cs="Sakkal Majalla"/>
          <w:b w:val="0"/>
          <w:bCs w:val="0"/>
          <w:sz w:val="28"/>
          <w:szCs w:val="28"/>
          <w:rtl/>
        </w:rPr>
        <w:t xml:space="preserve"> </w:t>
      </w:r>
    </w:p>
    <w:p w14:paraId="064DA955" w14:textId="77777777" w:rsidR="002831E0"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أما التقرير الثالث، الصادر أيضا عن مفوضية المكتبات والمعلومات بعنوان دور المكتبات في المجتمع المتعلّم، فيربط بين خدمات المكتبات وبين التعليم والتعلّم – في علاقة ثلاثية الأبعاد.  وهي العلاقة التي تتطور من خلالها عمليات تخزين واسترجاع المعلومات لمساعدة الفرد ساعية لتلاحم اجتماعي ولنجاح ا</w:t>
      </w:r>
      <w:r>
        <w:rPr>
          <w:rFonts w:ascii="Sakkal Majalla" w:hAnsi="Sakkal Majalla" w:cs="Sakkal Majalla"/>
          <w:b w:val="0"/>
          <w:bCs w:val="0"/>
          <w:sz w:val="28"/>
          <w:szCs w:val="28"/>
          <w:rtl/>
        </w:rPr>
        <w:t>قتصادي.  ويركز الجزء المعنون ب</w:t>
      </w:r>
      <w:r>
        <w:rPr>
          <w:rFonts w:ascii="Sakkal Majalla" w:hAnsi="Sakkal Majalla" w:cs="Sakkal Majalla" w:hint="cs"/>
          <w:b w:val="0"/>
          <w:bCs w:val="0"/>
          <w:sz w:val="28"/>
          <w:szCs w:val="28"/>
          <w:rtl/>
        </w:rPr>
        <w:t>ــــ</w:t>
      </w:r>
      <w:r>
        <w:rPr>
          <w:rFonts w:ascii="Sakkal Majalla" w:hAnsi="Sakkal Majalla" w:cs="Sakkal Majalla"/>
          <w:b w:val="0"/>
          <w:bCs w:val="0"/>
          <w:sz w:val="28"/>
          <w:szCs w:val="28"/>
          <w:rtl/>
        </w:rPr>
        <w:t>"</w:t>
      </w:r>
      <w:r w:rsidRPr="00432C42">
        <w:rPr>
          <w:rFonts w:ascii="Sakkal Majalla" w:hAnsi="Sakkal Majalla" w:cs="Sakkal Majalla"/>
          <w:b w:val="0"/>
          <w:bCs w:val="0"/>
          <w:sz w:val="28"/>
          <w:szCs w:val="28"/>
          <w:rtl/>
        </w:rPr>
        <w:t>المتعلّم في مدنية التعلّم"</w:t>
      </w:r>
      <w:r>
        <w:rPr>
          <w:rFonts w:ascii="Sakkal Majalla" w:hAnsi="Sakkal Majalla" w:cs="Sakkal Majalla" w:hint="cs"/>
          <w:b w:val="0"/>
          <w:bCs w:val="0"/>
          <w:sz w:val="28"/>
          <w:szCs w:val="28"/>
          <w:rtl/>
        </w:rPr>
        <w:t xml:space="preserve"> </w:t>
      </w:r>
      <w:r>
        <w:rPr>
          <w:rFonts w:ascii="Sakkal Majalla" w:hAnsi="Sakkal Majalla" w:cs="Sakkal Majalla"/>
          <w:b w:val="0"/>
          <w:bCs w:val="0"/>
          <w:sz w:val="28"/>
          <w:szCs w:val="28"/>
          <w:rtl/>
        </w:rPr>
        <w:t>على تخصيص</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"مواقع للتعلم " </w:t>
      </w:r>
      <w:r w:rsidRPr="00432C42">
        <w:rPr>
          <w:rFonts w:ascii="Sakkal Majalla" w:hAnsi="Sakkal Majalla" w:cs="Sakkal Majalla"/>
          <w:b w:val="0"/>
          <w:bCs w:val="0"/>
          <w:sz w:val="28"/>
          <w:szCs w:val="28"/>
          <w:rtl/>
        </w:rPr>
        <w:lastRenderedPageBreak/>
        <w:t>في المكتبة العامة مجهزة بأجهزة حاسوب وبرامج متعددة ومتنوعة تتناسب واحتياجات المجتمع وأقراص ليزر وحزم تعليمية مفتوحة وبرامج / مناهج تعليمية لمن يحتاج أن يتعلم كيف يستخدم التقنية الحديثة</w:t>
      </w:r>
      <w:r>
        <w:rPr>
          <w:rStyle w:val="EndnoteReference"/>
          <w:rFonts w:ascii="Sakkal Majalla" w:hAnsi="Sakkal Majalla" w:cs="Sakkal Majalla"/>
          <w:b w:val="0"/>
          <w:bCs w:val="0"/>
          <w:sz w:val="28"/>
          <w:szCs w:val="28"/>
          <w:rtl/>
        </w:rPr>
        <w:endnoteReference w:id="64"/>
      </w:r>
      <w:r>
        <w:rPr>
          <w:rFonts w:ascii="Sakkal Majalla" w:hAnsi="Sakkal Majalla" w:cs="Sakkal Majalla" w:hint="cs"/>
          <w:b w:val="0"/>
          <w:bCs w:val="0"/>
          <w:sz w:val="28"/>
          <w:szCs w:val="28"/>
          <w:rtl/>
        </w:rPr>
        <w:t xml:space="preserve">. </w:t>
      </w:r>
    </w:p>
    <w:p w14:paraId="6C65D354" w14:textId="26C3578D" w:rsidR="002831E0" w:rsidRPr="009256B5" w:rsidRDefault="002831E0" w:rsidP="0019775F">
      <w:pPr>
        <w:pStyle w:val="BodyText"/>
        <w:bidi/>
        <w:contextualSpacing/>
        <w:jc w:val="lowKashida"/>
        <w:rPr>
          <w:rFonts w:ascii="Sakkal Majalla" w:hAnsi="Sakkal Majalla" w:cs="Sakkal Majalla"/>
          <w:sz w:val="28"/>
          <w:szCs w:val="28"/>
          <w:rtl/>
        </w:rPr>
      </w:pPr>
      <w:r w:rsidRPr="009256B5">
        <w:rPr>
          <w:rFonts w:ascii="Sakkal Majalla" w:hAnsi="Sakkal Majalla" w:cs="Sakkal Majalla" w:hint="cs"/>
          <w:sz w:val="28"/>
          <w:szCs w:val="28"/>
          <w:rtl/>
        </w:rPr>
        <w:t>أما بالنسبة لزيارة المكتبات، فقد فاقت 282 مليون زيارة خلال خلال عام 2013-2014، حيث سجلت هبوطا مقارنة بــ  288 مليون زيارة خلال عام 2002-2003</w:t>
      </w:r>
      <w:r w:rsidRPr="009256B5">
        <w:rPr>
          <w:rStyle w:val="EndnoteReference"/>
          <w:rFonts w:ascii="Sakkal Majalla" w:hAnsi="Sakkal Majalla" w:cs="Sakkal Majalla"/>
          <w:sz w:val="28"/>
          <w:szCs w:val="28"/>
          <w:rtl/>
        </w:rPr>
        <w:endnoteReference w:id="65"/>
      </w:r>
      <w:r w:rsidRPr="009256B5">
        <w:rPr>
          <w:rFonts w:ascii="Sakkal Majalla" w:hAnsi="Sakkal Majalla" w:cs="Sakkal Majalla" w:hint="cs"/>
          <w:sz w:val="28"/>
          <w:szCs w:val="28"/>
          <w:rtl/>
        </w:rPr>
        <w:t xml:space="preserve">. وقد يكون أحد أهم الأسباب هو توفر التواصل التقني بين المستفيدين والمكتبات وكذلك توفر كثير من المعلومات على </w:t>
      </w:r>
      <w:r w:rsidR="009256B5" w:rsidRPr="009256B5">
        <w:rPr>
          <w:rFonts w:ascii="Sakkal Majalla" w:hAnsi="Sakkal Majalla" w:cs="Sakkal Majalla" w:hint="cs"/>
          <w:sz w:val="28"/>
          <w:szCs w:val="28"/>
          <w:rtl/>
        </w:rPr>
        <w:t>الإنترنت</w:t>
      </w:r>
      <w:r w:rsidRPr="009256B5">
        <w:rPr>
          <w:rFonts w:ascii="Sakkal Majalla" w:hAnsi="Sakkal Majalla" w:cs="Sakkal Majalla" w:hint="cs"/>
          <w:sz w:val="28"/>
          <w:szCs w:val="28"/>
          <w:rtl/>
        </w:rPr>
        <w:t xml:space="preserve">. وهذا لا يبرر الهبوط الكبير في حجم الزيارات، ولعل لذلك دراسة منفصلة. إن المكتبات العامة في بريطانيا مضرب مثل ليس فقط للدول النامية، بل أيضا للدول المتقدمة، ذلك أنها أولت المكتبات العامة اهتماما منذ أكثر من قرنين من الزمان، وسنّت لها القوانين الداعمة حكوميا واجتماعيا، ما تؤكده الإحصاءات الآتية: </w:t>
      </w:r>
    </w:p>
    <w:p w14:paraId="1969393A"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 xml:space="preserve">  يوجد هناك أكثر من 4800 في المملكة المتحدة منها 700 مكتبة متنقلة؛ بالإضافة إلى 20 ألف موقع خدمة في المستشفيات والسجون ومراكز كبار السن..الخ؛</w:t>
      </w:r>
    </w:p>
    <w:p w14:paraId="74C51559" w14:textId="351E6E9B" w:rsidR="002831E0" w:rsidRPr="00432C42" w:rsidRDefault="002831E0" w:rsidP="0019775F">
      <w:pPr>
        <w:pStyle w:val="BodyText"/>
        <w:numPr>
          <w:ilvl w:val="0"/>
          <w:numId w:val="3"/>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 xml:space="preserve">يمتلك نظام الخدمة بالمكتبات العامة أكثر من 130 مليون كتابا تملأ 3600 كم من الرفوف، وهو أطول من السكة </w:t>
      </w:r>
      <w:r w:rsidRPr="0012263E">
        <w:rPr>
          <w:rFonts w:ascii="Sakkal Majalla" w:hAnsi="Sakkal Majalla" w:cs="Sakkal Majalla"/>
          <w:sz w:val="28"/>
          <w:szCs w:val="28"/>
          <w:rtl/>
        </w:rPr>
        <w:t>الحد</w:t>
      </w:r>
      <w:r w:rsidR="0012263E" w:rsidRPr="0012263E">
        <w:rPr>
          <w:rFonts w:ascii="Sakkal Majalla" w:hAnsi="Sakkal Majalla" w:cs="Sakkal Majalla" w:hint="cs"/>
          <w:sz w:val="28"/>
          <w:szCs w:val="28"/>
          <w:rtl/>
        </w:rPr>
        <w:t>يد</w:t>
      </w:r>
      <w:r w:rsidRPr="0012263E">
        <w:rPr>
          <w:rFonts w:ascii="Sakkal Majalla" w:hAnsi="Sakkal Majalla" w:cs="Sakkal Majalla"/>
          <w:sz w:val="28"/>
          <w:szCs w:val="28"/>
          <w:rtl/>
        </w:rPr>
        <w:t xml:space="preserve">ية </w:t>
      </w:r>
      <w:r w:rsidRPr="00432C42">
        <w:rPr>
          <w:rFonts w:ascii="Sakkal Majalla" w:hAnsi="Sakkal Majalla" w:cs="Sakkal Majalla"/>
          <w:sz w:val="28"/>
          <w:szCs w:val="28"/>
          <w:rtl/>
        </w:rPr>
        <w:t>التي يبلغ طولها 3149 كم؛</w:t>
      </w:r>
    </w:p>
    <w:p w14:paraId="47D0E8C6"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58% من سكان المملكة المتحدة يحملون بطاقات عضوية، أي 34 مليون من مجموع السكان الذي يقدر ب 60 مليون نسمة؛</w:t>
      </w:r>
    </w:p>
    <w:p w14:paraId="347ECE12"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تمت 377 مليون زيارة للمكتبات العامة في العام 95/1996</w:t>
      </w:r>
      <w:r>
        <w:rPr>
          <w:rFonts w:ascii="Sakkal Majalla" w:hAnsi="Sakkal Majalla" w:cs="Sakkal Majalla" w:hint="cs"/>
          <w:sz w:val="28"/>
          <w:szCs w:val="28"/>
          <w:rtl/>
        </w:rPr>
        <w:t>؛</w:t>
      </w:r>
    </w:p>
    <w:p w14:paraId="7FB44FB8"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ولنقارن ذلك ب 33 مليون مشجع حضروا موسم مباريات كرة القدم في نفس العام؛</w:t>
      </w:r>
    </w:p>
    <w:p w14:paraId="4363351D"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عشرة مليون شخص يزورون المكتبات بشكل دائم، بمعنى مرة كل أسبوعين؛</w:t>
      </w:r>
    </w:p>
    <w:p w14:paraId="4FF96955"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 xml:space="preserve">تمت استعارة 480 مليون كتابا في عام 97-1998، وهو ما يفوق 8كتب لكل مواطن؛ </w:t>
      </w:r>
    </w:p>
    <w:p w14:paraId="2E4ACCE1"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تم إعارة 37 مليون مادة سمعبصرية خلال عام 97-1998؛</w:t>
      </w:r>
    </w:p>
    <w:p w14:paraId="06A295E7" w14:textId="6E70635B" w:rsidR="002831E0" w:rsidRPr="00432C42" w:rsidRDefault="002831E0" w:rsidP="0019775F">
      <w:pPr>
        <w:pStyle w:val="BodyText"/>
        <w:numPr>
          <w:ilvl w:val="0"/>
          <w:numId w:val="3"/>
        </w:numPr>
        <w:bidi/>
        <w:contextualSpacing/>
        <w:jc w:val="lowKashida"/>
        <w:rPr>
          <w:rFonts w:ascii="Sakkal Majalla" w:hAnsi="Sakkal Majalla" w:cs="Sakkal Majalla"/>
          <w:sz w:val="28"/>
          <w:szCs w:val="28"/>
          <w:rtl/>
        </w:rPr>
      </w:pPr>
      <w:r w:rsidRPr="00432C42">
        <w:rPr>
          <w:rFonts w:ascii="Sakkal Majalla" w:hAnsi="Sakkal Majalla" w:cs="Sakkal Majalla"/>
          <w:sz w:val="28"/>
          <w:szCs w:val="28"/>
          <w:rtl/>
        </w:rPr>
        <w:t>يوجد هناك ما يفوق 127 مليون مجلدا في المكتبات العامة، وهو يفوق كتابين لك</w:t>
      </w:r>
      <w:r w:rsidR="00590C4F">
        <w:rPr>
          <w:rFonts w:ascii="Sakkal Majalla" w:hAnsi="Sakkal Majalla" w:cs="Sakkal Majalla" w:hint="cs"/>
          <w:sz w:val="28"/>
          <w:szCs w:val="28"/>
          <w:rtl/>
        </w:rPr>
        <w:t>ل</w:t>
      </w:r>
      <w:r w:rsidRPr="00432C42">
        <w:rPr>
          <w:rFonts w:ascii="Sakkal Majalla" w:hAnsi="Sakkal Majalla" w:cs="Sakkal Majalla"/>
          <w:sz w:val="28"/>
          <w:szCs w:val="28"/>
          <w:rtl/>
        </w:rPr>
        <w:t xml:space="preserve"> مواطن في المملكة المتحدة؛</w:t>
      </w:r>
    </w:p>
    <w:p w14:paraId="265D814E" w14:textId="77777777" w:rsidR="002831E0" w:rsidRPr="00432C42" w:rsidRDefault="002831E0" w:rsidP="0019775F">
      <w:pPr>
        <w:pStyle w:val="BodyText"/>
        <w:numPr>
          <w:ilvl w:val="0"/>
          <w:numId w:val="3"/>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يعتبر الوقت الذي يقضى في المكتبة خامس أفضل وقت للمواطن الإنجليزي</w:t>
      </w:r>
      <w:r w:rsidRPr="00432C42">
        <w:rPr>
          <w:rStyle w:val="EndnoteReference"/>
          <w:rFonts w:ascii="Sakkal Majalla" w:hAnsi="Sakkal Majalla" w:cs="Sakkal Majalla"/>
          <w:sz w:val="28"/>
          <w:szCs w:val="28"/>
          <w:rtl/>
        </w:rPr>
        <w:endnoteReference w:id="66"/>
      </w:r>
      <w:r w:rsidRPr="00432C42">
        <w:rPr>
          <w:rFonts w:ascii="Sakkal Majalla" w:hAnsi="Sakkal Majalla" w:cs="Sakkal Majalla"/>
          <w:sz w:val="28"/>
          <w:szCs w:val="28"/>
          <w:rtl/>
        </w:rPr>
        <w:t>.</w:t>
      </w:r>
      <w:r w:rsidRPr="00432C42">
        <w:rPr>
          <w:rFonts w:ascii="Sakkal Majalla" w:hAnsi="Sakkal Majalla" w:cs="Sakkal Majalla"/>
          <w:sz w:val="28"/>
          <w:szCs w:val="28"/>
          <w:rtl/>
        </w:rPr>
        <w:tab/>
      </w:r>
    </w:p>
    <w:p w14:paraId="6C3664A0" w14:textId="77777777" w:rsidR="002831E0"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0F67A4">
        <w:rPr>
          <w:rFonts w:ascii="Sakkal Majalla" w:hAnsi="Sakkal Majalla" w:cs="Sakkal Majalla" w:hint="cs"/>
          <w:sz w:val="32"/>
          <w:szCs w:val="32"/>
          <w:rtl/>
        </w:rPr>
        <w:t>المكتبات العامة البريطانية والتشريعات:</w:t>
      </w:r>
      <w:r>
        <w:rPr>
          <w:rFonts w:ascii="Sakkal Majalla" w:hAnsi="Sakkal Majalla" w:cs="Sakkal Majalla" w:hint="cs"/>
          <w:b w:val="0"/>
          <w:bCs w:val="0"/>
          <w:sz w:val="32"/>
          <w:szCs w:val="32"/>
          <w:rtl/>
        </w:rPr>
        <w:t xml:space="preserve">  </w:t>
      </w:r>
      <w:r w:rsidRPr="00432C42">
        <w:rPr>
          <w:rFonts w:ascii="Sakkal Majalla" w:hAnsi="Sakkal Majalla" w:cs="Sakkal Majalla"/>
          <w:b w:val="0"/>
          <w:bCs w:val="0"/>
          <w:sz w:val="28"/>
          <w:szCs w:val="28"/>
          <w:rtl/>
        </w:rPr>
        <w:t>من المعلوم أن المكتبات العامة في بريطانيا احتفلت عام 2000 بمرور مائة وخمسين عاما على إنشاء أول قانون (رسمي) للمكتبات العامة، حيث أُقيمت العديد من الفعاليات والأنشطة المختلفة. وقد أحيا البريطانيون ذكر أولئك الذين عملوا لإقامة وإقرار النظام ابتداء برئيسي الوزراء وليام إيوارت(1798-1869) وجوزيف براذرتون(1783</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 xml:space="preserve">1857). كما تذكر البريطانيون العديد ممن كان لهم الفضل في تطور المكتبات العامة في مسيرتها الطويلة سواء من الذين عملوا في اللجان المختلفة لتطوير أنظمتها، أو الذين كانت لهم أدوار مختلفة ومن أهمهم أندو كارنيقي (1835-1919) الذي زوّد (وشيّد) نحو ثلاثة آلاف مكتبة عامة في البلدان الناطقة بالإنجليزية. وجاءت هبات كارنيقي لصالح المكتبات العامة، بعد أن أثرى في صناعة الحديد في أمريكا، </w:t>
      </w:r>
      <w:r w:rsidRPr="00432C42">
        <w:rPr>
          <w:rFonts w:ascii="Sakkal Majalla" w:hAnsi="Sakkal Majalla" w:cs="Sakkal Majalla"/>
          <w:b w:val="0"/>
          <w:bCs w:val="0"/>
          <w:sz w:val="28"/>
          <w:szCs w:val="28"/>
          <w:rtl/>
        </w:rPr>
        <w:lastRenderedPageBreak/>
        <w:t xml:space="preserve">تقديرا منه للمكتبات ودورها في حياة الفرد، وكذلك كرد جميل لتجربته في استخدام المكتبات في صغره والتي قرر حينها أنه متى "جاءت الثروة فستستخدم لإنشاء مكتبات". </w:t>
      </w:r>
    </w:p>
    <w:p w14:paraId="7DBF3F6A"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p>
    <w:p w14:paraId="2CF0B7ED" w14:textId="77777777" w:rsidR="002831E0" w:rsidRPr="00174322" w:rsidRDefault="002831E0" w:rsidP="0019775F">
      <w:pPr>
        <w:widowControl w:val="0"/>
        <w:autoSpaceDE w:val="0"/>
        <w:autoSpaceDN w:val="0"/>
        <w:bidi/>
        <w:adjustRightInd w:val="0"/>
        <w:ind w:left="315"/>
        <w:contextualSpacing/>
        <w:jc w:val="center"/>
        <w:rPr>
          <w:rFonts w:ascii="Sakkal Majalla" w:hAnsi="Sakkal Majalla" w:cs="Sakkal Majalla"/>
          <w:b w:val="0"/>
          <w:bCs w:val="0"/>
          <w:sz w:val="32"/>
          <w:szCs w:val="32"/>
          <w:rtl/>
        </w:rPr>
      </w:pPr>
      <w:r>
        <w:rPr>
          <w:rFonts w:ascii="Sakkal Majalla" w:hAnsi="Sakkal Majalla" w:cs="Sakkal Majalla" w:hint="cs"/>
          <w:sz w:val="28"/>
          <w:szCs w:val="28"/>
          <w:rtl/>
        </w:rPr>
        <w:t>جدول(1)</w:t>
      </w:r>
      <w:r w:rsidRPr="00174322">
        <w:rPr>
          <w:rFonts w:ascii="Sakkal Majalla" w:hAnsi="Sakkal Majalla" w:cs="Sakkal Majalla"/>
          <w:sz w:val="28"/>
          <w:szCs w:val="28"/>
          <w:rtl/>
        </w:rPr>
        <w:t xml:space="preserve"> - أبرز الأحداث في </w:t>
      </w:r>
      <w:r>
        <w:rPr>
          <w:rFonts w:ascii="Sakkal Majalla" w:hAnsi="Sakkal Majalla" w:cs="Sakkal Majalla" w:hint="cs"/>
          <w:sz w:val="28"/>
          <w:szCs w:val="28"/>
          <w:rtl/>
        </w:rPr>
        <w:t>مسيرة</w:t>
      </w:r>
      <w:r w:rsidRPr="00174322">
        <w:rPr>
          <w:rFonts w:ascii="Sakkal Majalla" w:hAnsi="Sakkal Majalla" w:cs="Sakkal Majalla"/>
          <w:sz w:val="28"/>
          <w:szCs w:val="28"/>
          <w:rtl/>
        </w:rPr>
        <w:t xml:space="preserve"> المكتبات العامة في بريطانيا خلال القرنين الماضيين</w:t>
      </w:r>
    </w:p>
    <w:tbl>
      <w:tblPr>
        <w:bidiVisual/>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6463"/>
      </w:tblGrid>
      <w:tr w:rsidR="002831E0" w:rsidRPr="00432C42" w14:paraId="5DC60CBC"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29CCC0A9"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1850</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2F07EAC3"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قانون المكتبات العامة</w:t>
            </w:r>
          </w:p>
        </w:tc>
      </w:tr>
      <w:tr w:rsidR="002831E0" w:rsidRPr="00432C42" w14:paraId="41045D81"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11E37698"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1859</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5E496714"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تقديم قطع موسيقية في مكتبة ليفربول لأول مرة</w:t>
            </w:r>
          </w:p>
        </w:tc>
      </w:tr>
      <w:tr w:rsidR="002831E0" w:rsidRPr="00432C42" w14:paraId="34C6DCDE"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5F8405A3"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1872</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66D92E01"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افتتاح قاعة للقراءة للصغار في مكتبة مانشستر لأول مرة</w:t>
            </w:r>
          </w:p>
        </w:tc>
      </w:tr>
      <w:tr w:rsidR="002831E0" w:rsidRPr="00432C42" w14:paraId="5F15133E"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4C13F7D4"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1877</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35176F49"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إنشاء جمعية المكتبات</w:t>
            </w:r>
          </w:p>
        </w:tc>
      </w:tr>
      <w:tr w:rsidR="002831E0" w:rsidRPr="00432C42" w14:paraId="761C6305"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4690158D"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1877</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2097AEDF"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أول مؤتمر عالمي للمكتبات أُقيم لندن</w:t>
            </w:r>
          </w:p>
        </w:tc>
      </w:tr>
      <w:tr w:rsidR="002831E0" w:rsidRPr="00432C42" w14:paraId="45985161"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3A0FB7FE"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1880</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08126AD0"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تعيين أول امرأة رئيسة مكتبة (33% من مديري المكتبات نساء في عام 1998)</w:t>
            </w:r>
          </w:p>
        </w:tc>
      </w:tr>
      <w:tr w:rsidR="002831E0" w:rsidRPr="00432C42" w14:paraId="7FE7766A"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7F76C955"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1884</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0B16AC95"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استخدام المايكروفيلم لأول مرة في المكتبات</w:t>
            </w:r>
          </w:p>
        </w:tc>
      </w:tr>
      <w:tr w:rsidR="002831E0" w:rsidRPr="00432C42" w14:paraId="2CD381C2"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6DB6B9BD"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1885</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160083F8"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أول اختبار يجرى للمكتبيين (بواسطة جمعية المكتبات)</w:t>
            </w:r>
          </w:p>
        </w:tc>
      </w:tr>
      <w:tr w:rsidR="002831E0" w:rsidRPr="00432C42" w14:paraId="1A2DB624"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4925BFF3"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1887</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4841AA43"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تحول المكتبات إلى مراكز أحياء ثقافية. إنشاء رواق فني</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ومتحف في مكتبة سوانسي  </w:t>
            </w:r>
            <w:r w:rsidRPr="00432C42">
              <w:rPr>
                <w:rFonts w:ascii="Sakkal Majalla" w:hAnsi="Sakkal Majalla" w:cs="Sakkal Majalla"/>
                <w:b w:val="0"/>
                <w:bCs w:val="0"/>
                <w:sz w:val="28"/>
                <w:szCs w:val="28"/>
              </w:rPr>
              <w:t>Swansea</w:t>
            </w:r>
            <w:r w:rsidRPr="00432C42">
              <w:rPr>
                <w:rFonts w:ascii="Sakkal Majalla" w:hAnsi="Sakkal Majalla" w:cs="Sakkal Majalla"/>
                <w:b w:val="0"/>
                <w:bCs w:val="0"/>
                <w:sz w:val="28"/>
                <w:szCs w:val="28"/>
                <w:rtl/>
              </w:rPr>
              <w:t xml:space="preserve"> الجديدة، وتقديمها مناهج علمية (فنية) ومحاضرات مسائية مجانية</w:t>
            </w:r>
          </w:p>
        </w:tc>
      </w:tr>
      <w:tr w:rsidR="002831E0" w:rsidRPr="00432C42" w14:paraId="614E25B0"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66B148D6"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1901</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3A4417B4"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مكتبة بلفاست العامة تعلن عن منع إعارة كتب للمصابين بأمراض معدية وتغريم من يخالف ذلك بخمسة جنيهات. (كان يعتقد بانقال المرض المعد من خلال صفحات الكتب)</w:t>
            </w:r>
          </w:p>
        </w:tc>
      </w:tr>
      <w:tr w:rsidR="002831E0" w:rsidRPr="00432C42" w14:paraId="377783A3"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0E08ADDA"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1920</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7E0240A9"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أول مكتبة متنقلة. (مكتبة بيرتشايرالريفية؛ سيارة فان)</w:t>
            </w:r>
          </w:p>
        </w:tc>
      </w:tr>
      <w:tr w:rsidR="002831E0" w:rsidRPr="00432C42" w14:paraId="47FBBE55"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7F01E1F2"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1930</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06460A09" w14:textId="77777777" w:rsidR="002831E0" w:rsidRPr="0017432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174322">
              <w:rPr>
                <w:rFonts w:ascii="Sakkal Majalla" w:hAnsi="Sakkal Majalla" w:cs="Sakkal Majalla"/>
                <w:b w:val="0"/>
                <w:bCs w:val="0"/>
                <w:sz w:val="28"/>
                <w:szCs w:val="28"/>
                <w:rtl/>
              </w:rPr>
              <w:t>باربارا ستانويك تلعب دور المكتبية في مسرحية "الممنوع" تقول فيه:"ليتني أملك هذه المكتبة...</w:t>
            </w:r>
            <w:r>
              <w:rPr>
                <w:rFonts w:ascii="Sakkal Majalla" w:hAnsi="Sakkal Majalla" w:cs="Sakkal Majalla" w:hint="cs"/>
                <w:b w:val="0"/>
                <w:bCs w:val="0"/>
                <w:sz w:val="28"/>
                <w:szCs w:val="28"/>
                <w:rtl/>
              </w:rPr>
              <w:t xml:space="preserve"> </w:t>
            </w:r>
            <w:r w:rsidRPr="00174322">
              <w:rPr>
                <w:rFonts w:ascii="Sakkal Majalla" w:hAnsi="Sakkal Majalla" w:cs="Sakkal Majalla"/>
                <w:b w:val="0"/>
                <w:bCs w:val="0"/>
                <w:sz w:val="28"/>
                <w:szCs w:val="28"/>
                <w:rtl/>
              </w:rPr>
              <w:t>كنت عمدت إلى فأس، وكسرتها إلى  مليون قطعة، واستمتعت بلعب القيثار بينما هي تحتر".!</w:t>
            </w:r>
          </w:p>
        </w:tc>
      </w:tr>
      <w:tr w:rsidR="002831E0" w:rsidRPr="00432C42" w14:paraId="080B0782"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1FC18C29"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1935</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5F2ACD18"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مكتبة مقاطعة مدلسكس أول من يعير اسطوانات القراموفون.</w:t>
            </w:r>
          </w:p>
        </w:tc>
      </w:tr>
      <w:tr w:rsidR="002831E0" w:rsidRPr="00432C42" w14:paraId="2F796907"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2A2BCE62"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1940 </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6D995C5E"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بداية خدمات المعلومات في شيفيلد بإصدار الكتب وكتب المؤن والملابس</w:t>
            </w:r>
            <w:r w:rsidR="003911D3">
              <w:rPr>
                <w:rFonts w:ascii="Sakkal Majalla" w:hAnsi="Sakkal Majalla" w:cs="Sakkal Majalla" w:hint="cs"/>
                <w:b w:val="0"/>
                <w:bCs w:val="0"/>
                <w:sz w:val="28"/>
                <w:szCs w:val="28"/>
                <w:rtl/>
              </w:rPr>
              <w:t>.</w:t>
            </w:r>
          </w:p>
        </w:tc>
      </w:tr>
      <w:tr w:rsidR="002831E0" w:rsidRPr="00432C42" w14:paraId="6D159CB6"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5FBEF427"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1954</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3BA9685D"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قدمت مكتبة أوركني خدمة صندوق العائلة الذي بواسطته يستطيع سكان الجزر الحصول على طلباتهم من الكتب مع طلبات الخضروات  من أقرب بقالة لهم (لازالت تعمل إلى اليوم)</w:t>
            </w:r>
            <w:r w:rsidR="003911D3">
              <w:rPr>
                <w:rFonts w:ascii="Sakkal Majalla" w:hAnsi="Sakkal Majalla" w:cs="Sakkal Majalla" w:hint="cs"/>
                <w:b w:val="0"/>
                <w:bCs w:val="0"/>
                <w:sz w:val="28"/>
                <w:szCs w:val="28"/>
                <w:rtl/>
              </w:rPr>
              <w:t>.</w:t>
            </w:r>
          </w:p>
        </w:tc>
      </w:tr>
      <w:tr w:rsidR="002831E0" w:rsidRPr="00432C42" w14:paraId="4062318D"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7129E5A7"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1972</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6F5C3B77"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مكتبات كارديقرانشاير المشتركة أول من يعير أشرطة الكاسيت</w:t>
            </w:r>
          </w:p>
        </w:tc>
      </w:tr>
      <w:tr w:rsidR="002831E0" w:rsidRPr="00432C42" w14:paraId="2833C090"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1213C8AA"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1974</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1C05DE74"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مكتبة حي كينتيش أول من يستخدم الرموز العمودية</w:t>
            </w:r>
            <w:r>
              <w:rPr>
                <w:rFonts w:ascii="Sakkal Majalla" w:hAnsi="Sakkal Majalla" w:cs="Sakkal Majalla" w:hint="cs"/>
                <w:b w:val="0"/>
                <w:bCs w:val="0"/>
                <w:sz w:val="28"/>
                <w:szCs w:val="28"/>
                <w:rtl/>
              </w:rPr>
              <w:t xml:space="preserve"> </w:t>
            </w:r>
            <w:r w:rsidRPr="00432C42">
              <w:rPr>
                <w:rFonts w:ascii="Sakkal Majalla" w:hAnsi="Sakkal Majalla" w:cs="Sakkal Majalla"/>
                <w:b w:val="0"/>
                <w:bCs w:val="0"/>
                <w:sz w:val="28"/>
                <w:szCs w:val="28"/>
                <w:rtl/>
              </w:rPr>
              <w:t xml:space="preserve"> (</w:t>
            </w:r>
            <w:r w:rsidRPr="00432C42">
              <w:rPr>
                <w:rFonts w:ascii="Sakkal Majalla" w:hAnsi="Sakkal Majalla" w:cs="Sakkal Majalla"/>
                <w:b w:val="0"/>
                <w:bCs w:val="0"/>
                <w:sz w:val="28"/>
                <w:szCs w:val="28"/>
              </w:rPr>
              <w:t>Barcode</w:t>
            </w:r>
            <w:r w:rsidRPr="00432C42">
              <w:rPr>
                <w:rFonts w:ascii="Sakkal Majalla" w:hAnsi="Sakkal Majalla" w:cs="Sakkal Majalla"/>
                <w:b w:val="0"/>
                <w:bCs w:val="0"/>
                <w:sz w:val="28"/>
                <w:szCs w:val="28"/>
                <w:rtl/>
              </w:rPr>
              <w:t>) في الإعارة</w:t>
            </w:r>
          </w:p>
        </w:tc>
      </w:tr>
      <w:tr w:rsidR="002831E0" w:rsidRPr="00432C42" w14:paraId="6EAA0311"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646F2588"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1982</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16FFCEB7"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سومرست أول مكتبة عامة تطبق الفهرس الآلي</w:t>
            </w:r>
          </w:p>
        </w:tc>
      </w:tr>
      <w:tr w:rsidR="002831E0" w:rsidRPr="00432C42" w14:paraId="3DC324BE"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0B44930C"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1995</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60C9EE2D" w14:textId="7F429EBC" w:rsidR="002831E0" w:rsidRPr="00AF2EC8"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AF2EC8">
              <w:rPr>
                <w:rFonts w:ascii="Sakkal Majalla" w:hAnsi="Sakkal Majalla" w:cs="Sakkal Majalla"/>
                <w:b w:val="0"/>
                <w:bCs w:val="0"/>
                <w:sz w:val="28"/>
                <w:szCs w:val="28"/>
                <w:rtl/>
              </w:rPr>
              <w:t xml:space="preserve">مكتبة ميرلبون أول مكتبة تتيح محتوياتها (الفهرس) على </w:t>
            </w:r>
            <w:r w:rsidR="00415263">
              <w:rPr>
                <w:rFonts w:ascii="Sakkal Majalla" w:hAnsi="Sakkal Majalla" w:cs="Sakkal Majalla"/>
                <w:b w:val="0"/>
                <w:bCs w:val="0"/>
                <w:sz w:val="28"/>
                <w:szCs w:val="28"/>
                <w:rtl/>
              </w:rPr>
              <w:t>الإنترنت</w:t>
            </w:r>
          </w:p>
        </w:tc>
      </w:tr>
      <w:tr w:rsidR="002831E0" w:rsidRPr="00432C42" w14:paraId="405C4F93"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02655230"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1995</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040EA1A8"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أكثر من نصف من تصل أعمارهم 15 سنة فأكثر يحملون بطاقات مكتبة</w:t>
            </w:r>
          </w:p>
        </w:tc>
      </w:tr>
      <w:tr w:rsidR="002831E0" w:rsidRPr="00432C42" w14:paraId="366374AC"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306584F3"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1997</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41AA1E91"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 xml:space="preserve">مكتبة ميلتون أكثر مكتبة من حيث الإستخدام ، بما يفوق مليونين ومائتين حركة </w:t>
            </w:r>
            <w:r w:rsidRPr="00432C42">
              <w:rPr>
                <w:rFonts w:ascii="Sakkal Majalla" w:hAnsi="Sakkal Majalla" w:cs="Sakkal Majalla"/>
                <w:b w:val="0"/>
                <w:bCs w:val="0"/>
                <w:sz w:val="28"/>
                <w:szCs w:val="28"/>
                <w:rtl/>
              </w:rPr>
              <w:lastRenderedPageBreak/>
              <w:t>إعارة في هذا العام</w:t>
            </w:r>
          </w:p>
        </w:tc>
      </w:tr>
      <w:tr w:rsidR="002831E0" w:rsidRPr="00432C42" w14:paraId="4761505D"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207FB5B7"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lastRenderedPageBreak/>
              <w:t>1989</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5E6AEF0B"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الذهاب للمكتبة يعد رابع أشهر وقت يفضله البريطانيون</w:t>
            </w:r>
          </w:p>
        </w:tc>
      </w:tr>
      <w:tr w:rsidR="002831E0" w:rsidRPr="00432C42" w14:paraId="2556B317" w14:textId="77777777" w:rsidTr="00E83264">
        <w:tc>
          <w:tcPr>
            <w:tcW w:w="805" w:type="dxa"/>
            <w:tcBorders>
              <w:top w:val="single" w:sz="4" w:space="0" w:color="auto"/>
              <w:left w:val="single" w:sz="4" w:space="0" w:color="auto"/>
              <w:bottom w:val="single" w:sz="4" w:space="0" w:color="auto"/>
              <w:right w:val="single" w:sz="4" w:space="0" w:color="auto"/>
            </w:tcBorders>
            <w:shd w:val="clear" w:color="auto" w:fill="auto"/>
          </w:tcPr>
          <w:p w14:paraId="7B54D1AE"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2000</w:t>
            </w:r>
          </w:p>
        </w:tc>
        <w:tc>
          <w:tcPr>
            <w:tcW w:w="6683" w:type="dxa"/>
            <w:tcBorders>
              <w:top w:val="single" w:sz="4" w:space="0" w:color="auto"/>
              <w:left w:val="single" w:sz="4" w:space="0" w:color="auto"/>
              <w:bottom w:val="single" w:sz="4" w:space="0" w:color="auto"/>
              <w:right w:val="single" w:sz="4" w:space="0" w:color="auto"/>
            </w:tcBorders>
            <w:shd w:val="clear" w:color="auto" w:fill="auto"/>
          </w:tcPr>
          <w:p w14:paraId="7FFCEE80" w14:textId="77777777" w:rsidR="002831E0" w:rsidRPr="00432C42"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مائة وخمسون عاما مع المكتبات العامة في بريطانيا</w:t>
            </w:r>
          </w:p>
        </w:tc>
      </w:tr>
    </w:tbl>
    <w:p w14:paraId="0A21464F" w14:textId="77777777" w:rsidR="002831E0" w:rsidRPr="00432C42" w:rsidRDefault="002831E0" w:rsidP="0019775F">
      <w:pPr>
        <w:widowControl w:val="0"/>
        <w:autoSpaceDE w:val="0"/>
        <w:autoSpaceDN w:val="0"/>
        <w:bidi/>
        <w:adjustRightInd w:val="0"/>
        <w:ind w:left="315"/>
        <w:contextualSpacing/>
        <w:jc w:val="lowKashida"/>
        <w:rPr>
          <w:rFonts w:ascii="Sakkal Majalla" w:hAnsi="Sakkal Majalla" w:cs="Sakkal Majalla"/>
          <w:sz w:val="24"/>
          <w:szCs w:val="24"/>
          <w:rtl/>
        </w:rPr>
      </w:pPr>
      <w:r w:rsidRPr="00432C42">
        <w:rPr>
          <w:rFonts w:ascii="Sakkal Majalla" w:hAnsi="Sakkal Majalla" w:cs="Sakkal Majalla"/>
          <w:sz w:val="24"/>
          <w:szCs w:val="24"/>
          <w:rtl/>
        </w:rPr>
        <w:tab/>
      </w:r>
    </w:p>
    <w:p w14:paraId="39930D15" w14:textId="239AE49F" w:rsidR="002831E0" w:rsidRPr="0012263E" w:rsidRDefault="002831E0" w:rsidP="009E6994">
      <w:pPr>
        <w:widowControl w:val="0"/>
        <w:autoSpaceDE w:val="0"/>
        <w:autoSpaceDN w:val="0"/>
        <w:bidi/>
        <w:adjustRightInd w:val="0"/>
        <w:contextualSpacing/>
        <w:jc w:val="lowKashida"/>
        <w:rPr>
          <w:rFonts w:ascii="Sakkal Majalla" w:hAnsi="Sakkal Majalla" w:cs="Sakkal Majalla"/>
          <w:b w:val="0"/>
          <w:bCs w:val="0"/>
          <w:sz w:val="28"/>
          <w:szCs w:val="28"/>
          <w:rtl/>
        </w:rPr>
      </w:pPr>
      <w:r w:rsidRPr="0012263E">
        <w:rPr>
          <w:rFonts w:ascii="Sakkal Majalla" w:hAnsi="Sakkal Majalla" w:cs="Sakkal Majalla" w:hint="cs"/>
          <w:sz w:val="32"/>
          <w:szCs w:val="32"/>
          <w:rtl/>
        </w:rPr>
        <w:t>المكتبات العامة في أوربا:</w:t>
      </w:r>
      <w:r w:rsidRPr="0012263E">
        <w:rPr>
          <w:rFonts w:ascii="Sakkal Majalla" w:hAnsi="Sakkal Majalla" w:cs="Sakkal Majalla" w:hint="cs"/>
          <w:b w:val="0"/>
          <w:bCs w:val="0"/>
          <w:sz w:val="32"/>
          <w:szCs w:val="32"/>
          <w:rtl/>
        </w:rPr>
        <w:t xml:space="preserve"> </w:t>
      </w:r>
      <w:r w:rsidRPr="0012263E">
        <w:rPr>
          <w:rFonts w:ascii="Sakkal Majalla" w:hAnsi="Sakkal Majalla" w:cs="Sakkal Majalla" w:hint="cs"/>
          <w:b w:val="0"/>
          <w:bCs w:val="0"/>
          <w:sz w:val="28"/>
          <w:szCs w:val="28"/>
          <w:rtl/>
        </w:rPr>
        <w:t xml:space="preserve">وعن الحالة في أوربا بعامة، تحدّث الفنلندي رينانين </w:t>
      </w:r>
      <w:r w:rsidRPr="0012263E">
        <w:rPr>
          <w:rFonts w:cs="Times New Roman"/>
          <w:b w:val="0"/>
          <w:bCs w:val="0"/>
          <w:sz w:val="20"/>
          <w:szCs w:val="20"/>
        </w:rPr>
        <w:t>Ryynänen</w:t>
      </w:r>
      <w:r w:rsidRPr="0012263E">
        <w:rPr>
          <w:rFonts w:ascii="Sakkal Majalla" w:hAnsi="Sakkal Majalla" w:cs="Sakkal Majalla" w:hint="cs"/>
          <w:b w:val="0"/>
          <w:bCs w:val="0"/>
          <w:sz w:val="28"/>
          <w:szCs w:val="28"/>
          <w:rtl/>
        </w:rPr>
        <w:t xml:space="preserve"> عن دور المكتبات في دول الاتحاد الأوربي، مشددا على أهمية أن تأخذ المكتبات دورها الكامل جنبا</w:t>
      </w:r>
      <w:r w:rsidR="0012263E" w:rsidRPr="0012263E">
        <w:rPr>
          <w:rFonts w:ascii="Sakkal Majalla" w:hAnsi="Sakkal Majalla" w:cs="Sakkal Majalla" w:hint="cs"/>
          <w:b w:val="0"/>
          <w:bCs w:val="0"/>
          <w:sz w:val="28"/>
          <w:szCs w:val="28"/>
          <w:rtl/>
        </w:rPr>
        <w:t>ً</w:t>
      </w:r>
      <w:r w:rsidRPr="0012263E">
        <w:rPr>
          <w:rFonts w:ascii="Sakkal Majalla" w:hAnsi="Sakkal Majalla" w:cs="Sakkal Majalla" w:hint="cs"/>
          <w:b w:val="0"/>
          <w:bCs w:val="0"/>
          <w:sz w:val="28"/>
          <w:szCs w:val="28"/>
          <w:rtl/>
        </w:rPr>
        <w:t xml:space="preserve"> إلى جنب مؤسسات الإعلام والتعليم، حيث أكد على أن "مجتمع المعلومات يتطلب -بحسب رينانين </w:t>
      </w:r>
      <w:r w:rsidRPr="0012263E">
        <w:rPr>
          <w:rFonts w:cs="Times New Roman"/>
          <w:b w:val="0"/>
          <w:bCs w:val="0"/>
          <w:sz w:val="20"/>
          <w:szCs w:val="20"/>
        </w:rPr>
        <w:t>Ryynänen</w:t>
      </w:r>
      <w:r w:rsidRPr="0012263E">
        <w:rPr>
          <w:rFonts w:ascii="Sakkal Majalla" w:hAnsi="Sakkal Majalla" w:cs="Sakkal Majalla" w:hint="cs"/>
          <w:b w:val="0"/>
          <w:bCs w:val="0"/>
          <w:sz w:val="28"/>
          <w:szCs w:val="28"/>
          <w:rtl/>
        </w:rPr>
        <w:t xml:space="preserve"> - أن يُعاد تعريف مكانة وأهداف كل المؤسسات التي تتعاطى مع المعلومات والمعرفة والثقافة، ومنها الإعلام والتعليم التي تمت مناقشة أحوالها بتعمّق من قبل الاتحاد الأوروبي. لكن المكتبات لم تأخذ نصيبها وافيا من ذلك. إن الحالة تتغير، حيث تم تعيين المكتبة على أنها أحد المفاتيح أو العناصر (المؤسسات) التي تهيئ الوصول للمعلومات، ما يعتبر حاسما في تطوير المجتمع المعلوماتي الديمقراطي. وقد تبنى البرلمان الأوروبي في عام 1998 مبادرة تم انتاجها من قبل ذات البرلمان تحت عنوان " دور المكتبات في المجتمع المتطوّر" التي تعرّف المتطلبات والأفعال الأساس في حقل المكتبات في كل أوربا، والتي (المتطلبات) تتضمن التشديد على إعاد</w:t>
      </w:r>
      <w:r w:rsidR="00590C4F">
        <w:rPr>
          <w:rFonts w:ascii="Sakkal Majalla" w:hAnsi="Sakkal Majalla" w:cs="Sakkal Majalla" w:hint="cs"/>
          <w:b w:val="0"/>
          <w:bCs w:val="0"/>
          <w:sz w:val="28"/>
          <w:szCs w:val="28"/>
          <w:rtl/>
        </w:rPr>
        <w:t>ة</w:t>
      </w:r>
      <w:r w:rsidRPr="0012263E">
        <w:rPr>
          <w:rFonts w:ascii="Sakkal Majalla" w:hAnsi="Sakkal Majalla" w:cs="Sakkal Majalla" w:hint="cs"/>
          <w:b w:val="0"/>
          <w:bCs w:val="0"/>
          <w:sz w:val="28"/>
          <w:szCs w:val="28"/>
          <w:rtl/>
        </w:rPr>
        <w:t xml:space="preserve"> تقييم كل المؤسسات التي تعمل مع المعلومات والبيانات والمعرفة. وبهذا تمت إعادة المناقشات حول الإعلام والتعليم</w:t>
      </w:r>
      <w:r w:rsidRPr="0012263E">
        <w:rPr>
          <w:rStyle w:val="EndnoteReference"/>
          <w:rFonts w:ascii="Sakkal Majalla" w:hAnsi="Sakkal Majalla" w:cs="Sakkal Majalla"/>
          <w:b w:val="0"/>
          <w:bCs w:val="0"/>
          <w:sz w:val="28"/>
          <w:szCs w:val="28"/>
          <w:rtl/>
        </w:rPr>
        <w:endnoteReference w:id="67"/>
      </w:r>
      <w:r w:rsidRPr="0012263E">
        <w:rPr>
          <w:rFonts w:ascii="Sakkal Majalla" w:hAnsi="Sakkal Majalla" w:cs="Sakkal Majalla" w:hint="cs"/>
          <w:b w:val="0"/>
          <w:bCs w:val="0"/>
          <w:sz w:val="28"/>
          <w:szCs w:val="28"/>
          <w:rtl/>
        </w:rPr>
        <w:t>.</w:t>
      </w:r>
      <w:r w:rsidRPr="0012263E">
        <w:rPr>
          <w:rFonts w:ascii="Sakkal Majalla" w:hAnsi="Sakkal Majalla" w:cs="Sakkal Majalla"/>
          <w:b w:val="0"/>
          <w:bCs w:val="0"/>
          <w:sz w:val="28"/>
          <w:szCs w:val="28"/>
        </w:rPr>
        <w:t xml:space="preserve"> </w:t>
      </w:r>
      <w:r w:rsidRPr="0012263E">
        <w:rPr>
          <w:rFonts w:ascii="Sakkal Majalla" w:hAnsi="Sakkal Majalla" w:cs="Sakkal Majalla" w:hint="cs"/>
          <w:b w:val="0"/>
          <w:bCs w:val="0"/>
          <w:sz w:val="28"/>
          <w:szCs w:val="28"/>
          <w:rtl/>
        </w:rPr>
        <w:t>لقد تعاظم دو</w:t>
      </w:r>
      <w:r w:rsidR="00590C4F">
        <w:rPr>
          <w:rFonts w:ascii="Sakkal Majalla" w:hAnsi="Sakkal Majalla" w:cs="Sakkal Majalla" w:hint="cs"/>
          <w:b w:val="0"/>
          <w:bCs w:val="0"/>
          <w:sz w:val="28"/>
          <w:szCs w:val="28"/>
          <w:rtl/>
        </w:rPr>
        <w:t>ر</w:t>
      </w:r>
      <w:r w:rsidRPr="0012263E">
        <w:rPr>
          <w:rFonts w:ascii="Sakkal Majalla" w:hAnsi="Sakkal Majalla" w:cs="Sakkal Majalla" w:hint="cs"/>
          <w:b w:val="0"/>
          <w:bCs w:val="0"/>
          <w:sz w:val="28"/>
          <w:szCs w:val="28"/>
          <w:rtl/>
        </w:rPr>
        <w:t xml:space="preserve"> المكتبات اليوم </w:t>
      </w:r>
      <w:r w:rsidRPr="0012263E">
        <w:rPr>
          <w:rFonts w:ascii="Sakkal Majalla" w:hAnsi="Sakkal Majalla" w:cs="Sakkal Majalla"/>
          <w:b w:val="0"/>
          <w:bCs w:val="0"/>
          <w:sz w:val="28"/>
          <w:szCs w:val="28"/>
          <w:rtl/>
        </w:rPr>
        <w:t>–</w:t>
      </w:r>
      <w:r w:rsidRPr="0012263E">
        <w:rPr>
          <w:rFonts w:ascii="Sakkal Majalla" w:hAnsi="Sakkal Majalla" w:cs="Sakkal Majalla" w:hint="cs"/>
          <w:b w:val="0"/>
          <w:bCs w:val="0"/>
          <w:sz w:val="28"/>
          <w:szCs w:val="28"/>
          <w:rtl/>
        </w:rPr>
        <w:t xml:space="preserve">كما يؤكده </w:t>
      </w:r>
      <w:r w:rsidRPr="0012263E">
        <w:rPr>
          <w:rFonts w:ascii="Sakkal Majalla" w:hAnsi="Sakkal Majalla" w:cs="Sakkal Majalla"/>
          <w:b w:val="0"/>
          <w:bCs w:val="0"/>
          <w:sz w:val="28"/>
          <w:szCs w:val="28"/>
          <w:rtl/>
        </w:rPr>
        <w:t xml:space="preserve">رينانين </w:t>
      </w:r>
      <w:r w:rsidRPr="0012263E">
        <w:rPr>
          <w:rFonts w:ascii="Sakkal Majalla" w:hAnsi="Sakkal Majalla" w:cs="Sakkal Majalla"/>
          <w:b w:val="0"/>
          <w:bCs w:val="0"/>
          <w:sz w:val="28"/>
          <w:szCs w:val="28"/>
        </w:rPr>
        <w:t>Ryynänen</w:t>
      </w:r>
      <w:r w:rsidRPr="0012263E">
        <w:rPr>
          <w:rFonts w:ascii="Sakkal Majalla" w:hAnsi="Sakkal Majalla" w:cs="Sakkal Majalla" w:hint="cs"/>
          <w:b w:val="0"/>
          <w:bCs w:val="0"/>
          <w:sz w:val="28"/>
          <w:szCs w:val="28"/>
          <w:rtl/>
        </w:rPr>
        <w:t xml:space="preserve"> ذلك أن هناك ت</w:t>
      </w:r>
      <w:r w:rsidR="0012263E" w:rsidRPr="0012263E">
        <w:rPr>
          <w:rFonts w:ascii="Sakkal Majalla" w:hAnsi="Sakkal Majalla" w:cs="Sakkal Majalla" w:hint="cs"/>
          <w:b w:val="0"/>
          <w:bCs w:val="0"/>
          <w:sz w:val="28"/>
          <w:szCs w:val="28"/>
          <w:rtl/>
        </w:rPr>
        <w:t>ر</w:t>
      </w:r>
      <w:r w:rsidRPr="0012263E">
        <w:rPr>
          <w:rFonts w:ascii="Sakkal Majalla" w:hAnsi="Sakkal Majalla" w:cs="Sakkal Majalla" w:hint="cs"/>
          <w:b w:val="0"/>
          <w:bCs w:val="0"/>
          <w:sz w:val="28"/>
          <w:szCs w:val="28"/>
          <w:rtl/>
        </w:rPr>
        <w:t>كيز</w:t>
      </w:r>
      <w:r w:rsidR="00590C4F">
        <w:rPr>
          <w:rFonts w:ascii="Sakkal Majalla" w:hAnsi="Sakkal Majalla" w:cs="Sakkal Majalla" w:hint="cs"/>
          <w:b w:val="0"/>
          <w:bCs w:val="0"/>
          <w:sz w:val="28"/>
          <w:szCs w:val="28"/>
          <w:rtl/>
        </w:rPr>
        <w:t>اً</w:t>
      </w:r>
      <w:r w:rsidRPr="0012263E">
        <w:rPr>
          <w:rFonts w:ascii="Sakkal Majalla" w:hAnsi="Sakkal Majalla" w:cs="Sakkal Majalla" w:hint="cs"/>
          <w:b w:val="0"/>
          <w:bCs w:val="0"/>
          <w:sz w:val="28"/>
          <w:szCs w:val="28"/>
          <w:rtl/>
        </w:rPr>
        <w:t xml:space="preserve"> أكب</w:t>
      </w:r>
      <w:r w:rsidR="0012263E" w:rsidRPr="0012263E">
        <w:rPr>
          <w:rFonts w:ascii="Sakkal Majalla" w:hAnsi="Sakkal Majalla" w:cs="Sakkal Majalla" w:hint="cs"/>
          <w:b w:val="0"/>
          <w:bCs w:val="0"/>
          <w:sz w:val="28"/>
          <w:szCs w:val="28"/>
          <w:rtl/>
        </w:rPr>
        <w:t>ر</w:t>
      </w:r>
      <w:r w:rsidR="00590C4F">
        <w:rPr>
          <w:rFonts w:ascii="Sakkal Majalla" w:hAnsi="Sakkal Majalla" w:cs="Sakkal Majalla" w:hint="cs"/>
          <w:b w:val="0"/>
          <w:bCs w:val="0"/>
          <w:sz w:val="28"/>
          <w:szCs w:val="28"/>
          <w:rtl/>
        </w:rPr>
        <w:t>اً</w:t>
      </w:r>
      <w:r w:rsidRPr="0012263E">
        <w:rPr>
          <w:rFonts w:ascii="Sakkal Majalla" w:hAnsi="Sakkal Majalla" w:cs="Sakkal Majalla" w:hint="cs"/>
          <w:b w:val="0"/>
          <w:bCs w:val="0"/>
          <w:sz w:val="28"/>
          <w:szCs w:val="28"/>
          <w:rtl/>
        </w:rPr>
        <w:t xml:space="preserve"> على التعليم والتعلّم الذاتي، الأمر </w:t>
      </w:r>
      <w:r w:rsidR="0012263E" w:rsidRPr="0012263E">
        <w:rPr>
          <w:rFonts w:ascii="Sakkal Majalla" w:hAnsi="Sakkal Majalla" w:cs="Sakkal Majalla" w:hint="cs"/>
          <w:b w:val="0"/>
          <w:bCs w:val="0"/>
          <w:sz w:val="28"/>
          <w:szCs w:val="28"/>
          <w:rtl/>
        </w:rPr>
        <w:t>الذي</w:t>
      </w:r>
      <w:r w:rsidRPr="0012263E">
        <w:rPr>
          <w:rFonts w:ascii="Sakkal Majalla" w:hAnsi="Sakkal Majalla" w:cs="Sakkal Majalla" w:hint="cs"/>
          <w:b w:val="0"/>
          <w:bCs w:val="0"/>
          <w:sz w:val="28"/>
          <w:szCs w:val="28"/>
          <w:rtl/>
        </w:rPr>
        <w:t xml:space="preserve"> يتوقع أن يكون جميع المواطنين قاد</w:t>
      </w:r>
      <w:r w:rsidR="00590C4F">
        <w:rPr>
          <w:rFonts w:ascii="Sakkal Majalla" w:hAnsi="Sakkal Majalla" w:cs="Sakkal Majalla" w:hint="cs"/>
          <w:b w:val="0"/>
          <w:bCs w:val="0"/>
          <w:sz w:val="28"/>
          <w:szCs w:val="28"/>
          <w:rtl/>
        </w:rPr>
        <w:t>ر</w:t>
      </w:r>
      <w:r w:rsidRPr="0012263E">
        <w:rPr>
          <w:rFonts w:ascii="Sakkal Majalla" w:hAnsi="Sakkal Majalla" w:cs="Sakkal Majalla" w:hint="cs"/>
          <w:b w:val="0"/>
          <w:bCs w:val="0"/>
          <w:sz w:val="28"/>
          <w:szCs w:val="28"/>
          <w:rtl/>
        </w:rPr>
        <w:t xml:space="preserve">ين على البحث عن المعلومات وإيجادها واستخدامها. </w:t>
      </w:r>
    </w:p>
    <w:p w14:paraId="5969A3F0" w14:textId="4ADE9A88" w:rsidR="002831E0" w:rsidRPr="004654E1" w:rsidRDefault="002831E0" w:rsidP="0019775F">
      <w:pPr>
        <w:tabs>
          <w:tab w:val="left" w:pos="1662"/>
        </w:tabs>
        <w:bidi/>
        <w:contextualSpacing/>
        <w:jc w:val="both"/>
        <w:rPr>
          <w:rFonts w:ascii="Sakkal Majalla" w:hAnsi="Sakkal Majalla" w:cs="Sakkal Majalla"/>
          <w:b w:val="0"/>
          <w:bCs w:val="0"/>
          <w:sz w:val="28"/>
          <w:szCs w:val="28"/>
          <w:rtl/>
        </w:rPr>
      </w:pPr>
      <w:r w:rsidRPr="004654E1">
        <w:rPr>
          <w:rFonts w:ascii="Sakkal Majalla" w:hAnsi="Sakkal Majalla" w:cs="Sakkal Majalla"/>
          <w:b w:val="0"/>
          <w:bCs w:val="0"/>
          <w:sz w:val="28"/>
          <w:szCs w:val="28"/>
          <w:rtl/>
        </w:rPr>
        <w:t>ويقدم شولتز</w:t>
      </w:r>
      <w:r w:rsidRPr="004654E1">
        <w:rPr>
          <w:rStyle w:val="EndnoteReference"/>
          <w:rFonts w:ascii="Sakkal Majalla" w:hAnsi="Sakkal Majalla" w:cs="Sakkal Majalla"/>
          <w:b w:val="0"/>
          <w:bCs w:val="0"/>
          <w:sz w:val="28"/>
          <w:szCs w:val="28"/>
          <w:rtl/>
        </w:rPr>
        <w:endnoteReference w:id="68"/>
      </w:r>
      <w:r w:rsidRPr="004654E1">
        <w:rPr>
          <w:rFonts w:ascii="Sakkal Majalla" w:hAnsi="Sakkal Majalla" w:cs="Sakkal Majalla"/>
          <w:b w:val="0"/>
          <w:bCs w:val="0"/>
          <w:sz w:val="28"/>
          <w:szCs w:val="28"/>
          <w:rtl/>
        </w:rPr>
        <w:t xml:space="preserve"> (الذي يعمل مديرا للمكتبات العامة في مدينة آرهوص - ثاني أكبر مدينة بالدانمارك- التي تتكون من مكتبة رئيسية وعشرين مكتبة فرعية </w:t>
      </w:r>
      <w:r>
        <w:rPr>
          <w:rFonts w:ascii="Sakkal Majalla" w:hAnsi="Sakkal Majalla" w:cs="Sakkal Majalla" w:hint="cs"/>
          <w:b w:val="0"/>
          <w:bCs w:val="0"/>
          <w:sz w:val="28"/>
          <w:szCs w:val="28"/>
          <w:rtl/>
        </w:rPr>
        <w:t>و</w:t>
      </w:r>
      <w:r w:rsidRPr="004654E1">
        <w:rPr>
          <w:rFonts w:ascii="Sakkal Majalla" w:hAnsi="Sakkal Majalla" w:cs="Sakkal Majalla"/>
          <w:b w:val="0"/>
          <w:bCs w:val="0"/>
          <w:sz w:val="28"/>
          <w:szCs w:val="28"/>
          <w:rtl/>
        </w:rPr>
        <w:t xml:space="preserve">تخدم نحو نصف مليون مواطن) رسما مقترحا للمكتبة العامة وأدوراها ووظائفها في مجتمع المعرفة، بحيث تصبح المكتبة </w:t>
      </w:r>
      <w:r w:rsidRPr="0012263E">
        <w:rPr>
          <w:rFonts w:ascii="Sakkal Majalla" w:hAnsi="Sakkal Majalla" w:cs="Sakkal Majalla"/>
          <w:b w:val="0"/>
          <w:bCs w:val="0"/>
          <w:sz w:val="28"/>
          <w:szCs w:val="28"/>
          <w:rtl/>
        </w:rPr>
        <w:t>ميد</w:t>
      </w:r>
      <w:r w:rsidR="0012263E" w:rsidRPr="0012263E">
        <w:rPr>
          <w:rFonts w:ascii="Sakkal Majalla" w:hAnsi="Sakkal Majalla" w:cs="Sakkal Majalla" w:hint="cs"/>
          <w:b w:val="0"/>
          <w:bCs w:val="0"/>
          <w:sz w:val="28"/>
          <w:szCs w:val="28"/>
          <w:rtl/>
        </w:rPr>
        <w:t>ا</w:t>
      </w:r>
      <w:r w:rsidRPr="0012263E">
        <w:rPr>
          <w:rFonts w:ascii="Sakkal Majalla" w:hAnsi="Sakkal Majalla" w:cs="Sakkal Majalla"/>
          <w:b w:val="0"/>
          <w:bCs w:val="0"/>
          <w:sz w:val="28"/>
          <w:szCs w:val="28"/>
          <w:rtl/>
        </w:rPr>
        <w:t xml:space="preserve">ن </w:t>
      </w:r>
      <w:r w:rsidRPr="004654E1">
        <w:rPr>
          <w:rFonts w:ascii="Sakkal Majalla" w:hAnsi="Sakkal Majalla" w:cs="Sakkal Majalla"/>
          <w:b w:val="0"/>
          <w:bCs w:val="0"/>
          <w:sz w:val="28"/>
          <w:szCs w:val="28"/>
          <w:rtl/>
        </w:rPr>
        <w:t>عمليات في مجتمع المعرفة؛ وذلك من خلال توفير فضاءات للقاءات، وللتعلّم، وللأداء، وللإلهام. كما توجد أماكن أربعة يختلط بعضها مع بعض كما هو مبينا في الشكل رقم (</w:t>
      </w:r>
      <w:r>
        <w:rPr>
          <w:rFonts w:ascii="Sakkal Majalla" w:hAnsi="Sakkal Majalla" w:cs="Sakkal Majalla" w:hint="cs"/>
          <w:b w:val="0"/>
          <w:bCs w:val="0"/>
          <w:color w:val="FF0000"/>
          <w:sz w:val="28"/>
          <w:szCs w:val="28"/>
          <w:rtl/>
        </w:rPr>
        <w:t>1</w:t>
      </w:r>
      <w:r w:rsidRPr="004654E1">
        <w:rPr>
          <w:rFonts w:ascii="Sakkal Majalla" w:hAnsi="Sakkal Majalla" w:cs="Sakkal Majalla"/>
          <w:b w:val="0"/>
          <w:bCs w:val="0"/>
          <w:sz w:val="28"/>
          <w:szCs w:val="28"/>
          <w:rtl/>
        </w:rPr>
        <w:t>)،  ت</w:t>
      </w:r>
      <w:r w:rsidR="00590C4F">
        <w:rPr>
          <w:rFonts w:ascii="Sakkal Majalla" w:hAnsi="Sakkal Majalla" w:cs="Sakkal Majalla" w:hint="cs"/>
          <w:b w:val="0"/>
          <w:bCs w:val="0"/>
          <w:sz w:val="28"/>
          <w:szCs w:val="28"/>
          <w:rtl/>
        </w:rPr>
        <w:t>ُ</w:t>
      </w:r>
      <w:r w:rsidRPr="004654E1">
        <w:rPr>
          <w:rFonts w:ascii="Sakkal Majalla" w:hAnsi="Sakkal Majalla" w:cs="Sakkal Majalla"/>
          <w:b w:val="0"/>
          <w:bCs w:val="0"/>
          <w:sz w:val="28"/>
          <w:szCs w:val="28"/>
          <w:rtl/>
        </w:rPr>
        <w:t>خصص للاستكشاف، والتجريب، وللنحت</w:t>
      </w:r>
      <w:r>
        <w:rPr>
          <w:rFonts w:ascii="Sakkal Majalla" w:hAnsi="Sakkal Majalla" w:cs="Sakkal Majalla" w:hint="cs"/>
          <w:b w:val="0"/>
          <w:bCs w:val="0"/>
          <w:sz w:val="28"/>
          <w:szCs w:val="28"/>
          <w:rtl/>
        </w:rPr>
        <w:t xml:space="preserve"> والإيجاد</w:t>
      </w:r>
      <w:r w:rsidRPr="004654E1">
        <w:rPr>
          <w:rFonts w:ascii="Sakkal Majalla" w:hAnsi="Sakkal Majalla" w:cs="Sakkal Majalla"/>
          <w:b w:val="0"/>
          <w:bCs w:val="0"/>
          <w:sz w:val="28"/>
          <w:szCs w:val="28"/>
          <w:rtl/>
        </w:rPr>
        <w:t xml:space="preserve"> </w:t>
      </w:r>
      <w:r w:rsidRPr="004654E1">
        <w:rPr>
          <w:rFonts w:ascii="Sakkal Majalla" w:hAnsi="Sakkal Majalla" w:cs="Sakkal Majalla"/>
          <w:b w:val="0"/>
          <w:bCs w:val="0"/>
          <w:sz w:val="28"/>
          <w:szCs w:val="28"/>
        </w:rPr>
        <w:t>Create</w:t>
      </w:r>
      <w:r w:rsidRPr="004654E1">
        <w:rPr>
          <w:rFonts w:ascii="Sakkal Majalla" w:hAnsi="Sakkal Majalla" w:cs="Sakkal Majalla"/>
          <w:b w:val="0"/>
          <w:bCs w:val="0"/>
          <w:sz w:val="28"/>
          <w:szCs w:val="28"/>
          <w:rtl/>
        </w:rPr>
        <w:t>، وللمشاركة. وستتأثر كل الفضاءات الأربعة والأماكن الأربعة بمؤثرات المشاركة والاشتباك، وبالتمكين، وبالابتكار والإبداع، وبالاعتراف والتجربة.</w:t>
      </w:r>
    </w:p>
    <w:p w14:paraId="44C308B3" w14:textId="77777777" w:rsidR="002831E0" w:rsidRPr="004654E1" w:rsidRDefault="002831E0" w:rsidP="0019775F">
      <w:pPr>
        <w:tabs>
          <w:tab w:val="left" w:pos="1662"/>
        </w:tabs>
        <w:bidi/>
        <w:contextualSpacing/>
        <w:jc w:val="both"/>
        <w:rPr>
          <w:rFonts w:ascii="Sakkal Majalla" w:hAnsi="Sakkal Majalla" w:cs="Sakkal Majalla"/>
          <w:b w:val="0"/>
          <w:bCs w:val="0"/>
          <w:sz w:val="28"/>
          <w:szCs w:val="28"/>
          <w:rtl/>
        </w:rPr>
      </w:pPr>
      <w:r w:rsidRPr="004654E1">
        <w:rPr>
          <w:rFonts w:ascii="Sakkal Majalla" w:hAnsi="Sakkal Majalla" w:cs="Sakkal Majalla"/>
          <w:b w:val="0"/>
          <w:bCs w:val="0"/>
          <w:sz w:val="28"/>
          <w:szCs w:val="28"/>
          <w:rtl/>
        </w:rPr>
        <w:t xml:space="preserve">ويؤكد شولتز بأن الناس كلهم "يرغبون في إحداث تغيير في حياتهم بحيث يطورون أنفسهم من خلال توفيرهم </w:t>
      </w:r>
      <w:r>
        <w:rPr>
          <w:rFonts w:ascii="Sakkal Majalla" w:hAnsi="Sakkal Majalla" w:cs="Sakkal Majalla" w:hint="cs"/>
          <w:b w:val="0"/>
          <w:bCs w:val="0"/>
          <w:sz w:val="28"/>
          <w:szCs w:val="28"/>
          <w:rtl/>
        </w:rPr>
        <w:t>وتحصلهم على ال</w:t>
      </w:r>
      <w:r w:rsidRPr="004654E1">
        <w:rPr>
          <w:rFonts w:ascii="Sakkal Majalla" w:hAnsi="Sakkal Majalla" w:cs="Sakkal Majalla"/>
          <w:b w:val="0"/>
          <w:bCs w:val="0"/>
          <w:sz w:val="28"/>
          <w:szCs w:val="28"/>
          <w:rtl/>
        </w:rPr>
        <w:t>معلومات والمعرفة اللازمة". كما يؤكد شولتز بأن "المكتبات هي المكان الأمثل الذي تجد العامة فيه الإلهام و</w:t>
      </w:r>
      <w:r>
        <w:rPr>
          <w:rFonts w:ascii="Sakkal Majalla" w:hAnsi="Sakkal Majalla" w:cs="Sakkal Majalla" w:hint="cs"/>
          <w:b w:val="0"/>
          <w:bCs w:val="0"/>
          <w:sz w:val="28"/>
          <w:szCs w:val="28"/>
          <w:rtl/>
        </w:rPr>
        <w:t>استجلاب</w:t>
      </w:r>
      <w:r w:rsidRPr="004654E1">
        <w:rPr>
          <w:rFonts w:ascii="Sakkal Majalla" w:hAnsi="Sakkal Majalla" w:cs="Sakkal Majalla"/>
          <w:b w:val="0"/>
          <w:bCs w:val="0"/>
          <w:sz w:val="28"/>
          <w:szCs w:val="28"/>
          <w:rtl/>
        </w:rPr>
        <w:t xml:space="preserve"> الأفكار والرؤى الجديدة إما بأنفسهم في هذه الميدان/المكان أو بمشاركة مرافقيهم".  كما أن "المكتبات تساعد المستفيدين بالإمكانات لإحداث التغيير اللازم في حياتهم"، ويتساءل كيف "للمكتبات أن ترسم المستقبل الذي من خلاله تموضع نفسها في مكان أو تجعل نفسها مكانا أمثلا للتواصل المجتمعي"</w:t>
      </w:r>
      <w:r w:rsidRPr="004654E1">
        <w:rPr>
          <w:rStyle w:val="EndnoteReference"/>
          <w:rFonts w:ascii="Sakkal Majalla" w:hAnsi="Sakkal Majalla" w:cs="Sakkal Majalla"/>
          <w:b w:val="0"/>
          <w:bCs w:val="0"/>
          <w:sz w:val="28"/>
          <w:szCs w:val="28"/>
          <w:rtl/>
        </w:rPr>
        <w:endnoteReference w:id="69"/>
      </w:r>
      <w:r w:rsidRPr="004654E1">
        <w:rPr>
          <w:rFonts w:ascii="Sakkal Majalla" w:hAnsi="Sakkal Majalla" w:cs="Sakkal Majalla"/>
          <w:b w:val="0"/>
          <w:bCs w:val="0"/>
          <w:sz w:val="28"/>
          <w:szCs w:val="28"/>
          <w:rtl/>
        </w:rPr>
        <w:t xml:space="preserve">. </w:t>
      </w:r>
    </w:p>
    <w:p w14:paraId="0931A50E" w14:textId="77777777" w:rsidR="002831E0" w:rsidRPr="004654E1" w:rsidRDefault="002831E0" w:rsidP="0019775F">
      <w:pPr>
        <w:bidi/>
        <w:spacing w:after="200"/>
        <w:contextualSpacing/>
        <w:jc w:val="both"/>
        <w:rPr>
          <w:rFonts w:ascii="Sakkal Majalla" w:hAnsi="Sakkal Majalla" w:cs="Sakkal Majalla"/>
          <w:b w:val="0"/>
          <w:bCs w:val="0"/>
          <w:sz w:val="28"/>
          <w:szCs w:val="28"/>
          <w:rtl/>
        </w:rPr>
      </w:pPr>
      <w:r w:rsidRPr="009E46C3">
        <w:rPr>
          <w:rFonts w:ascii="Sakkal Majalla" w:eastAsia="Calibri" w:hAnsi="Sakkal Majalla" w:cs="Sakkal Majalla"/>
          <w:b w:val="0"/>
          <w:bCs w:val="0"/>
          <w:sz w:val="28"/>
          <w:szCs w:val="28"/>
          <w:rtl/>
        </w:rPr>
        <w:t>وقدمت الهيئة الدانمركية رسما يشرح الأدوار الحديثة للمكتبات العامة والفضاءات التي تتداخل في الإطار الحديث للمكتبات العامة، الأمر الذي يشرح التطور الكبير في طبيعة المكتبات العامة تماشيا مع تطور البيئة التعليمية بخاصة وتطور الحياة بعامة تحت تأثير التطور الكبير لتقنيات المعلومات.</w:t>
      </w:r>
      <w:r>
        <w:rPr>
          <w:rFonts w:ascii="Sakkal Majalla" w:eastAsia="Calibri" w:hAnsi="Sakkal Majalla" w:cs="Sakkal Majalla" w:hint="cs"/>
          <w:b w:val="0"/>
          <w:bCs w:val="0"/>
          <w:sz w:val="28"/>
          <w:szCs w:val="28"/>
          <w:rtl/>
        </w:rPr>
        <w:t xml:space="preserve"> </w:t>
      </w:r>
      <w:r w:rsidRPr="004654E1">
        <w:rPr>
          <w:rFonts w:ascii="Sakkal Majalla" w:hAnsi="Sakkal Majalla" w:cs="Sakkal Majalla"/>
          <w:b w:val="0"/>
          <w:bCs w:val="0"/>
          <w:sz w:val="28"/>
          <w:szCs w:val="28"/>
          <w:rtl/>
        </w:rPr>
        <w:lastRenderedPageBreak/>
        <w:t>وتؤكد الوكالة الدانمركية للمكتبات والمعلومات بأن "جهود المكتبة العامة -في مجتمع المعرفة- تعتبر في تعزيز التنوير والتعليم والمناشط التثقيفية أكثر أهمية من أيّ وقت سبق. ولذا، فصياغة القيم المجتمعية تعتمد بشكل تصاعدي على مقدرة المجتمع في تحويل المعلومات لمعرفة، وعلى استخدام هذه المعرفة في تكوين قيم مجتمعية جديدة. ونظراً لوجود تنافس كنتيجة منطقية للعولمة، فتصبح عملية المساهمة في صياغة هذه القيم المجتمعية أكثر ضرورة وأهمية"</w:t>
      </w:r>
      <w:r w:rsidRPr="004654E1">
        <w:rPr>
          <w:rStyle w:val="EndnoteReference"/>
          <w:rFonts w:ascii="Sakkal Majalla" w:hAnsi="Sakkal Majalla" w:cs="Sakkal Majalla"/>
          <w:b w:val="0"/>
          <w:bCs w:val="0"/>
          <w:sz w:val="28"/>
          <w:szCs w:val="28"/>
          <w:rtl/>
        </w:rPr>
        <w:endnoteReference w:id="70"/>
      </w:r>
      <w:r w:rsidRPr="004654E1">
        <w:rPr>
          <w:rFonts w:ascii="Sakkal Majalla" w:hAnsi="Sakkal Majalla" w:cs="Sakkal Majalla"/>
          <w:b w:val="0"/>
          <w:bCs w:val="0"/>
          <w:sz w:val="28"/>
          <w:szCs w:val="28"/>
          <w:rtl/>
        </w:rPr>
        <w:t>.</w:t>
      </w:r>
    </w:p>
    <w:p w14:paraId="5095BE63" w14:textId="77777777" w:rsidR="002831E0" w:rsidRPr="004654E1" w:rsidRDefault="002831E0" w:rsidP="0019775F">
      <w:pPr>
        <w:tabs>
          <w:tab w:val="left" w:pos="1662"/>
        </w:tabs>
        <w:bidi/>
        <w:contextualSpacing/>
        <w:rPr>
          <w:rFonts w:ascii="Sakkal Majalla" w:hAnsi="Sakkal Majalla" w:cs="Sakkal Majalla"/>
          <w:b w:val="0"/>
          <w:bCs w:val="0"/>
          <w:sz w:val="28"/>
          <w:szCs w:val="28"/>
          <w:rtl/>
        </w:rPr>
      </w:pPr>
      <w:r>
        <w:rPr>
          <w:noProof/>
        </w:rPr>
        <w:drawing>
          <wp:anchor distT="0" distB="0" distL="114300" distR="114300" simplePos="0" relativeHeight="251659776" behindDoc="0" locked="0" layoutInCell="1" allowOverlap="1" wp14:anchorId="6D6DBBB4" wp14:editId="25C6E393">
            <wp:simplePos x="0" y="0"/>
            <wp:positionH relativeFrom="column">
              <wp:posOffset>820973</wp:posOffset>
            </wp:positionH>
            <wp:positionV relativeFrom="paragraph">
              <wp:posOffset>190831</wp:posOffset>
            </wp:positionV>
            <wp:extent cx="3343524" cy="2695492"/>
            <wp:effectExtent l="0" t="0" r="0" b="0"/>
            <wp:wrapNone/>
            <wp:docPr id="7" name="صورة 1" descr="Description: D:\تصاميمي\تصميم دكتور سعد\المكتبات العامة في مجتمع المعرفة- بدون رواب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Description: D:\تصاميمي\تصميم دكتور سعد\المكتبات العامة في مجتمع المعرفة- بدون روابط.jpg"/>
                    <pic:cNvPicPr>
                      <a:picLocks noChangeAspect="1" noChangeArrowheads="1"/>
                    </pic:cNvPicPr>
                  </pic:nvPicPr>
                  <pic:blipFill rotWithShape="1">
                    <a:blip r:embed="rId17">
                      <a:extLst>
                        <a:ext uri="{28A0092B-C50C-407E-A947-70E740481C1C}">
                          <a14:useLocalDpi xmlns:a14="http://schemas.microsoft.com/office/drawing/2010/main" val="0"/>
                        </a:ext>
                      </a:extLst>
                    </a:blip>
                    <a:srcRect t="-1" r="729" b="41507"/>
                    <a:stretch/>
                  </pic:blipFill>
                  <pic:spPr bwMode="auto">
                    <a:xfrm>
                      <a:off x="0" y="0"/>
                      <a:ext cx="3350612" cy="27012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B5AD90" w14:textId="77777777" w:rsidR="002831E0" w:rsidRPr="006B2687" w:rsidRDefault="002831E0" w:rsidP="0019775F">
      <w:pPr>
        <w:bidi/>
        <w:spacing w:after="200"/>
        <w:contextualSpacing/>
        <w:rPr>
          <w:rFonts w:ascii="Calibri" w:eastAsia="Calibri" w:hAnsi="Calibri" w:cs="Arial"/>
          <w:b w:val="0"/>
          <w:bCs w:val="0"/>
          <w:sz w:val="22"/>
          <w:szCs w:val="22"/>
          <w:rtl/>
        </w:rPr>
      </w:pPr>
    </w:p>
    <w:p w14:paraId="23D03FBC" w14:textId="77777777" w:rsidR="002831E0" w:rsidRPr="006B2687" w:rsidRDefault="002831E0" w:rsidP="0019775F">
      <w:pPr>
        <w:bidi/>
        <w:spacing w:after="200"/>
        <w:contextualSpacing/>
        <w:rPr>
          <w:rFonts w:ascii="Calibri" w:eastAsia="Calibri" w:hAnsi="Calibri" w:cs="Arial"/>
          <w:b w:val="0"/>
          <w:bCs w:val="0"/>
          <w:sz w:val="22"/>
          <w:szCs w:val="22"/>
          <w:rtl/>
        </w:rPr>
      </w:pPr>
    </w:p>
    <w:p w14:paraId="0729E1A6" w14:textId="77777777" w:rsidR="002831E0" w:rsidRPr="006B2687" w:rsidRDefault="002831E0" w:rsidP="0019775F">
      <w:pPr>
        <w:bidi/>
        <w:spacing w:after="200"/>
        <w:contextualSpacing/>
        <w:rPr>
          <w:rFonts w:ascii="Calibri" w:eastAsia="Calibri" w:hAnsi="Calibri" w:cs="Arial"/>
          <w:b w:val="0"/>
          <w:bCs w:val="0"/>
          <w:sz w:val="22"/>
          <w:szCs w:val="22"/>
          <w:rtl/>
        </w:rPr>
      </w:pPr>
    </w:p>
    <w:p w14:paraId="6CC24251" w14:textId="77777777" w:rsidR="002831E0" w:rsidRPr="006B2687" w:rsidRDefault="002831E0" w:rsidP="0019775F">
      <w:pPr>
        <w:bidi/>
        <w:spacing w:after="200"/>
        <w:contextualSpacing/>
        <w:rPr>
          <w:rFonts w:ascii="Calibri" w:eastAsia="Calibri" w:hAnsi="Calibri" w:cs="Arial"/>
          <w:b w:val="0"/>
          <w:bCs w:val="0"/>
          <w:sz w:val="22"/>
          <w:szCs w:val="22"/>
          <w:rtl/>
        </w:rPr>
      </w:pPr>
    </w:p>
    <w:p w14:paraId="73771349" w14:textId="77777777" w:rsidR="002831E0" w:rsidRPr="006B2687" w:rsidRDefault="002831E0" w:rsidP="0019775F">
      <w:pPr>
        <w:bidi/>
        <w:spacing w:after="200"/>
        <w:contextualSpacing/>
        <w:rPr>
          <w:rFonts w:ascii="Calibri" w:eastAsia="Calibri" w:hAnsi="Calibri" w:cs="Arial"/>
          <w:b w:val="0"/>
          <w:bCs w:val="0"/>
          <w:sz w:val="22"/>
          <w:szCs w:val="22"/>
          <w:rtl/>
        </w:rPr>
      </w:pPr>
    </w:p>
    <w:p w14:paraId="3A2BCD15" w14:textId="77777777" w:rsidR="002831E0" w:rsidRPr="006B2687" w:rsidRDefault="002831E0" w:rsidP="0019775F">
      <w:pPr>
        <w:bidi/>
        <w:spacing w:after="200"/>
        <w:contextualSpacing/>
        <w:rPr>
          <w:rFonts w:ascii="Calibri" w:eastAsia="Calibri" w:hAnsi="Calibri" w:cs="Arial"/>
          <w:b w:val="0"/>
          <w:bCs w:val="0"/>
          <w:sz w:val="22"/>
          <w:szCs w:val="22"/>
          <w:rtl/>
        </w:rPr>
      </w:pPr>
    </w:p>
    <w:p w14:paraId="3D677852" w14:textId="77777777" w:rsidR="002831E0" w:rsidRPr="006B2687" w:rsidRDefault="002831E0" w:rsidP="0019775F">
      <w:pPr>
        <w:bidi/>
        <w:spacing w:after="200"/>
        <w:contextualSpacing/>
        <w:rPr>
          <w:rFonts w:ascii="Calibri" w:eastAsia="Calibri" w:hAnsi="Calibri" w:cs="Arial"/>
          <w:b w:val="0"/>
          <w:bCs w:val="0"/>
          <w:sz w:val="22"/>
          <w:szCs w:val="22"/>
          <w:rtl/>
        </w:rPr>
      </w:pPr>
    </w:p>
    <w:p w14:paraId="457FA586" w14:textId="77777777" w:rsidR="002831E0" w:rsidRPr="006B2687" w:rsidRDefault="002831E0" w:rsidP="0019775F">
      <w:pPr>
        <w:bidi/>
        <w:spacing w:after="200"/>
        <w:contextualSpacing/>
        <w:rPr>
          <w:rFonts w:ascii="Calibri" w:eastAsia="Calibri" w:hAnsi="Calibri" w:cs="Arial"/>
          <w:b w:val="0"/>
          <w:bCs w:val="0"/>
          <w:sz w:val="22"/>
          <w:szCs w:val="22"/>
          <w:rtl/>
        </w:rPr>
      </w:pPr>
    </w:p>
    <w:p w14:paraId="4CFDE750" w14:textId="77777777" w:rsidR="002831E0" w:rsidRPr="006B2687" w:rsidRDefault="002831E0" w:rsidP="0019775F">
      <w:pPr>
        <w:bidi/>
        <w:spacing w:after="200"/>
        <w:contextualSpacing/>
        <w:rPr>
          <w:rFonts w:ascii="Calibri" w:eastAsia="Calibri" w:hAnsi="Calibri" w:cs="Arial"/>
          <w:b w:val="0"/>
          <w:bCs w:val="0"/>
          <w:sz w:val="22"/>
          <w:szCs w:val="22"/>
          <w:rtl/>
        </w:rPr>
      </w:pPr>
    </w:p>
    <w:p w14:paraId="439FB58A" w14:textId="77777777" w:rsidR="002831E0" w:rsidRPr="006B2687" w:rsidRDefault="002831E0" w:rsidP="0019775F">
      <w:pPr>
        <w:bidi/>
        <w:spacing w:after="200"/>
        <w:contextualSpacing/>
        <w:rPr>
          <w:rFonts w:ascii="Calibri" w:eastAsia="Calibri" w:hAnsi="Calibri" w:cs="Arial"/>
          <w:b w:val="0"/>
          <w:bCs w:val="0"/>
          <w:sz w:val="22"/>
          <w:szCs w:val="22"/>
          <w:rtl/>
        </w:rPr>
      </w:pPr>
    </w:p>
    <w:p w14:paraId="610441ED" w14:textId="77777777" w:rsidR="002831E0" w:rsidRPr="006B2687" w:rsidRDefault="002831E0" w:rsidP="0019775F">
      <w:pPr>
        <w:bidi/>
        <w:spacing w:after="200"/>
        <w:contextualSpacing/>
        <w:rPr>
          <w:rFonts w:ascii="Calibri" w:eastAsia="Calibri" w:hAnsi="Calibri" w:cs="Arial"/>
          <w:b w:val="0"/>
          <w:bCs w:val="0"/>
          <w:sz w:val="22"/>
          <w:szCs w:val="22"/>
          <w:rtl/>
        </w:rPr>
      </w:pPr>
    </w:p>
    <w:p w14:paraId="7B621648" w14:textId="77777777" w:rsidR="002831E0" w:rsidRDefault="002831E0" w:rsidP="0019775F">
      <w:pPr>
        <w:bidi/>
        <w:spacing w:after="200"/>
        <w:contextualSpacing/>
        <w:rPr>
          <w:rFonts w:ascii="Calibri" w:eastAsia="Calibri" w:hAnsi="Calibri" w:cs="Arial"/>
          <w:b w:val="0"/>
          <w:bCs w:val="0"/>
          <w:sz w:val="22"/>
          <w:szCs w:val="22"/>
          <w:rtl/>
        </w:rPr>
      </w:pPr>
    </w:p>
    <w:p w14:paraId="7CFDCBA7" w14:textId="77777777" w:rsidR="002831E0" w:rsidRDefault="002831E0" w:rsidP="0019775F">
      <w:pPr>
        <w:bidi/>
        <w:spacing w:after="200"/>
        <w:contextualSpacing/>
        <w:rPr>
          <w:rFonts w:ascii="Calibri" w:eastAsia="Calibri" w:hAnsi="Calibri" w:cs="Arial"/>
          <w:b w:val="0"/>
          <w:bCs w:val="0"/>
          <w:sz w:val="22"/>
          <w:szCs w:val="22"/>
          <w:rtl/>
        </w:rPr>
      </w:pPr>
    </w:p>
    <w:p w14:paraId="2F7ABD7B" w14:textId="77777777" w:rsidR="002831E0" w:rsidRDefault="002831E0" w:rsidP="0019775F">
      <w:pPr>
        <w:bidi/>
        <w:spacing w:after="200"/>
        <w:contextualSpacing/>
        <w:rPr>
          <w:rFonts w:ascii="Calibri" w:eastAsia="Calibri" w:hAnsi="Calibri" w:cs="Arial"/>
          <w:b w:val="0"/>
          <w:bCs w:val="0"/>
          <w:sz w:val="22"/>
          <w:szCs w:val="22"/>
          <w:rtl/>
        </w:rPr>
      </w:pPr>
    </w:p>
    <w:p w14:paraId="12C3DC3F" w14:textId="77777777" w:rsidR="002831E0" w:rsidRDefault="002831E0" w:rsidP="0019775F">
      <w:pPr>
        <w:tabs>
          <w:tab w:val="left" w:pos="1662"/>
        </w:tabs>
        <w:bidi/>
        <w:contextualSpacing/>
        <w:jc w:val="both"/>
        <w:rPr>
          <w:rFonts w:ascii="Sakkal Majalla" w:hAnsi="Sakkal Majalla" w:cs="Sakkal Majalla"/>
          <w:b w:val="0"/>
          <w:bCs w:val="0"/>
          <w:sz w:val="28"/>
          <w:szCs w:val="28"/>
        </w:rPr>
      </w:pPr>
    </w:p>
    <w:p w14:paraId="7EE51814" w14:textId="77777777" w:rsidR="002831E0" w:rsidRDefault="002831E0" w:rsidP="00C63BCE">
      <w:pPr>
        <w:tabs>
          <w:tab w:val="left" w:pos="1662"/>
        </w:tabs>
        <w:bidi/>
        <w:contextualSpacing/>
        <w:jc w:val="both"/>
        <w:rPr>
          <w:rFonts w:ascii="Sakkal Majalla" w:hAnsi="Sakkal Majalla" w:cs="Sakkal Majalla"/>
          <w:b w:val="0"/>
          <w:bCs w:val="0"/>
          <w:sz w:val="28"/>
          <w:szCs w:val="28"/>
        </w:rPr>
      </w:pPr>
    </w:p>
    <w:p w14:paraId="35D9A423" w14:textId="77777777" w:rsidR="002831E0" w:rsidRPr="004654E1" w:rsidRDefault="002831E0" w:rsidP="00DD4D20">
      <w:pPr>
        <w:tabs>
          <w:tab w:val="left" w:pos="1662"/>
        </w:tabs>
        <w:bidi/>
        <w:contextualSpacing/>
        <w:jc w:val="center"/>
        <w:rPr>
          <w:rFonts w:ascii="Sakkal Majalla" w:hAnsi="Sakkal Majalla" w:cs="Sakkal Majalla"/>
          <w:b w:val="0"/>
          <w:bCs w:val="0"/>
          <w:sz w:val="28"/>
          <w:szCs w:val="28"/>
        </w:rPr>
      </w:pPr>
      <w:r>
        <w:rPr>
          <w:rFonts w:ascii="Sakkal Majalla" w:hAnsi="Sakkal Majalla" w:cs="Sakkal Majalla" w:hint="cs"/>
          <w:b w:val="0"/>
          <w:bCs w:val="0"/>
          <w:sz w:val="28"/>
          <w:szCs w:val="28"/>
          <w:rtl/>
        </w:rPr>
        <w:t>شكل رقم(1):  المكتبات العامة في مجتمع المعرفة</w:t>
      </w:r>
      <w:r>
        <w:rPr>
          <w:rStyle w:val="EndnoteReference"/>
          <w:rFonts w:ascii="Sakkal Majalla" w:hAnsi="Sakkal Majalla" w:cs="Sakkal Majalla"/>
          <w:b w:val="0"/>
          <w:bCs w:val="0"/>
          <w:sz w:val="28"/>
          <w:szCs w:val="28"/>
          <w:rtl/>
        </w:rPr>
        <w:endnoteReference w:id="71"/>
      </w:r>
    </w:p>
    <w:p w14:paraId="797AA9B4" w14:textId="77777777" w:rsidR="002831E0" w:rsidRPr="004654E1" w:rsidRDefault="002831E0" w:rsidP="00C63BCE">
      <w:pPr>
        <w:tabs>
          <w:tab w:val="left" w:pos="1662"/>
        </w:tabs>
        <w:bidi/>
        <w:contextualSpacing/>
        <w:jc w:val="both"/>
        <w:rPr>
          <w:rFonts w:ascii="Sakkal Majalla" w:hAnsi="Sakkal Majalla" w:cs="Sakkal Majalla"/>
          <w:b w:val="0"/>
          <w:bCs w:val="0"/>
          <w:sz w:val="28"/>
          <w:szCs w:val="28"/>
          <w:rtl/>
        </w:rPr>
      </w:pPr>
    </w:p>
    <w:p w14:paraId="71CD5A2B" w14:textId="77777777" w:rsidR="002831E0" w:rsidDel="00A81A54" w:rsidRDefault="002831E0" w:rsidP="0019775F">
      <w:pPr>
        <w:tabs>
          <w:tab w:val="left" w:pos="1662"/>
        </w:tabs>
        <w:bidi/>
        <w:contextualSpacing/>
        <w:jc w:val="both"/>
        <w:rPr>
          <w:del w:id="7" w:author="Saad Azzahri" w:date="2017-08-18T08:53:00Z"/>
          <w:rFonts w:ascii="Sakkal Majalla" w:hAnsi="Sakkal Majalla" w:cs="Sakkal Majalla"/>
          <w:b w:val="0"/>
          <w:bCs w:val="0"/>
          <w:sz w:val="28"/>
          <w:szCs w:val="28"/>
          <w:rtl/>
        </w:rPr>
      </w:pPr>
      <w:r w:rsidRPr="004654E1">
        <w:rPr>
          <w:rFonts w:ascii="Sakkal Majalla" w:hAnsi="Sakkal Majalla" w:cs="Sakkal Majalla"/>
          <w:b w:val="0"/>
          <w:bCs w:val="0"/>
          <w:sz w:val="28"/>
          <w:szCs w:val="28"/>
          <w:rtl/>
        </w:rPr>
        <w:t>و"في سياق قيام المكتبات بأدوار جديدة فإن مكندريك يؤكد بأن المكتبات العامة</w:t>
      </w:r>
      <w:r>
        <w:rPr>
          <w:rFonts w:ascii="Sakkal Majalla" w:hAnsi="Sakkal Majalla" w:cs="Sakkal Majalla" w:hint="cs"/>
          <w:b w:val="0"/>
          <w:bCs w:val="0"/>
          <w:sz w:val="28"/>
          <w:szCs w:val="28"/>
          <w:rtl/>
        </w:rPr>
        <w:t xml:space="preserve"> في بلجيكا</w:t>
      </w:r>
      <w:r w:rsidRPr="004654E1">
        <w:rPr>
          <w:rFonts w:ascii="Sakkal Majalla" w:hAnsi="Sakkal Majalla" w:cs="Sakkal Majalla"/>
          <w:b w:val="0"/>
          <w:bCs w:val="0"/>
          <w:sz w:val="28"/>
          <w:szCs w:val="28"/>
          <w:rtl/>
        </w:rPr>
        <w:t xml:space="preserve"> "تقوم -وبشكل تصاعدي- بدور المحور للتقنية </w:t>
      </w:r>
      <w:r w:rsidRPr="004654E1">
        <w:rPr>
          <w:rFonts w:ascii="Sakkal Majalla" w:hAnsi="Sakkal Majalla" w:cs="Sakkal Majalla"/>
          <w:b w:val="0"/>
          <w:bCs w:val="0"/>
          <w:sz w:val="28"/>
          <w:szCs w:val="28"/>
        </w:rPr>
        <w:t>HUB</w:t>
      </w:r>
      <w:r w:rsidRPr="004654E1">
        <w:rPr>
          <w:rFonts w:ascii="Sakkal Majalla" w:hAnsi="Sakkal Majalla" w:cs="Sakkal Majalla"/>
          <w:b w:val="0"/>
          <w:bCs w:val="0"/>
          <w:sz w:val="28"/>
          <w:szCs w:val="28"/>
          <w:rtl/>
        </w:rPr>
        <w:t xml:space="preserve"> للمجتمعات التي تخدمها هاته المكتبات، وبخاصة مع كثرة الطلب على التكنولوجيا ومصادر تطوير وتنمية الذات"</w:t>
      </w:r>
      <w:r w:rsidRPr="004654E1">
        <w:rPr>
          <w:rStyle w:val="EndnoteReference"/>
          <w:rFonts w:ascii="Sakkal Majalla" w:hAnsi="Sakkal Majalla" w:cs="Sakkal Majalla"/>
          <w:b w:val="0"/>
          <w:bCs w:val="0"/>
          <w:sz w:val="28"/>
          <w:szCs w:val="28"/>
          <w:rtl/>
        </w:rPr>
        <w:endnoteReference w:id="72"/>
      </w:r>
      <w:r w:rsidRPr="004654E1">
        <w:rPr>
          <w:rFonts w:ascii="Sakkal Majalla" w:hAnsi="Sakkal Majalla" w:cs="Sakkal Majalla"/>
          <w:b w:val="0"/>
          <w:bCs w:val="0"/>
          <w:sz w:val="28"/>
          <w:szCs w:val="28"/>
          <w:rtl/>
        </w:rPr>
        <w:t>.</w:t>
      </w:r>
    </w:p>
    <w:p w14:paraId="0A39E010" w14:textId="77777777" w:rsidR="00257299" w:rsidRPr="004654E1" w:rsidRDefault="00257299" w:rsidP="00257299">
      <w:pPr>
        <w:tabs>
          <w:tab w:val="left" w:pos="1662"/>
        </w:tabs>
        <w:bidi/>
        <w:contextualSpacing/>
        <w:jc w:val="both"/>
        <w:rPr>
          <w:rFonts w:ascii="Sakkal Majalla" w:hAnsi="Sakkal Majalla" w:cs="Sakkal Majalla"/>
          <w:b w:val="0"/>
          <w:bCs w:val="0"/>
          <w:sz w:val="28"/>
          <w:szCs w:val="28"/>
          <w:rtl/>
        </w:rPr>
        <w:pPrChange w:id="8" w:author="Saad Azzahri" w:date="2017-08-18T08:52:00Z">
          <w:pPr>
            <w:tabs>
              <w:tab w:val="left" w:pos="1662"/>
            </w:tabs>
            <w:bidi/>
            <w:contextualSpacing/>
            <w:jc w:val="both"/>
          </w:pPr>
        </w:pPrChange>
      </w:pPr>
      <w:bookmarkStart w:id="9" w:name="_GoBack"/>
      <w:bookmarkEnd w:id="9"/>
    </w:p>
    <w:p w14:paraId="7017A2BE" w14:textId="22BB0C26" w:rsidR="002831E0" w:rsidRPr="0012263E" w:rsidRDefault="002831E0" w:rsidP="0019775F">
      <w:pPr>
        <w:tabs>
          <w:tab w:val="left" w:pos="1662"/>
        </w:tabs>
        <w:bidi/>
        <w:contextualSpacing/>
        <w:jc w:val="both"/>
        <w:rPr>
          <w:rFonts w:ascii="Sakkal Majalla" w:hAnsi="Sakkal Majalla" w:cs="Sakkal Majalla"/>
          <w:b w:val="0"/>
          <w:bCs w:val="0"/>
          <w:sz w:val="28"/>
          <w:szCs w:val="28"/>
          <w:rtl/>
        </w:rPr>
      </w:pPr>
      <w:r w:rsidRPr="0012263E">
        <w:rPr>
          <w:rFonts w:ascii="Sakkal Majalla" w:hAnsi="Sakkal Majalla" w:cs="Sakkal Majalla"/>
          <w:b w:val="0"/>
          <w:bCs w:val="0"/>
          <w:sz w:val="28"/>
          <w:szCs w:val="28"/>
          <w:rtl/>
        </w:rPr>
        <w:t>و"هناك نموّ في التحوّل إلى المكتبات الرقمية (جزئيا أو كليا) بين المكتبات العامة الأمريكية، حيث عبّر أكثر من سبعين بالمئة من المكتبات المجيبة على المسح عن حاجتهم المتزايد</w:t>
      </w:r>
      <w:r w:rsidR="0012263E" w:rsidRPr="0012263E">
        <w:rPr>
          <w:rFonts w:ascii="Sakkal Majalla" w:hAnsi="Sakkal Majalla" w:cs="Sakkal Majalla" w:hint="cs"/>
          <w:b w:val="0"/>
          <w:bCs w:val="0"/>
          <w:sz w:val="28"/>
          <w:szCs w:val="28"/>
          <w:rtl/>
        </w:rPr>
        <w:t>ة</w:t>
      </w:r>
      <w:r w:rsidRPr="0012263E">
        <w:rPr>
          <w:rFonts w:ascii="Sakkal Majalla" w:hAnsi="Sakkal Majalla" w:cs="Sakkal Majalla"/>
          <w:b w:val="0"/>
          <w:bCs w:val="0"/>
          <w:sz w:val="28"/>
          <w:szCs w:val="28"/>
          <w:rtl/>
        </w:rPr>
        <w:t xml:space="preserve"> للمصا</w:t>
      </w:r>
      <w:r w:rsidR="0012263E" w:rsidRPr="0012263E">
        <w:rPr>
          <w:rFonts w:ascii="Sakkal Majalla" w:hAnsi="Sakkal Majalla" w:cs="Sakkal Majalla" w:hint="cs"/>
          <w:b w:val="0"/>
          <w:bCs w:val="0"/>
          <w:sz w:val="28"/>
          <w:szCs w:val="28"/>
          <w:rtl/>
        </w:rPr>
        <w:t>د</w:t>
      </w:r>
      <w:r w:rsidR="00590C4F">
        <w:rPr>
          <w:rFonts w:ascii="Sakkal Majalla" w:hAnsi="Sakkal Majalla" w:cs="Sakkal Majalla"/>
          <w:b w:val="0"/>
          <w:bCs w:val="0"/>
          <w:sz w:val="28"/>
          <w:szCs w:val="28"/>
          <w:rtl/>
        </w:rPr>
        <w:t>ر الإل</w:t>
      </w:r>
      <w:r w:rsidRPr="0012263E">
        <w:rPr>
          <w:rFonts w:ascii="Sakkal Majalla" w:hAnsi="Sakkal Majalla" w:cs="Sakkal Majalla"/>
          <w:b w:val="0"/>
          <w:bCs w:val="0"/>
          <w:sz w:val="28"/>
          <w:szCs w:val="28"/>
          <w:rtl/>
        </w:rPr>
        <w:t>كترونية (أكثر من العام السابق، حيث أن هذه دراسة تُجرى سنويا) وذلك في مقابل نحو أربعين بالمئة من المستفيدين الذين عبّروا عن حاجتهم للمصادر التقليدية (المطبوعة)</w:t>
      </w:r>
      <w:r w:rsidRPr="0012263E">
        <w:rPr>
          <w:rStyle w:val="EndnoteReference"/>
          <w:rFonts w:ascii="Sakkal Majalla" w:hAnsi="Sakkal Majalla" w:cs="Sakkal Majalla"/>
          <w:b w:val="0"/>
          <w:bCs w:val="0"/>
          <w:sz w:val="28"/>
          <w:szCs w:val="28"/>
          <w:rtl/>
        </w:rPr>
        <w:endnoteReference w:id="73"/>
      </w:r>
      <w:r w:rsidRPr="0012263E">
        <w:rPr>
          <w:rFonts w:ascii="Sakkal Majalla" w:hAnsi="Sakkal Majalla" w:cs="Sakkal Majalla"/>
          <w:b w:val="0"/>
          <w:bCs w:val="0"/>
          <w:sz w:val="28"/>
          <w:szCs w:val="28"/>
          <w:rtl/>
        </w:rPr>
        <w:t>.</w:t>
      </w:r>
    </w:p>
    <w:p w14:paraId="55CB388D" w14:textId="6F791891" w:rsidR="002831E0" w:rsidRPr="004654E1" w:rsidRDefault="002831E0" w:rsidP="0019775F">
      <w:pPr>
        <w:tabs>
          <w:tab w:val="left" w:pos="1662"/>
        </w:tabs>
        <w:bidi/>
        <w:contextualSpacing/>
        <w:jc w:val="both"/>
        <w:rPr>
          <w:rFonts w:ascii="Sakkal Majalla" w:hAnsi="Sakkal Majalla" w:cs="Sakkal Majalla"/>
          <w:b w:val="0"/>
          <w:bCs w:val="0"/>
          <w:sz w:val="28"/>
          <w:szCs w:val="28"/>
        </w:rPr>
      </w:pPr>
      <w:r w:rsidRPr="004654E1">
        <w:rPr>
          <w:rFonts w:ascii="Sakkal Majalla" w:hAnsi="Sakkal Majalla" w:cs="Sakkal Majalla"/>
          <w:b w:val="0"/>
          <w:bCs w:val="0"/>
          <w:sz w:val="28"/>
          <w:szCs w:val="28"/>
          <w:rtl/>
        </w:rPr>
        <w:t>ومن جانب آخر، فقد أكدت دراسة مكدريك بأن التوجّه نحو المصادر الموضوعة على الحوسبة السحابية العامة في ازدياد</w:t>
      </w:r>
      <w:r w:rsidRPr="004654E1">
        <w:rPr>
          <w:rStyle w:val="EndnoteReference"/>
          <w:rFonts w:ascii="Sakkal Majalla" w:hAnsi="Sakkal Majalla" w:cs="Sakkal Majalla"/>
          <w:b w:val="0"/>
          <w:bCs w:val="0"/>
          <w:sz w:val="28"/>
          <w:szCs w:val="28"/>
          <w:rtl/>
        </w:rPr>
        <w:endnoteReference w:id="74"/>
      </w:r>
      <w:r w:rsidRPr="004654E1">
        <w:rPr>
          <w:rFonts w:ascii="Sakkal Majalla" w:hAnsi="Sakkal Majalla" w:cs="Sakkal Majalla"/>
          <w:b w:val="0"/>
          <w:bCs w:val="0"/>
          <w:sz w:val="28"/>
          <w:szCs w:val="28"/>
          <w:rtl/>
        </w:rPr>
        <w:t xml:space="preserve">، حيث تتوفر عدد من الإمكانات التقنية مثل الخوادم وتقديم مستودعات رقمية لاستضافة تطبيقات الأعمال لإدارة ملفات المستفيدين والمحافظة عليها، ورزم إدارة الشؤون المالية. ويُذكر بأن نحو ثلث المكتبات التي شاركت في الاستجابة عن </w:t>
      </w:r>
      <w:r w:rsidR="00B61BEC">
        <w:rPr>
          <w:rFonts w:ascii="Sakkal Majalla" w:hAnsi="Sakkal Majalla" w:cs="Sakkal Majalla"/>
          <w:b w:val="0"/>
          <w:bCs w:val="0"/>
          <w:sz w:val="28"/>
          <w:szCs w:val="28"/>
          <w:rtl/>
        </w:rPr>
        <w:t>الاستبانة</w:t>
      </w:r>
      <w:r w:rsidRPr="004654E1">
        <w:rPr>
          <w:rFonts w:ascii="Sakkal Majalla" w:hAnsi="Sakkal Majalla" w:cs="Sakkal Majalla"/>
          <w:b w:val="0"/>
          <w:bCs w:val="0"/>
          <w:sz w:val="28"/>
          <w:szCs w:val="28"/>
          <w:rtl/>
        </w:rPr>
        <w:t xml:space="preserve"> (33%) تستخدم أو تخطط لاستخدام الحوسبة السحابية، وأن نحو عشرة بالمئة من مديري المكتبات العامة لديهم حاليا مشروعات تحت التنفيذ، وهو ضعف العدد عن العام الذي سبق"</w:t>
      </w:r>
      <w:r w:rsidRPr="004654E1">
        <w:rPr>
          <w:rStyle w:val="EndnoteReference"/>
          <w:rFonts w:ascii="Sakkal Majalla" w:hAnsi="Sakkal Majalla" w:cs="Sakkal Majalla"/>
          <w:b w:val="0"/>
          <w:bCs w:val="0"/>
          <w:sz w:val="28"/>
          <w:szCs w:val="28"/>
          <w:rtl/>
        </w:rPr>
        <w:endnoteReference w:id="75"/>
      </w:r>
      <w:r w:rsidRPr="004654E1">
        <w:rPr>
          <w:rFonts w:ascii="Sakkal Majalla" w:hAnsi="Sakkal Majalla" w:cs="Sakkal Majalla"/>
          <w:b w:val="0"/>
          <w:bCs w:val="0"/>
          <w:sz w:val="28"/>
          <w:szCs w:val="28"/>
          <w:rtl/>
        </w:rPr>
        <w:t>.</w:t>
      </w:r>
    </w:p>
    <w:p w14:paraId="704557DB" w14:textId="1B6279B3" w:rsidR="002831E0" w:rsidRDefault="002831E0" w:rsidP="0019775F">
      <w:pPr>
        <w:tabs>
          <w:tab w:val="left" w:pos="1662"/>
        </w:tabs>
        <w:bidi/>
        <w:contextualSpacing/>
        <w:jc w:val="both"/>
        <w:rPr>
          <w:rFonts w:ascii="Sakkal Majalla" w:hAnsi="Sakkal Majalla" w:cs="Sakkal Majalla"/>
          <w:b w:val="0"/>
          <w:bCs w:val="0"/>
          <w:sz w:val="28"/>
          <w:szCs w:val="28"/>
          <w:rtl/>
        </w:rPr>
      </w:pPr>
      <w:r w:rsidRPr="0016276E">
        <w:rPr>
          <w:rFonts w:ascii="Sakkal Majalla" w:hAnsi="Sakkal Majalla" w:cs="Sakkal Majalla"/>
          <w:b w:val="0"/>
          <w:bCs w:val="0"/>
          <w:sz w:val="28"/>
          <w:szCs w:val="28"/>
          <w:rtl/>
        </w:rPr>
        <w:lastRenderedPageBreak/>
        <w:t>وبالرغم من التوجه العالمي نحو الحوسبة الس</w:t>
      </w:r>
      <w:r w:rsidR="00E25BA4">
        <w:rPr>
          <w:rFonts w:ascii="Sakkal Majalla" w:hAnsi="Sakkal Majalla" w:cs="Sakkal Majalla"/>
          <w:b w:val="0"/>
          <w:bCs w:val="0"/>
          <w:sz w:val="28"/>
          <w:szCs w:val="28"/>
          <w:rtl/>
        </w:rPr>
        <w:t>حابية، ونحو الرقمنة والكتب الإل</w:t>
      </w:r>
      <w:r w:rsidRPr="0016276E">
        <w:rPr>
          <w:rFonts w:ascii="Sakkal Majalla" w:hAnsi="Sakkal Majalla" w:cs="Sakkal Majalla"/>
          <w:b w:val="0"/>
          <w:bCs w:val="0"/>
          <w:sz w:val="28"/>
          <w:szCs w:val="28"/>
          <w:rtl/>
        </w:rPr>
        <w:t xml:space="preserve">كترونية، إلا </w:t>
      </w:r>
      <w:r w:rsidRPr="0016276E">
        <w:rPr>
          <w:rFonts w:ascii="Sakkal Majalla" w:hAnsi="Sakkal Majalla" w:cs="Sakkal Majalla" w:hint="cs"/>
          <w:b w:val="0"/>
          <w:bCs w:val="0"/>
          <w:sz w:val="28"/>
          <w:szCs w:val="28"/>
          <w:rtl/>
        </w:rPr>
        <w:t xml:space="preserve"> </w:t>
      </w:r>
      <w:r w:rsidRPr="0016276E">
        <w:rPr>
          <w:rFonts w:ascii="Sakkal Majalla" w:hAnsi="Sakkal Majalla" w:cs="Sakkal Majalla"/>
          <w:b w:val="0"/>
          <w:bCs w:val="0"/>
          <w:sz w:val="28"/>
          <w:szCs w:val="28"/>
          <w:rtl/>
        </w:rPr>
        <w:t>أن معظم موازنات التزويد</w:t>
      </w:r>
      <w:r w:rsidRPr="0016276E">
        <w:rPr>
          <w:rFonts w:ascii="Sakkal Majalla" w:hAnsi="Sakkal Majalla" w:cs="Sakkal Majalla" w:hint="cs"/>
          <w:b w:val="0"/>
          <w:bCs w:val="0"/>
          <w:sz w:val="28"/>
          <w:szCs w:val="28"/>
          <w:rtl/>
        </w:rPr>
        <w:t xml:space="preserve"> </w:t>
      </w:r>
      <w:r w:rsidRPr="0016276E">
        <w:rPr>
          <w:rFonts w:ascii="Sakkal Majalla" w:hAnsi="Sakkal Majalla" w:cs="Sakkal Majalla"/>
          <w:b w:val="0"/>
          <w:bCs w:val="0"/>
          <w:sz w:val="28"/>
          <w:szCs w:val="28"/>
          <w:rtl/>
        </w:rPr>
        <w:t>–</w:t>
      </w:r>
      <w:r w:rsidRPr="0016276E">
        <w:rPr>
          <w:rFonts w:ascii="Sakkal Majalla" w:hAnsi="Sakkal Majalla" w:cs="Sakkal Majalla" w:hint="cs"/>
          <w:b w:val="0"/>
          <w:bCs w:val="0"/>
          <w:sz w:val="28"/>
          <w:szCs w:val="28"/>
          <w:rtl/>
        </w:rPr>
        <w:t xml:space="preserve">بحسب </w:t>
      </w:r>
      <w:r w:rsidRPr="0016276E">
        <w:rPr>
          <w:rFonts w:ascii="Sakkal Majalla" w:hAnsi="Sakkal Majalla" w:cs="Sakkal Majalla"/>
          <w:b w:val="0"/>
          <w:bCs w:val="0"/>
          <w:sz w:val="28"/>
          <w:szCs w:val="28"/>
          <w:rtl/>
        </w:rPr>
        <w:t>مكيندريك</w:t>
      </w:r>
      <w:r w:rsidRPr="0016276E">
        <w:rPr>
          <w:rFonts w:ascii="Sakkal Majalla" w:hAnsi="Sakkal Majalla" w:cs="Sakkal Majalla" w:hint="cs"/>
          <w:b w:val="0"/>
          <w:bCs w:val="0"/>
          <w:sz w:val="28"/>
          <w:szCs w:val="28"/>
          <w:rtl/>
        </w:rPr>
        <w:t>-</w:t>
      </w:r>
      <w:r w:rsidRPr="0016276E">
        <w:rPr>
          <w:rFonts w:ascii="Sakkal Majalla" w:hAnsi="Sakkal Majalla" w:cs="Sakkal Majalla"/>
          <w:b w:val="0"/>
          <w:bCs w:val="0"/>
          <w:sz w:val="28"/>
          <w:szCs w:val="28"/>
          <w:rtl/>
        </w:rPr>
        <w:t xml:space="preserve"> "لا تزال تُخصص لمصادر المعلومات التقليدية</w:t>
      </w:r>
      <w:r w:rsidR="00E25BA4">
        <w:rPr>
          <w:rFonts w:ascii="Sakkal Majalla" w:hAnsi="Sakkal Majalla" w:cs="Sakkal Majalla"/>
          <w:b w:val="0"/>
          <w:bCs w:val="0"/>
          <w:sz w:val="28"/>
          <w:szCs w:val="28"/>
          <w:rtl/>
        </w:rPr>
        <w:t>، برغم تفوق الرغبة للمصادر الإل</w:t>
      </w:r>
      <w:r w:rsidRPr="0016276E">
        <w:rPr>
          <w:rFonts w:ascii="Sakkal Majalla" w:hAnsi="Sakkal Majalla" w:cs="Sakkal Majalla"/>
          <w:b w:val="0"/>
          <w:bCs w:val="0"/>
          <w:sz w:val="28"/>
          <w:szCs w:val="28"/>
          <w:rtl/>
        </w:rPr>
        <w:t>كترونية، ولا توجد مكتبة واحدة وصلت للنقطة التي تجد نفسها تج</w:t>
      </w:r>
      <w:r w:rsidR="00E25BA4">
        <w:rPr>
          <w:rFonts w:ascii="Sakkal Majalla" w:hAnsi="Sakkal Majalla" w:cs="Sakkal Majalla"/>
          <w:b w:val="0"/>
          <w:bCs w:val="0"/>
          <w:sz w:val="28"/>
          <w:szCs w:val="28"/>
          <w:rtl/>
        </w:rPr>
        <w:t>عل غالبية المخصصات للمصادر الإل</w:t>
      </w:r>
      <w:r w:rsidRPr="0016276E">
        <w:rPr>
          <w:rFonts w:ascii="Sakkal Majalla" w:hAnsi="Sakkal Majalla" w:cs="Sakkal Majalla"/>
          <w:b w:val="0"/>
          <w:bCs w:val="0"/>
          <w:sz w:val="28"/>
          <w:szCs w:val="28"/>
          <w:rtl/>
        </w:rPr>
        <w:t>كترونية"</w:t>
      </w:r>
      <w:r w:rsidRPr="0016276E">
        <w:rPr>
          <w:rStyle w:val="EndnoteReference"/>
          <w:rFonts w:ascii="Sakkal Majalla" w:hAnsi="Sakkal Majalla" w:cs="Sakkal Majalla"/>
          <w:b w:val="0"/>
          <w:bCs w:val="0"/>
          <w:sz w:val="28"/>
          <w:szCs w:val="28"/>
          <w:rtl/>
        </w:rPr>
        <w:endnoteReference w:id="76"/>
      </w:r>
      <w:r w:rsidRPr="0016276E">
        <w:rPr>
          <w:rFonts w:ascii="Sakkal Majalla" w:hAnsi="Sakkal Majalla" w:cs="Sakkal Majalla"/>
          <w:b w:val="0"/>
          <w:bCs w:val="0"/>
          <w:sz w:val="28"/>
          <w:szCs w:val="28"/>
          <w:rtl/>
        </w:rPr>
        <w:t>.</w:t>
      </w:r>
    </w:p>
    <w:p w14:paraId="2F485635" w14:textId="77777777" w:rsidR="002831E0" w:rsidRDefault="002831E0" w:rsidP="0019775F">
      <w:pPr>
        <w:tabs>
          <w:tab w:val="left" w:pos="1662"/>
        </w:tabs>
        <w:bidi/>
        <w:contextualSpacing/>
        <w:jc w:val="both"/>
        <w:rPr>
          <w:rFonts w:ascii="Sakkal Majalla" w:hAnsi="Sakkal Majalla" w:cs="Sakkal Majalla"/>
          <w:b w:val="0"/>
          <w:bCs w:val="0"/>
          <w:sz w:val="28"/>
          <w:szCs w:val="28"/>
          <w:rtl/>
        </w:rPr>
      </w:pPr>
    </w:p>
    <w:p w14:paraId="05200D98" w14:textId="77777777" w:rsidR="002831E0" w:rsidRPr="00AF2338" w:rsidRDefault="002831E0" w:rsidP="0019775F">
      <w:pPr>
        <w:pStyle w:val="BodyText"/>
        <w:bidi/>
        <w:contextualSpacing/>
        <w:jc w:val="lowKashida"/>
        <w:rPr>
          <w:rFonts w:ascii="Sakkal Majalla" w:hAnsi="Sakkal Majalla" w:cs="Sakkal Majalla"/>
          <w:b/>
          <w:bCs/>
          <w:sz w:val="32"/>
          <w:szCs w:val="32"/>
          <w:rtl/>
        </w:rPr>
      </w:pPr>
      <w:r w:rsidRPr="00AF2338">
        <w:rPr>
          <w:rFonts w:ascii="Sakkal Majalla" w:hAnsi="Sakkal Majalla" w:cs="Sakkal Majalla"/>
          <w:b/>
          <w:bCs/>
          <w:sz w:val="32"/>
          <w:szCs w:val="32"/>
          <w:rtl/>
        </w:rPr>
        <w:t>كندا والمكتبات العامة:</w:t>
      </w:r>
      <w:r w:rsidRPr="00AF2338">
        <w:rPr>
          <w:rFonts w:ascii="Sakkal Majalla" w:hAnsi="Sakkal Majalla" w:cs="Sakkal Majalla" w:hint="cs"/>
          <w:b/>
          <w:bCs/>
          <w:sz w:val="32"/>
          <w:szCs w:val="32"/>
          <w:rtl/>
        </w:rPr>
        <w:t xml:space="preserve"> </w:t>
      </w:r>
      <w:r w:rsidRPr="00432C42">
        <w:rPr>
          <w:rFonts w:ascii="Sakkal Majalla" w:hAnsi="Sakkal Majalla" w:cs="Sakkal Majalla"/>
          <w:sz w:val="28"/>
          <w:szCs w:val="28"/>
          <w:rtl/>
        </w:rPr>
        <w:t>تلعب المكتبات العامة دورا مهما في حياة الكنديين، ويمكن است</w:t>
      </w:r>
      <w:r>
        <w:rPr>
          <w:rFonts w:ascii="Sakkal Majalla" w:hAnsi="Sakkal Majalla" w:cs="Sakkal Majalla"/>
          <w:sz w:val="28"/>
          <w:szCs w:val="28"/>
          <w:rtl/>
        </w:rPr>
        <w:t>نتاج ذلك من خلال الإحصاءات ال</w:t>
      </w:r>
      <w:r>
        <w:rPr>
          <w:rFonts w:ascii="Sakkal Majalla" w:hAnsi="Sakkal Majalla" w:cs="Sakkal Majalla" w:hint="cs"/>
          <w:sz w:val="28"/>
          <w:szCs w:val="28"/>
          <w:rtl/>
        </w:rPr>
        <w:t>آت</w:t>
      </w:r>
      <w:r w:rsidRPr="00432C42">
        <w:rPr>
          <w:rFonts w:ascii="Sakkal Majalla" w:hAnsi="Sakkal Majalla" w:cs="Sakkal Majalla"/>
          <w:sz w:val="28"/>
          <w:szCs w:val="28"/>
          <w:rtl/>
        </w:rPr>
        <w:t>ية:</w:t>
      </w:r>
    </w:p>
    <w:p w14:paraId="39B627A2"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 xml:space="preserve"> 34% من الكنديين زاروا المكتبة مرة واحدة على الأقل خلال العام 1995، وهو رقم يفوق الذين حضروا حدثا رياضيا (31%) أو عدد الذين حضروا حدثا فنيا موسيقيا (30%) في نفس الفترة</w:t>
      </w:r>
      <w:r w:rsidRPr="00432C42">
        <w:rPr>
          <w:rStyle w:val="EndnoteReference"/>
          <w:rFonts w:ascii="Sakkal Majalla" w:hAnsi="Sakkal Majalla" w:cs="Sakkal Majalla"/>
          <w:sz w:val="28"/>
          <w:szCs w:val="28"/>
          <w:rtl/>
        </w:rPr>
        <w:endnoteReference w:id="77"/>
      </w:r>
      <w:r w:rsidRPr="00432C42">
        <w:rPr>
          <w:rFonts w:ascii="Sakkal Majalla" w:hAnsi="Sakkal Majalla" w:cs="Sakkal Majalla"/>
          <w:sz w:val="28"/>
          <w:szCs w:val="28"/>
          <w:rtl/>
        </w:rPr>
        <w:t>؛</w:t>
      </w:r>
    </w:p>
    <w:p w14:paraId="1C1B3A29"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 xml:space="preserve">في مقاطعة انتوريو وحدها تمّت أكثر من 72 مليون زيارة للمكتبات العامة خلال العام 1995 </w:t>
      </w:r>
      <w:r w:rsidRPr="00432C42">
        <w:rPr>
          <w:rStyle w:val="EndnoteReference"/>
          <w:rFonts w:ascii="Sakkal Majalla" w:hAnsi="Sakkal Majalla" w:cs="Sakkal Majalla"/>
          <w:sz w:val="28"/>
          <w:szCs w:val="28"/>
          <w:rtl/>
        </w:rPr>
        <w:endnoteReference w:id="78"/>
      </w:r>
      <w:r w:rsidRPr="00432C42">
        <w:rPr>
          <w:rFonts w:ascii="Sakkal Majalla" w:hAnsi="Sakkal Majalla" w:cs="Sakkal Majalla"/>
          <w:sz w:val="28"/>
          <w:szCs w:val="28"/>
          <w:rtl/>
        </w:rPr>
        <w:t>.</w:t>
      </w:r>
    </w:p>
    <w:p w14:paraId="5B92F53C"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Pr>
        <w:t xml:space="preserve"> </w:t>
      </w:r>
      <w:r w:rsidRPr="00432C42">
        <w:rPr>
          <w:rFonts w:ascii="Sakkal Majalla" w:hAnsi="Sakkal Majalla" w:cs="Sakkal Majalla"/>
          <w:sz w:val="28"/>
          <w:szCs w:val="28"/>
          <w:rtl/>
        </w:rPr>
        <w:t xml:space="preserve">69% من سكان نيبيان </w:t>
      </w:r>
      <w:r w:rsidRPr="00432C42">
        <w:rPr>
          <w:rFonts w:ascii="Sakkal Majalla" w:hAnsi="Sakkal Majalla" w:cs="Sakkal Majalla"/>
          <w:sz w:val="28"/>
          <w:szCs w:val="28"/>
        </w:rPr>
        <w:t>Nepean</w:t>
      </w:r>
      <w:r w:rsidRPr="00432C42">
        <w:rPr>
          <w:rFonts w:ascii="Sakkal Majalla" w:hAnsi="Sakkal Majalla" w:cs="Sakkal Majalla"/>
          <w:sz w:val="28"/>
          <w:szCs w:val="28"/>
          <w:rtl/>
        </w:rPr>
        <w:t xml:space="preserve">  يذهبون إلى المكتبة تليها نسبة 65%  تذهب للسينما</w:t>
      </w:r>
      <w:r w:rsidRPr="00432C42">
        <w:rPr>
          <w:rStyle w:val="EndnoteReference"/>
          <w:rFonts w:ascii="Sakkal Majalla" w:hAnsi="Sakkal Majalla" w:cs="Sakkal Majalla"/>
          <w:sz w:val="28"/>
          <w:szCs w:val="28"/>
          <w:rtl/>
        </w:rPr>
        <w:endnoteReference w:id="79"/>
      </w:r>
      <w:r w:rsidRPr="00432C42">
        <w:rPr>
          <w:rFonts w:ascii="Sakkal Majalla" w:hAnsi="Sakkal Majalla" w:cs="Sakkal Majalla"/>
          <w:sz w:val="28"/>
          <w:szCs w:val="28"/>
          <w:rtl/>
        </w:rPr>
        <w:t xml:space="preserve"> .</w:t>
      </w:r>
    </w:p>
    <w:p w14:paraId="2FD6DD6F"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تستقطب المكتبات العامة أكبر عدد من السكان متفوقة بذلك على كل المؤسسات التعليمية والثقافية الأخرى</w:t>
      </w:r>
      <w:r w:rsidRPr="00432C42">
        <w:rPr>
          <w:rStyle w:val="EndnoteReference"/>
          <w:rFonts w:ascii="Sakkal Majalla" w:hAnsi="Sakkal Majalla" w:cs="Sakkal Majalla"/>
          <w:sz w:val="28"/>
          <w:szCs w:val="28"/>
          <w:rtl/>
        </w:rPr>
        <w:endnoteReference w:id="80"/>
      </w:r>
      <w:r w:rsidRPr="00432C42">
        <w:rPr>
          <w:rFonts w:ascii="Sakkal Majalla" w:hAnsi="Sakkal Majalla" w:cs="Sakkal Majalla"/>
          <w:sz w:val="28"/>
          <w:szCs w:val="28"/>
          <w:rtl/>
        </w:rPr>
        <w:t>.</w:t>
      </w:r>
    </w:p>
    <w:p w14:paraId="60F9AE9C"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يقدم المكتبيون المتخصصون العاملون في المكتبات الريفية إجابات جيدة في مجموع أسئلة يفوق عددها 16 مليون سؤالا خلال العام</w:t>
      </w:r>
      <w:r w:rsidRPr="00432C42">
        <w:rPr>
          <w:rStyle w:val="EndnoteReference"/>
          <w:rFonts w:ascii="Sakkal Majalla" w:hAnsi="Sakkal Majalla" w:cs="Sakkal Majalla"/>
          <w:sz w:val="28"/>
          <w:szCs w:val="28"/>
          <w:rtl/>
        </w:rPr>
        <w:endnoteReference w:id="81"/>
      </w:r>
      <w:r w:rsidRPr="00432C42">
        <w:rPr>
          <w:rFonts w:ascii="Sakkal Majalla" w:hAnsi="Sakkal Majalla" w:cs="Sakkal Majalla"/>
          <w:sz w:val="28"/>
          <w:szCs w:val="28"/>
          <w:rtl/>
        </w:rPr>
        <w:t>.</w:t>
      </w:r>
    </w:p>
    <w:p w14:paraId="65AC74DB"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فاق ما تمت استعارته في المكتبات الريفية الكبرى في كندا 120 مليون مادة (كتب ودوريات وأشرطة وأفلام وأقراص ليزر ..الخ) خلال العام 1995 وهو ما يمثل 4،5 أضعاف سكان كندا؛</w:t>
      </w:r>
    </w:p>
    <w:p w14:paraId="240BDBC3" w14:textId="23303D1D"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نظمت المكتبات العامة في كندا أكثر من 77 ألف برنامجا تعليميا وتثقيفيا حضرها ملايين الكنديين</w:t>
      </w:r>
      <w:r w:rsidRPr="00432C42">
        <w:rPr>
          <w:rStyle w:val="EndnoteReference"/>
          <w:rFonts w:ascii="Sakkal Majalla" w:hAnsi="Sakkal Majalla" w:cs="Sakkal Majalla"/>
          <w:sz w:val="28"/>
          <w:szCs w:val="28"/>
          <w:rtl/>
        </w:rPr>
        <w:endnoteReference w:id="82"/>
      </w:r>
      <w:r w:rsidRPr="00432C42">
        <w:rPr>
          <w:rFonts w:ascii="Sakkal Majalla" w:hAnsi="Sakkal Majalla" w:cs="Sakkal Majalla"/>
          <w:sz w:val="28"/>
          <w:szCs w:val="28"/>
          <w:rtl/>
        </w:rPr>
        <w:t>.</w:t>
      </w:r>
    </w:p>
    <w:p w14:paraId="75FA9863" w14:textId="77777777" w:rsidR="002831E0" w:rsidRPr="00432C42"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tl/>
        </w:rPr>
        <w:t>معظم المستفيدين يستخدمون المكتبة مرة واحدة على الأقل أسبوعيا</w:t>
      </w:r>
      <w:r w:rsidRPr="00432C42">
        <w:rPr>
          <w:rStyle w:val="EndnoteReference"/>
          <w:rFonts w:ascii="Sakkal Majalla" w:hAnsi="Sakkal Majalla" w:cs="Sakkal Majalla"/>
          <w:sz w:val="28"/>
          <w:szCs w:val="28"/>
          <w:rtl/>
        </w:rPr>
        <w:endnoteReference w:id="83"/>
      </w:r>
      <w:r w:rsidRPr="00432C42">
        <w:rPr>
          <w:rFonts w:ascii="Sakkal Majalla" w:hAnsi="Sakkal Majalla" w:cs="Sakkal Majalla"/>
          <w:sz w:val="28"/>
          <w:szCs w:val="28"/>
          <w:rtl/>
        </w:rPr>
        <w:t>.</w:t>
      </w:r>
    </w:p>
    <w:p w14:paraId="29B4F1EC" w14:textId="77777777" w:rsidR="002831E0" w:rsidRDefault="002831E0" w:rsidP="0019775F">
      <w:pPr>
        <w:pStyle w:val="BodyText"/>
        <w:numPr>
          <w:ilvl w:val="0"/>
          <w:numId w:val="11"/>
        </w:numPr>
        <w:bidi/>
        <w:contextualSpacing/>
        <w:jc w:val="lowKashida"/>
        <w:rPr>
          <w:rFonts w:ascii="Sakkal Majalla" w:hAnsi="Sakkal Majalla" w:cs="Sakkal Majalla"/>
          <w:sz w:val="28"/>
          <w:szCs w:val="28"/>
        </w:rPr>
      </w:pPr>
      <w:r w:rsidRPr="00432C42">
        <w:rPr>
          <w:rFonts w:ascii="Sakkal Majalla" w:hAnsi="Sakkal Majalla" w:cs="Sakkal Majalla"/>
          <w:sz w:val="28"/>
          <w:szCs w:val="28"/>
        </w:rPr>
        <w:t xml:space="preserve"> </w:t>
      </w:r>
      <w:r w:rsidRPr="00432C42">
        <w:rPr>
          <w:rFonts w:ascii="Sakkal Majalla" w:hAnsi="Sakkal Majalla" w:cs="Sakkal Majalla"/>
          <w:sz w:val="28"/>
          <w:szCs w:val="28"/>
          <w:rtl/>
        </w:rPr>
        <w:t>44% يعتبرون كثيري الاستخدام، 52% يزورون المكتبة مرة كل شهر، فيما يعتبر 5% من قليلي الاستخدام</w:t>
      </w:r>
      <w:r w:rsidRPr="00432C42">
        <w:rPr>
          <w:rStyle w:val="EndnoteReference"/>
          <w:rFonts w:ascii="Sakkal Majalla" w:hAnsi="Sakkal Majalla" w:cs="Sakkal Majalla"/>
          <w:sz w:val="28"/>
          <w:szCs w:val="28"/>
          <w:rtl/>
        </w:rPr>
        <w:endnoteReference w:id="84"/>
      </w:r>
      <w:r w:rsidRPr="00432C42">
        <w:rPr>
          <w:rFonts w:ascii="Sakkal Majalla" w:hAnsi="Sakkal Majalla" w:cs="Sakkal Majalla"/>
          <w:sz w:val="28"/>
          <w:szCs w:val="28"/>
          <w:rtl/>
        </w:rPr>
        <w:t>.</w:t>
      </w:r>
    </w:p>
    <w:p w14:paraId="43DB3A99" w14:textId="13360E7A" w:rsidR="002831E0" w:rsidRPr="00D5597C"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D5597C">
        <w:rPr>
          <w:rFonts w:ascii="Sakkal Majalla" w:hAnsi="Sakkal Majalla" w:cs="Sakkal Majalla"/>
          <w:sz w:val="32"/>
          <w:szCs w:val="32"/>
          <w:rtl/>
        </w:rPr>
        <w:t>دور جديد للمكتبات العامة في استراليا</w:t>
      </w:r>
      <w:r w:rsidRPr="00D5597C">
        <w:rPr>
          <w:rFonts w:ascii="Sakkal Majalla" w:hAnsi="Sakkal Majalla" w:cs="Sakkal Majalla"/>
          <w:sz w:val="28"/>
          <w:szCs w:val="28"/>
          <w:rtl/>
        </w:rPr>
        <w:t>:</w:t>
      </w:r>
      <w:r w:rsidRPr="00D5597C">
        <w:rPr>
          <w:rFonts w:ascii="Sakkal Majalla" w:hAnsi="Sakkal Majalla" w:cs="Sakkal Majalla" w:hint="cs"/>
          <w:sz w:val="28"/>
          <w:szCs w:val="28"/>
          <w:rtl/>
        </w:rPr>
        <w:t xml:space="preserve"> </w:t>
      </w:r>
      <w:r w:rsidRPr="00D5597C">
        <w:rPr>
          <w:rFonts w:ascii="Sakkal Majalla" w:hAnsi="Sakkal Majalla" w:cs="Sakkal Majalla" w:hint="cs"/>
          <w:b w:val="0"/>
          <w:bCs w:val="0"/>
          <w:sz w:val="28"/>
          <w:szCs w:val="28"/>
          <w:rtl/>
        </w:rPr>
        <w:t xml:space="preserve"> </w:t>
      </w:r>
      <w:r w:rsidRPr="00D5597C">
        <w:rPr>
          <w:rFonts w:ascii="Sakkal Majalla" w:hAnsi="Sakkal Majalla" w:cs="Sakkal Majalla"/>
          <w:b w:val="0"/>
          <w:bCs w:val="0"/>
          <w:sz w:val="28"/>
          <w:szCs w:val="28"/>
          <w:rtl/>
        </w:rPr>
        <w:t>تقريران صدرا في أستراليا استوقفا المكتبات العامة للتأكد من فهم مسؤ</w:t>
      </w:r>
      <w:r w:rsidR="00E25BA4">
        <w:rPr>
          <w:rFonts w:ascii="Sakkal Majalla" w:hAnsi="Sakkal Majalla" w:cs="Sakkal Majalla" w:hint="cs"/>
          <w:b w:val="0"/>
          <w:bCs w:val="0"/>
          <w:sz w:val="28"/>
          <w:szCs w:val="28"/>
          <w:rtl/>
        </w:rPr>
        <w:t>و</w:t>
      </w:r>
      <w:r w:rsidRPr="00D5597C">
        <w:rPr>
          <w:rFonts w:ascii="Sakkal Majalla" w:hAnsi="Sakkal Majalla" w:cs="Sakkal Majalla"/>
          <w:b w:val="0"/>
          <w:bCs w:val="0"/>
          <w:sz w:val="28"/>
          <w:szCs w:val="28"/>
          <w:rtl/>
        </w:rPr>
        <w:t>ليها للدور المنوط بمكتباتهم.  وجاء الأول بعنوان "سبر أغوار اقتصاد المعرفة"</w:t>
      </w:r>
      <w:r w:rsidRPr="00D5597C">
        <w:rPr>
          <w:rFonts w:ascii="Sakkal Majalla" w:hAnsi="Sakkal Majalla" w:cs="Sakkal Majalla" w:hint="cs"/>
          <w:b w:val="0"/>
          <w:bCs w:val="0"/>
          <w:sz w:val="28"/>
          <w:szCs w:val="28"/>
          <w:rtl/>
        </w:rPr>
        <w:t xml:space="preserve">، </w:t>
      </w:r>
      <w:r w:rsidRPr="00D5597C">
        <w:rPr>
          <w:rFonts w:ascii="Sakkal Majalla" w:hAnsi="Sakkal Majalla" w:cs="Sakkal Majalla"/>
          <w:b w:val="0"/>
          <w:bCs w:val="0"/>
          <w:sz w:val="28"/>
          <w:szCs w:val="28"/>
          <w:rtl/>
        </w:rPr>
        <w:t>الذي أعده كولن ميرسر</w:t>
      </w:r>
      <w:r w:rsidRPr="00D5597C">
        <w:rPr>
          <w:rFonts w:ascii="Sakkal Majalla" w:hAnsi="Sakkal Majalla" w:cs="Sakkal Majalla"/>
          <w:b w:val="0"/>
          <w:bCs w:val="0"/>
          <w:sz w:val="28"/>
          <w:szCs w:val="28"/>
        </w:rPr>
        <w:t xml:space="preserve">Colin Mercer </w:t>
      </w:r>
      <w:r w:rsidRPr="00D5597C">
        <w:rPr>
          <w:rFonts w:ascii="Sakkal Majalla" w:hAnsi="Sakkal Majalla" w:cs="Sakkal Majalla"/>
          <w:b w:val="0"/>
          <w:bCs w:val="0"/>
          <w:sz w:val="28"/>
          <w:szCs w:val="28"/>
          <w:rtl/>
        </w:rPr>
        <w:t xml:space="preserve"> لجماعة المكتبات العامة التابعة لمجلس وزراء الثقافة. وهذا التقرير عبارة عن رصد لنتائج الدراسة المسحية الأولى على المستوى الوطني (الأسترالي) لمستخدمي وغير مستخدمي المكتبات العامة.  وجاء في التقرير أن استخدام المكتبة لأغراض تعليمية (رسمي وغير رسمي) كان عاليا، لدرجة إمكانية اعتماد المكتبة كذراع إضافي لنظام التعليم الوطني.  وأشار التقرير </w:t>
      </w:r>
      <w:r w:rsidRPr="00D5597C">
        <w:rPr>
          <w:rFonts w:ascii="Sakkal Majalla" w:hAnsi="Sakkal Majalla" w:cs="Sakkal Majalla"/>
          <w:b w:val="0"/>
          <w:bCs w:val="0"/>
          <w:sz w:val="28"/>
          <w:szCs w:val="28"/>
          <w:rtl/>
        </w:rPr>
        <w:lastRenderedPageBreak/>
        <w:t>أيضا إلى أن  قليلي الاستخدام للمكتبة وغير المستخدمين، الذين يتمتعون بمعرفة جيدة بالحاسوب، يشيرون إلى أن المكتبة متى ربطت مع مؤهلات الشعب الاسترالي المتنامية في مجالات المعلومات والاتصالات، ستصبح "عاملا حاسما" لبنية تحتية خلاقة تدعم استراليا واقتصادها المعرفي في تحدياتها مع دخول القرن الواحد والعشرين</w:t>
      </w:r>
      <w:r w:rsidRPr="00D5597C">
        <w:rPr>
          <w:rStyle w:val="EndnoteReference"/>
          <w:rFonts w:ascii="Sakkal Majalla" w:hAnsi="Sakkal Majalla" w:cs="Sakkal Majalla"/>
          <w:b w:val="0"/>
          <w:bCs w:val="0"/>
          <w:sz w:val="28"/>
          <w:szCs w:val="28"/>
          <w:rtl/>
        </w:rPr>
        <w:endnoteReference w:id="85"/>
      </w:r>
      <w:r w:rsidRPr="00D5597C">
        <w:rPr>
          <w:rFonts w:ascii="Sakkal Majalla" w:hAnsi="Sakkal Majalla" w:cs="Sakkal Majalla"/>
          <w:b w:val="0"/>
          <w:bCs w:val="0"/>
          <w:sz w:val="28"/>
          <w:szCs w:val="28"/>
          <w:rtl/>
        </w:rPr>
        <w:t>.</w:t>
      </w:r>
    </w:p>
    <w:p w14:paraId="4C63D1C7" w14:textId="299E626E" w:rsidR="002831E0" w:rsidRPr="001D3693" w:rsidRDefault="002831E0" w:rsidP="0019775F">
      <w:pPr>
        <w:widowControl w:val="0"/>
        <w:autoSpaceDE w:val="0"/>
        <w:autoSpaceDN w:val="0"/>
        <w:bidi/>
        <w:adjustRightInd w:val="0"/>
        <w:contextualSpacing/>
        <w:jc w:val="lowKashida"/>
        <w:rPr>
          <w:rFonts w:ascii="Sakkal Majalla" w:hAnsi="Sakkal Majalla" w:cs="Sakkal Majalla"/>
          <w:b w:val="0"/>
          <w:bCs w:val="0"/>
          <w:sz w:val="28"/>
          <w:szCs w:val="28"/>
          <w:rtl/>
        </w:rPr>
      </w:pPr>
      <w:r w:rsidRPr="00432C42">
        <w:rPr>
          <w:rFonts w:ascii="Sakkal Majalla" w:hAnsi="Sakkal Majalla" w:cs="Sakkal Majalla"/>
          <w:b w:val="0"/>
          <w:bCs w:val="0"/>
          <w:sz w:val="28"/>
          <w:szCs w:val="28"/>
          <w:rtl/>
        </w:rPr>
        <w:t>أما التقرير الثاني، الذي أُعدّ أيضا  بواسطة كولن ميرسر وشاركته مارقريت سمث لجماعة المكتبات العامة التابعة لمجلس وزراء الثقافة تحت عنوان " رؤية 2020: نحو مكتبات المستقبل"، فقد جاء فيه أن المكتبات تقوم بدور مهم - وأساسيا في الواقع - يعتبر ساعدا للبنية التعليمية الوطنية.. ولم تع</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د المكتبات مقتصرة على ما يقتنوه محليا، بل عليهم أن يستغلوا التقنيات الحديثة وشبكة الاتصالات (</w:t>
      </w:r>
      <w:r w:rsidR="00415263">
        <w:rPr>
          <w:rFonts w:ascii="Sakkal Majalla" w:hAnsi="Sakkal Majalla" w:cs="Sakkal Majalla"/>
          <w:b w:val="0"/>
          <w:bCs w:val="0"/>
          <w:sz w:val="28"/>
          <w:szCs w:val="28"/>
          <w:rtl/>
        </w:rPr>
        <w:t>الإنترنت</w:t>
      </w:r>
      <w:r w:rsidRPr="00432C42">
        <w:rPr>
          <w:rFonts w:ascii="Sakkal Majalla" w:hAnsi="Sakkal Majalla" w:cs="Sakkal Majalla"/>
          <w:b w:val="0"/>
          <w:bCs w:val="0"/>
          <w:sz w:val="28"/>
          <w:szCs w:val="28"/>
          <w:rtl/>
        </w:rPr>
        <w:t>) للبحث عما يحتاجه المستفيدون المحليون منها بصرف النظر عن المكان الحقيقي والفعلي للمعلومة</w:t>
      </w:r>
      <w:r>
        <w:rPr>
          <w:rStyle w:val="EndnoteReference"/>
          <w:rFonts w:ascii="Sakkal Majalla" w:hAnsi="Sakkal Majalla" w:cs="Sakkal Majalla"/>
          <w:b w:val="0"/>
          <w:bCs w:val="0"/>
          <w:sz w:val="28"/>
          <w:szCs w:val="28"/>
          <w:rtl/>
        </w:rPr>
        <w:endnoteReference w:id="86"/>
      </w:r>
      <w:r w:rsidRPr="00432C42">
        <w:rPr>
          <w:rFonts w:ascii="Sakkal Majalla" w:hAnsi="Sakkal Majalla" w:cs="Sakkal Majalla"/>
          <w:b w:val="0"/>
          <w:bCs w:val="0"/>
          <w:sz w:val="28"/>
          <w:szCs w:val="28"/>
          <w:rtl/>
        </w:rPr>
        <w:t>.</w:t>
      </w:r>
    </w:p>
    <w:p w14:paraId="2C73A319" w14:textId="07CD4807" w:rsidR="002831E0" w:rsidRDefault="002831E0" w:rsidP="0019775F">
      <w:pPr>
        <w:widowControl w:val="0"/>
        <w:autoSpaceDE w:val="0"/>
        <w:autoSpaceDN w:val="0"/>
        <w:bidi/>
        <w:adjustRightInd w:val="0"/>
        <w:contextualSpacing/>
        <w:jc w:val="lowKashida"/>
        <w:rPr>
          <w:rFonts w:ascii="Sakkal Majalla" w:hAnsi="Sakkal Majalla" w:cs="Sakkal Majalla"/>
          <w:sz w:val="28"/>
          <w:szCs w:val="28"/>
          <w:rtl/>
        </w:rPr>
      </w:pPr>
      <w:r>
        <w:rPr>
          <w:rFonts w:ascii="Sakkal Majalla" w:hAnsi="Sakkal Majalla" w:cs="Sakkal Majalla" w:hint="cs"/>
          <w:b w:val="0"/>
          <w:bCs w:val="0"/>
          <w:sz w:val="28"/>
          <w:szCs w:val="28"/>
          <w:rtl/>
        </w:rPr>
        <w:t xml:space="preserve">وتركز المكتبات العامة في أستراليا على دورها الأساس "كمركز للتعلم مدى الحياة"، ويظهر </w:t>
      </w:r>
      <w:r w:rsidRPr="0012263E">
        <w:rPr>
          <w:rFonts w:ascii="Sakkal Majalla" w:hAnsi="Sakkal Majalla" w:cs="Sakkal Majalla" w:hint="cs"/>
          <w:b w:val="0"/>
          <w:bCs w:val="0"/>
          <w:sz w:val="28"/>
          <w:szCs w:val="28"/>
          <w:rtl/>
        </w:rPr>
        <w:t>تأث</w:t>
      </w:r>
      <w:r w:rsidR="0012263E" w:rsidRPr="0012263E">
        <w:rPr>
          <w:rFonts w:ascii="Sakkal Majalla" w:hAnsi="Sakkal Majalla" w:cs="Sakkal Majalla" w:hint="cs"/>
          <w:b w:val="0"/>
          <w:bCs w:val="0"/>
          <w:sz w:val="28"/>
          <w:szCs w:val="28"/>
          <w:rtl/>
        </w:rPr>
        <w:t>ير</w:t>
      </w:r>
      <w:r w:rsidRPr="0012263E">
        <w:rPr>
          <w:rFonts w:ascii="Sakkal Majalla" w:hAnsi="Sakkal Majalla" w:cs="Sakkal Majalla" w:hint="cs"/>
          <w:b w:val="0"/>
          <w:bCs w:val="0"/>
          <w:sz w:val="28"/>
          <w:szCs w:val="28"/>
          <w:rtl/>
        </w:rPr>
        <w:t xml:space="preserve">ها </w:t>
      </w:r>
      <w:r>
        <w:rPr>
          <w:rFonts w:ascii="Sakkal Majalla" w:hAnsi="Sakkal Majalla" w:cs="Sakkal Majalla" w:hint="cs"/>
          <w:b w:val="0"/>
          <w:bCs w:val="0"/>
          <w:sz w:val="28"/>
          <w:szCs w:val="28"/>
          <w:rtl/>
        </w:rPr>
        <w:t>على صناعة المعلومات والثقافة. وهناك 1515نقطة خدمة للمكتبات العامة، بـــ 1439 نقطة مكتبات ثابتة و 76 مكتبات متنقلة، ما يعني نقطة خدمة لمكتبة عامة مقابل كل 15 ألف إنسان. كما أن هناك 7 من كل عشر مكتبات مفتوحة لأكثر من ثلاثين ساعة أسبوعيا. وهناك 174 مليون مادة تمت إعارتها لعشرة ملايين مستفيد في شبكة المكتبات العامة في أستراليا. كما</w:t>
      </w:r>
      <w:r w:rsidR="00932E83">
        <w:rPr>
          <w:rFonts w:ascii="Sakkal Majalla" w:hAnsi="Sakkal Majalla" w:cs="Sakkal Majalla" w:hint="cs"/>
          <w:b w:val="0"/>
          <w:bCs w:val="0"/>
          <w:sz w:val="28"/>
          <w:szCs w:val="28"/>
          <w:rtl/>
        </w:rPr>
        <w:t xml:space="preserve"> </w:t>
      </w:r>
      <w:r>
        <w:rPr>
          <w:rFonts w:ascii="Sakkal Majalla" w:hAnsi="Sakkal Majalla" w:cs="Sakkal Majalla" w:hint="cs"/>
          <w:b w:val="0"/>
          <w:bCs w:val="0"/>
          <w:sz w:val="28"/>
          <w:szCs w:val="28"/>
          <w:rtl/>
        </w:rPr>
        <w:t>أن هناك نحو 112 مليون زيارة للمكتبات سنويا، ونحو 9 ملايين زيارة شهريا</w:t>
      </w:r>
      <w:r>
        <w:rPr>
          <w:rStyle w:val="EndnoteReference"/>
          <w:rFonts w:ascii="Sakkal Majalla" w:hAnsi="Sakkal Majalla" w:cs="Sakkal Majalla"/>
          <w:b w:val="0"/>
          <w:bCs w:val="0"/>
          <w:sz w:val="28"/>
          <w:szCs w:val="28"/>
          <w:rtl/>
        </w:rPr>
        <w:endnoteReference w:id="87"/>
      </w:r>
      <w:r>
        <w:rPr>
          <w:rFonts w:ascii="Sakkal Majalla" w:hAnsi="Sakkal Majalla" w:cs="Sakkal Majalla" w:hint="cs"/>
          <w:b w:val="0"/>
          <w:bCs w:val="0"/>
          <w:sz w:val="28"/>
          <w:szCs w:val="28"/>
          <w:rtl/>
        </w:rPr>
        <w:t>.  وارتفع حجم الإنفاق على المكتبات العامة من 882 مليون دولار في عام 2008-2009 إلى أكثر من بليون دولار في عام 2012-201</w:t>
      </w:r>
      <w:r w:rsidR="00824758">
        <w:rPr>
          <w:rFonts w:ascii="Sakkal Majalla" w:hAnsi="Sakkal Majalla" w:cs="Sakkal Majalla" w:hint="cs"/>
          <w:b w:val="0"/>
          <w:bCs w:val="0"/>
          <w:sz w:val="28"/>
          <w:szCs w:val="28"/>
          <w:rtl/>
        </w:rPr>
        <w:t xml:space="preserve"> </w:t>
      </w:r>
      <w:r>
        <w:rPr>
          <w:rFonts w:ascii="Sakkal Majalla" w:hAnsi="Sakkal Majalla" w:cs="Sakkal Majalla" w:hint="cs"/>
          <w:b w:val="0"/>
          <w:bCs w:val="0"/>
          <w:sz w:val="28"/>
          <w:szCs w:val="28"/>
          <w:rtl/>
        </w:rPr>
        <w:t>3، ما يمثل زيادة تصل لنحو 18</w:t>
      </w:r>
      <w:r w:rsidRPr="00C23B1F">
        <w:rPr>
          <w:rFonts w:ascii="Sakkal Majalla" w:hAnsi="Sakkal Majalla" w:cs="Sakkal Majalla" w:hint="cs"/>
          <w:b w:val="0"/>
          <w:bCs w:val="0"/>
          <w:sz w:val="28"/>
          <w:szCs w:val="28"/>
          <w:rtl/>
        </w:rPr>
        <w:t xml:space="preserve">%، وهي زيادة تصل نحو 12 بالمئة </w:t>
      </w:r>
      <w:r>
        <w:rPr>
          <w:rFonts w:ascii="Sakkal Majalla" w:hAnsi="Sakkal Majalla" w:cs="Sakkal Majalla" w:hint="cs"/>
          <w:b w:val="0"/>
          <w:bCs w:val="0"/>
          <w:sz w:val="28"/>
          <w:szCs w:val="28"/>
          <w:rtl/>
        </w:rPr>
        <w:t>(</w:t>
      </w:r>
      <w:r w:rsidRPr="00C23B1F">
        <w:rPr>
          <w:rFonts w:ascii="Sakkal Majalla" w:hAnsi="Sakkal Majalla" w:cs="Sakkal Majalla" w:hint="cs"/>
          <w:b w:val="0"/>
          <w:bCs w:val="0"/>
          <w:sz w:val="28"/>
          <w:szCs w:val="28"/>
          <w:rtl/>
        </w:rPr>
        <w:t>نحو 45 دولار ما تمثل نصيب الفرد من الناتج المحلي</w:t>
      </w:r>
      <w:r>
        <w:rPr>
          <w:rFonts w:ascii="Sakkal Majalla" w:hAnsi="Sakkal Majalla" w:cs="Sakkal Majalla" w:hint="cs"/>
          <w:b w:val="0"/>
          <w:bCs w:val="0"/>
          <w:sz w:val="28"/>
          <w:szCs w:val="28"/>
          <w:rtl/>
        </w:rPr>
        <w:t>)</w:t>
      </w:r>
      <w:r w:rsidRPr="00C23B1F">
        <w:rPr>
          <w:rFonts w:ascii="Sakkal Majalla" w:hAnsi="Sakkal Majalla" w:cs="Sakkal Majalla" w:hint="cs"/>
          <w:b w:val="0"/>
          <w:bCs w:val="0"/>
          <w:sz w:val="28"/>
          <w:szCs w:val="28"/>
          <w:rtl/>
        </w:rPr>
        <w:t xml:space="preserve"> في نفس الفترة</w:t>
      </w:r>
      <w:r>
        <w:rPr>
          <w:rStyle w:val="EndnoteReference"/>
          <w:rFonts w:ascii="Sakkal Majalla" w:hAnsi="Sakkal Majalla" w:cs="Sakkal Majalla"/>
          <w:b w:val="0"/>
          <w:bCs w:val="0"/>
          <w:sz w:val="28"/>
          <w:szCs w:val="28"/>
          <w:rtl/>
        </w:rPr>
        <w:endnoteReference w:id="88"/>
      </w:r>
      <w:r w:rsidRPr="00C23B1F">
        <w:rPr>
          <w:rFonts w:ascii="Sakkal Majalla" w:hAnsi="Sakkal Majalla" w:cs="Sakkal Majalla" w:hint="cs"/>
          <w:b w:val="0"/>
          <w:bCs w:val="0"/>
          <w:sz w:val="28"/>
          <w:szCs w:val="28"/>
          <w:rtl/>
        </w:rPr>
        <w:t>.</w:t>
      </w:r>
    </w:p>
    <w:p w14:paraId="6B44CDD2" w14:textId="77777777" w:rsidR="002831E0" w:rsidRDefault="002831E0" w:rsidP="0019775F">
      <w:pPr>
        <w:bidi/>
        <w:contextualSpacing/>
        <w:jc w:val="lowKashida"/>
        <w:rPr>
          <w:rFonts w:ascii="Sakkal Majalla" w:hAnsi="Sakkal Majalla" w:cs="Sakkal Majalla"/>
          <w:b w:val="0"/>
          <w:bCs w:val="0"/>
          <w:sz w:val="28"/>
          <w:szCs w:val="28"/>
          <w:rtl/>
        </w:rPr>
      </w:pPr>
      <w:r w:rsidRPr="005571AE">
        <w:rPr>
          <w:rFonts w:ascii="Sakkal Majalla" w:hAnsi="Sakkal Majalla" w:cs="Sakkal Majalla"/>
          <w:b w:val="0"/>
          <w:bCs w:val="0"/>
          <w:sz w:val="28"/>
          <w:szCs w:val="28"/>
          <w:rtl/>
        </w:rPr>
        <w:t>وبحسب موقع جمعية المكتبات الأمريكية في صفحة</w:t>
      </w:r>
      <w:r>
        <w:rPr>
          <w:rFonts w:ascii="Sakkal Majalla" w:hAnsi="Sakkal Majalla" w:cs="Sakkal Majalla" w:hint="cs"/>
          <w:b w:val="0"/>
          <w:bCs w:val="0"/>
          <w:sz w:val="28"/>
          <w:szCs w:val="28"/>
          <w:rtl/>
        </w:rPr>
        <w:t xml:space="preserve"> </w:t>
      </w:r>
      <w:r w:rsidRPr="005571AE">
        <w:rPr>
          <w:rFonts w:ascii="Sakkal Majalla" w:hAnsi="Sakkal Majalla" w:cs="Sakkal Majalla"/>
          <w:b w:val="0"/>
          <w:bCs w:val="0"/>
          <w:sz w:val="28"/>
          <w:szCs w:val="28"/>
          <w:rtl/>
        </w:rPr>
        <w:t xml:space="preserve">الحقائق، </w:t>
      </w:r>
      <w:r>
        <w:rPr>
          <w:rFonts w:ascii="Sakkal Majalla" w:hAnsi="Sakkal Majalla" w:cs="Sakkal Majalla" w:hint="cs"/>
          <w:b w:val="0"/>
          <w:bCs w:val="0"/>
          <w:sz w:val="28"/>
          <w:szCs w:val="28"/>
          <w:rtl/>
        </w:rPr>
        <w:t xml:space="preserve">فإن </w:t>
      </w:r>
      <w:r w:rsidRPr="005571AE">
        <w:rPr>
          <w:rFonts w:ascii="Sakkal Majalla" w:hAnsi="Sakkal Majalla" w:cs="Sakkal Majalla"/>
          <w:b w:val="0"/>
          <w:bCs w:val="0"/>
          <w:sz w:val="28"/>
          <w:szCs w:val="28"/>
          <w:rtl/>
        </w:rPr>
        <w:t>هناك أكثر من مئة وسبعة عشر ألف  مكتبة في الولايات المتحدة بمختلف أنواعها، حيث تبلغ وحدات المكتبات العامة 9201 وحدة (</w:t>
      </w:r>
      <w:r w:rsidRPr="000B317A">
        <w:rPr>
          <w:rFonts w:ascii="Sakkal Majalla" w:hAnsi="Sakkal Majalla" w:cs="Sakkal Majalla"/>
          <w:b w:val="0"/>
          <w:bCs w:val="0"/>
          <w:sz w:val="28"/>
          <w:szCs w:val="28"/>
        </w:rPr>
        <w:t>administrative units</w:t>
      </w:r>
      <w:r w:rsidRPr="005571AE">
        <w:rPr>
          <w:rFonts w:ascii="Sakkal Majalla" w:hAnsi="Sakkal Majalla" w:cs="Sakkal Majalla"/>
          <w:b w:val="0"/>
          <w:bCs w:val="0"/>
          <w:sz w:val="28"/>
          <w:szCs w:val="28"/>
          <w:rtl/>
        </w:rPr>
        <w:t xml:space="preserve">)، والمكتبات المركزية 9047 مكتبة، و 7502 فرعا فيما تبلغ مبانيها 16549 مبنى؛ وذلك في مقابل </w:t>
      </w:r>
      <w:commentRangeStart w:id="10"/>
      <w:r w:rsidRPr="005571AE">
        <w:rPr>
          <w:rFonts w:ascii="Sakkal Majalla" w:hAnsi="Sakkal Majalla" w:cs="Sakkal Majalla"/>
          <w:b w:val="0"/>
          <w:bCs w:val="0"/>
          <w:sz w:val="28"/>
          <w:szCs w:val="28"/>
          <w:rtl/>
        </w:rPr>
        <w:t xml:space="preserve">نحو </w:t>
      </w:r>
      <w:r w:rsidRPr="005571AE">
        <w:rPr>
          <w:rFonts w:ascii="Sakkal Majalla" w:hAnsi="Sakkal Majalla" w:cs="Sakkal Majalla"/>
          <w:b w:val="0"/>
          <w:bCs w:val="0"/>
          <w:sz w:val="28"/>
          <w:szCs w:val="28"/>
        </w:rPr>
        <w:t>3,527</w:t>
      </w:r>
      <w:r w:rsidRPr="005571AE">
        <w:rPr>
          <w:rFonts w:ascii="Sakkal Majalla" w:hAnsi="Sakkal Majalla" w:cs="Sakkal Majalla"/>
          <w:b w:val="0"/>
          <w:bCs w:val="0"/>
          <w:sz w:val="28"/>
          <w:szCs w:val="28"/>
          <w:rtl/>
        </w:rPr>
        <w:t xml:space="preserve"> مكتبة أكاديمية و</w:t>
      </w:r>
      <w:r w:rsidRPr="005571AE">
        <w:rPr>
          <w:rFonts w:ascii="Sakkal Majalla" w:hAnsi="Sakkal Majalla" w:cs="Sakkal Majalla"/>
          <w:b w:val="0"/>
          <w:bCs w:val="0"/>
          <w:sz w:val="28"/>
          <w:szCs w:val="28"/>
        </w:rPr>
        <w:t>93,861</w:t>
      </w:r>
      <w:r w:rsidRPr="005571AE">
        <w:rPr>
          <w:rFonts w:ascii="Sakkal Majalla" w:hAnsi="Sakkal Majalla" w:cs="Sakkal Majalla"/>
          <w:b w:val="0"/>
          <w:bCs w:val="0"/>
          <w:sz w:val="28"/>
          <w:szCs w:val="28"/>
          <w:rtl/>
        </w:rPr>
        <w:t xml:space="preserve"> مكتبة مدرسية و</w:t>
      </w:r>
      <w:r w:rsidRPr="005571AE">
        <w:rPr>
          <w:rFonts w:ascii="Sakkal Majalla" w:hAnsi="Sakkal Majalla" w:cs="Sakkal Majalla"/>
          <w:b w:val="0"/>
          <w:bCs w:val="0"/>
          <w:sz w:val="28"/>
          <w:szCs w:val="28"/>
        </w:rPr>
        <w:t>9,247</w:t>
      </w:r>
      <w:r w:rsidRPr="005571AE">
        <w:rPr>
          <w:rFonts w:ascii="Sakkal Majalla" w:hAnsi="Sakkal Majalla" w:cs="Sakkal Majalla"/>
          <w:b w:val="0"/>
          <w:bCs w:val="0"/>
          <w:sz w:val="28"/>
          <w:szCs w:val="28"/>
          <w:rtl/>
        </w:rPr>
        <w:t xml:space="preserve"> مكتبة متخصصة، </w:t>
      </w:r>
      <w:r w:rsidRPr="005571AE">
        <w:rPr>
          <w:rFonts w:ascii="Sakkal Majalla" w:hAnsi="Sakkal Majalla" w:cs="Sakkal Majalla"/>
          <w:b w:val="0"/>
          <w:bCs w:val="0"/>
          <w:sz w:val="28"/>
          <w:szCs w:val="28"/>
        </w:rPr>
        <w:t>306</w:t>
      </w:r>
      <w:r w:rsidRPr="005571AE">
        <w:rPr>
          <w:rFonts w:ascii="Sakkal Majalla" w:hAnsi="Sakkal Majalla" w:cs="Sakkal Majalla"/>
          <w:b w:val="0"/>
          <w:bCs w:val="0"/>
          <w:sz w:val="28"/>
          <w:szCs w:val="28"/>
          <w:rtl/>
        </w:rPr>
        <w:t xml:space="preserve"> مكتبة تابعة للقوات المسلحة، و </w:t>
      </w:r>
      <w:r w:rsidRPr="005571AE">
        <w:rPr>
          <w:rFonts w:ascii="Sakkal Majalla" w:hAnsi="Sakkal Majalla" w:cs="Sakkal Majalla"/>
          <w:b w:val="0"/>
          <w:bCs w:val="0"/>
          <w:sz w:val="28"/>
          <w:szCs w:val="28"/>
        </w:rPr>
        <w:t>1,193</w:t>
      </w:r>
      <w:r w:rsidRPr="005571AE">
        <w:rPr>
          <w:rFonts w:ascii="Sakkal Majalla" w:hAnsi="Sakkal Majalla" w:cs="Sakkal Majalla"/>
          <w:b w:val="0"/>
          <w:bCs w:val="0"/>
          <w:sz w:val="28"/>
          <w:szCs w:val="28"/>
          <w:rtl/>
        </w:rPr>
        <w:t xml:space="preserve"> مكتبة حكومية، ما يجعل مجموع المكتبات في الولايات المتحدة يصل لنحو (</w:t>
      </w:r>
      <w:r w:rsidRPr="005571AE">
        <w:rPr>
          <w:rFonts w:ascii="Sakkal Majalla" w:hAnsi="Sakkal Majalla" w:cs="Sakkal Majalla"/>
          <w:b w:val="0"/>
          <w:bCs w:val="0"/>
          <w:sz w:val="28"/>
          <w:szCs w:val="28"/>
        </w:rPr>
        <w:t>117,341</w:t>
      </w:r>
      <w:r w:rsidRPr="005571AE">
        <w:rPr>
          <w:rFonts w:ascii="Sakkal Majalla" w:hAnsi="Sakkal Majalla" w:cs="Sakkal Majalla"/>
          <w:b w:val="0"/>
          <w:bCs w:val="0"/>
          <w:sz w:val="28"/>
          <w:szCs w:val="28"/>
          <w:rtl/>
        </w:rPr>
        <w:t>)</w:t>
      </w:r>
      <w:r>
        <w:rPr>
          <w:rFonts w:ascii="Sakkal Majalla" w:hAnsi="Sakkal Majalla" w:cs="Sakkal Majalla"/>
          <w:b w:val="0"/>
          <w:bCs w:val="0"/>
          <w:sz w:val="28"/>
          <w:szCs w:val="28"/>
        </w:rPr>
        <w:t xml:space="preserve"> </w:t>
      </w:r>
      <w:r>
        <w:rPr>
          <w:rFonts w:ascii="Sakkal Majalla" w:hAnsi="Sakkal Majalla" w:cs="Sakkal Majalla" w:hint="cs"/>
          <w:b w:val="0"/>
          <w:bCs w:val="0"/>
          <w:sz w:val="28"/>
          <w:szCs w:val="28"/>
          <w:rtl/>
        </w:rPr>
        <w:t>مكتبة</w:t>
      </w:r>
      <w:r w:rsidRPr="005571AE">
        <w:rPr>
          <w:rStyle w:val="EndnoteReference"/>
          <w:rFonts w:ascii="Sakkal Majalla" w:hAnsi="Sakkal Majalla" w:cs="Sakkal Majalla"/>
          <w:b w:val="0"/>
          <w:bCs w:val="0"/>
          <w:sz w:val="28"/>
          <w:szCs w:val="28"/>
          <w:rtl/>
        </w:rPr>
        <w:endnoteReference w:id="89"/>
      </w:r>
      <w:r w:rsidRPr="005571AE">
        <w:rPr>
          <w:rFonts w:ascii="Sakkal Majalla" w:hAnsi="Sakkal Majalla" w:cs="Sakkal Majalla"/>
          <w:b w:val="0"/>
          <w:bCs w:val="0"/>
          <w:sz w:val="28"/>
          <w:szCs w:val="28"/>
          <w:rtl/>
        </w:rPr>
        <w:t>.</w:t>
      </w:r>
    </w:p>
    <w:commentRangeEnd w:id="10"/>
    <w:p w14:paraId="4998E607" w14:textId="77777777" w:rsidR="002831E0" w:rsidRDefault="00E95224" w:rsidP="0019775F">
      <w:pPr>
        <w:bidi/>
        <w:contextualSpacing/>
        <w:jc w:val="lowKashida"/>
        <w:rPr>
          <w:rFonts w:ascii="Sakkal Majalla" w:hAnsi="Sakkal Majalla" w:cs="Sakkal Majalla"/>
          <w:b w:val="0"/>
          <w:bCs w:val="0"/>
          <w:sz w:val="28"/>
          <w:szCs w:val="28"/>
          <w:rtl/>
        </w:rPr>
      </w:pPr>
      <w:r>
        <w:rPr>
          <w:rStyle w:val="CommentReference"/>
          <w:rtl/>
        </w:rPr>
        <w:commentReference w:id="10"/>
      </w:r>
    </w:p>
    <w:p w14:paraId="09BD7463" w14:textId="77777777" w:rsidR="002831E0" w:rsidRPr="00866494" w:rsidRDefault="002831E0" w:rsidP="0019775F">
      <w:pPr>
        <w:bidi/>
        <w:ind w:left="360"/>
        <w:contextualSpacing/>
        <w:jc w:val="center"/>
        <w:rPr>
          <w:rFonts w:ascii="Sakkal Majalla" w:hAnsi="Sakkal Majalla" w:cs="Sakkal Majalla"/>
          <w:sz w:val="32"/>
          <w:szCs w:val="32"/>
          <w:rtl/>
        </w:rPr>
      </w:pPr>
      <w:r w:rsidRPr="00866494">
        <w:rPr>
          <w:rFonts w:ascii="Sakkal Majalla" w:hAnsi="Sakkal Majalla" w:cs="Sakkal Majalla" w:hint="cs"/>
          <w:sz w:val="32"/>
          <w:szCs w:val="32"/>
          <w:rtl/>
        </w:rPr>
        <w:t>الدراسة الميدانية</w:t>
      </w:r>
    </w:p>
    <w:p w14:paraId="4426A546" w14:textId="431FFB1A" w:rsidR="002831E0" w:rsidRPr="00F87F91" w:rsidRDefault="002831E0" w:rsidP="0019775F">
      <w:pPr>
        <w:bidi/>
        <w:contextualSpacing/>
        <w:jc w:val="lowKashida"/>
        <w:rPr>
          <w:rFonts w:ascii="Sakkal Majalla" w:hAnsi="Sakkal Majalla" w:cs="Sakkal Majalla"/>
          <w:b w:val="0"/>
          <w:bCs w:val="0"/>
          <w:sz w:val="28"/>
          <w:szCs w:val="28"/>
          <w:rtl/>
        </w:rPr>
      </w:pPr>
      <w:r w:rsidRPr="00F87F91">
        <w:rPr>
          <w:rFonts w:ascii="Sakkal Majalla" w:hAnsi="Sakkal Majalla" w:cs="Sakkal Majalla" w:hint="cs"/>
          <w:sz w:val="32"/>
          <w:szCs w:val="32"/>
          <w:rtl/>
        </w:rPr>
        <w:t>مدخل</w:t>
      </w:r>
      <w:r w:rsidRPr="00F87F91">
        <w:rPr>
          <w:rFonts w:ascii="Sakkal Majalla" w:hAnsi="Sakkal Majalla" w:cs="Sakkal Majalla" w:hint="cs"/>
          <w:b w:val="0"/>
          <w:bCs w:val="0"/>
          <w:sz w:val="28"/>
          <w:szCs w:val="28"/>
          <w:rtl/>
        </w:rPr>
        <w:t>: سعت هذه الدراسة لتحديد الأولويات الوظيفية التي تضطلع بها المكتبات العا</w:t>
      </w:r>
      <w:r w:rsidR="009524C8">
        <w:rPr>
          <w:rFonts w:ascii="Sakkal Majalla" w:hAnsi="Sakkal Majalla" w:cs="Sakkal Majalla" w:hint="cs"/>
          <w:b w:val="0"/>
          <w:bCs w:val="0"/>
          <w:sz w:val="28"/>
          <w:szCs w:val="28"/>
          <w:rtl/>
        </w:rPr>
        <w:t xml:space="preserve">مة في المملكة العربية السعودية </w:t>
      </w:r>
      <w:r w:rsidR="00E76FF5">
        <w:rPr>
          <w:rFonts w:ascii="Sakkal Majalla" w:hAnsi="Sakkal Majalla" w:cs="Sakkal Majalla" w:hint="cs"/>
          <w:b w:val="0"/>
          <w:bCs w:val="0"/>
          <w:sz w:val="28"/>
          <w:szCs w:val="28"/>
          <w:rtl/>
        </w:rPr>
        <w:t xml:space="preserve">(مجتمع الدراسة الحالي) </w:t>
      </w:r>
      <w:r w:rsidR="009524C8">
        <w:rPr>
          <w:rFonts w:ascii="Sakkal Majalla" w:hAnsi="Sakkal Majalla" w:cs="Sakkal Majalla" w:hint="cs"/>
          <w:b w:val="0"/>
          <w:bCs w:val="0"/>
          <w:sz w:val="28"/>
          <w:szCs w:val="28"/>
          <w:rtl/>
        </w:rPr>
        <w:t xml:space="preserve">من خلال </w:t>
      </w:r>
      <w:r w:rsidRPr="00F87F91">
        <w:rPr>
          <w:rFonts w:ascii="Sakkal Majalla" w:hAnsi="Sakkal Majalla" w:cs="Sakkal Majalla" w:hint="cs"/>
          <w:b w:val="0"/>
          <w:bCs w:val="0"/>
          <w:sz w:val="28"/>
          <w:szCs w:val="28"/>
          <w:rtl/>
        </w:rPr>
        <w:t>تحديد الأدوار الأساسية والثانوية التي تقوم بها، حيث تم تصميم</w:t>
      </w:r>
      <w:r w:rsidR="0032164B">
        <w:rPr>
          <w:rFonts w:ascii="Sakkal Majalla" w:hAnsi="Sakkal Majalla" w:cs="Sakkal Majalla" w:hint="cs"/>
          <w:b w:val="0"/>
          <w:bCs w:val="0"/>
          <w:sz w:val="28"/>
          <w:szCs w:val="28"/>
          <w:rtl/>
        </w:rPr>
        <w:t xml:space="preserve"> استبانة إليكترونية، وتم التواص</w:t>
      </w:r>
      <w:r w:rsidRPr="00F87F91">
        <w:rPr>
          <w:rFonts w:ascii="Sakkal Majalla" w:hAnsi="Sakkal Majalla" w:cs="Sakkal Majalla" w:hint="cs"/>
          <w:b w:val="0"/>
          <w:bCs w:val="0"/>
          <w:sz w:val="28"/>
          <w:szCs w:val="28"/>
          <w:rtl/>
        </w:rPr>
        <w:t>ل مع المكتبات أولا</w:t>
      </w:r>
      <w:r w:rsidR="009524C8">
        <w:rPr>
          <w:rFonts w:ascii="Sakkal Majalla" w:hAnsi="Sakkal Majalla" w:cs="Sakkal Majalla" w:hint="cs"/>
          <w:b w:val="0"/>
          <w:bCs w:val="0"/>
          <w:sz w:val="28"/>
          <w:szCs w:val="28"/>
          <w:rtl/>
        </w:rPr>
        <w:t>ً</w:t>
      </w:r>
      <w:r w:rsidRPr="00F87F91">
        <w:rPr>
          <w:rFonts w:ascii="Sakkal Majalla" w:hAnsi="Sakkal Majalla" w:cs="Sakkal Majalla" w:hint="cs"/>
          <w:b w:val="0"/>
          <w:bCs w:val="0"/>
          <w:sz w:val="28"/>
          <w:szCs w:val="28"/>
          <w:rtl/>
        </w:rPr>
        <w:t xml:space="preserve"> بالاتصال بالمشرف على وكالة وزارة الثقافة والإعلام للشؤون الثقافية، الذي طلب مراسلته بذلك ليعمّد المكتبات على الاستجابة.  وتم </w:t>
      </w:r>
      <w:r w:rsidR="0012263E" w:rsidRPr="0012263E">
        <w:rPr>
          <w:rFonts w:ascii="Sakkal Majalla" w:hAnsi="Sakkal Majalla" w:cs="Sakkal Majalla" w:hint="cs"/>
          <w:b w:val="0"/>
          <w:bCs w:val="0"/>
          <w:sz w:val="28"/>
          <w:szCs w:val="28"/>
          <w:rtl/>
        </w:rPr>
        <w:t>بعث</w:t>
      </w:r>
      <w:r w:rsidRPr="0012263E">
        <w:rPr>
          <w:rFonts w:ascii="Sakkal Majalla" w:hAnsi="Sakkal Majalla" w:cs="Sakkal Majalla" w:hint="cs"/>
          <w:b w:val="0"/>
          <w:bCs w:val="0"/>
          <w:sz w:val="28"/>
          <w:szCs w:val="28"/>
          <w:rtl/>
        </w:rPr>
        <w:t xml:space="preserve"> </w:t>
      </w:r>
      <w:r w:rsidRPr="00F87F91">
        <w:rPr>
          <w:rFonts w:ascii="Sakkal Majalla" w:hAnsi="Sakkal Majalla" w:cs="Sakkal Majalla" w:hint="cs"/>
          <w:b w:val="0"/>
          <w:bCs w:val="0"/>
          <w:sz w:val="28"/>
          <w:szCs w:val="28"/>
          <w:rtl/>
        </w:rPr>
        <w:t xml:space="preserve">رسالة رسمية بذلك، كما تم التواصل بعد ذلك بكل المكتبات الأربع والثمانين </w:t>
      </w:r>
      <w:r w:rsidRPr="00F87F91">
        <w:rPr>
          <w:rFonts w:ascii="Sakkal Majalla" w:hAnsi="Sakkal Majalla" w:cs="Sakkal Majalla" w:hint="cs"/>
          <w:b w:val="0"/>
          <w:bCs w:val="0"/>
          <w:sz w:val="28"/>
          <w:szCs w:val="28"/>
          <w:rtl/>
        </w:rPr>
        <w:lastRenderedPageBreak/>
        <w:t>التابعة للوزارة، حيث استجاب</w:t>
      </w:r>
      <w:r w:rsidR="009524C8">
        <w:rPr>
          <w:rFonts w:ascii="Sakkal Majalla" w:hAnsi="Sakkal Majalla" w:cs="Sakkal Majalla" w:hint="cs"/>
          <w:b w:val="0"/>
          <w:bCs w:val="0"/>
          <w:sz w:val="28"/>
          <w:szCs w:val="28"/>
          <w:rtl/>
        </w:rPr>
        <w:t>ت</w:t>
      </w:r>
      <w:r w:rsidRPr="00F87F91">
        <w:rPr>
          <w:rFonts w:ascii="Sakkal Majalla" w:hAnsi="Sakkal Majalla" w:cs="Sakkal Majalla" w:hint="cs"/>
          <w:b w:val="0"/>
          <w:bCs w:val="0"/>
          <w:sz w:val="28"/>
          <w:szCs w:val="28"/>
          <w:rtl/>
        </w:rPr>
        <w:t xml:space="preserve"> 64 مكتبة، ما تمثل ما نسبته 82% من كامل مجتمع الدراسة (84 مكتبة). وتم إرسال رابطها إلى كافة مديري المكتبات العامة، وتم الاتصال بهم فردا فردا من أجل أن نستحثهم لتعبئة </w:t>
      </w:r>
      <w:r w:rsidR="00B61BEC">
        <w:rPr>
          <w:rFonts w:ascii="Sakkal Majalla" w:hAnsi="Sakkal Majalla" w:cs="Sakkal Majalla" w:hint="cs"/>
          <w:b w:val="0"/>
          <w:bCs w:val="0"/>
          <w:sz w:val="28"/>
          <w:szCs w:val="28"/>
          <w:rtl/>
        </w:rPr>
        <w:t>الاستبانة</w:t>
      </w:r>
      <w:r w:rsidRPr="00F87F91">
        <w:rPr>
          <w:rFonts w:ascii="Sakkal Majalla" w:hAnsi="Sakkal Majalla" w:cs="Sakkal Majalla" w:hint="cs"/>
          <w:b w:val="0"/>
          <w:bCs w:val="0"/>
          <w:sz w:val="28"/>
          <w:szCs w:val="28"/>
          <w:rtl/>
        </w:rPr>
        <w:t>.</w:t>
      </w:r>
    </w:p>
    <w:p w14:paraId="199F47D2" w14:textId="77777777" w:rsidR="002831E0" w:rsidRPr="00742052" w:rsidRDefault="002831E0" w:rsidP="0019775F">
      <w:pPr>
        <w:bidi/>
        <w:ind w:right="825"/>
        <w:contextualSpacing/>
        <w:jc w:val="both"/>
        <w:rPr>
          <w:rFonts w:ascii="Sakkal Majalla" w:hAnsi="Sakkal Majalla" w:cs="Sakkal Majalla"/>
          <w:b w:val="0"/>
          <w:bCs w:val="0"/>
          <w:sz w:val="28"/>
          <w:szCs w:val="28"/>
          <w:rtl/>
        </w:rPr>
      </w:pPr>
    </w:p>
    <w:p w14:paraId="0E931184" w14:textId="094EDBA8" w:rsidR="002831E0" w:rsidRPr="0012263E" w:rsidRDefault="002831E0" w:rsidP="0019775F">
      <w:pPr>
        <w:bidi/>
        <w:spacing w:after="200"/>
        <w:contextualSpacing/>
        <w:jc w:val="both"/>
        <w:rPr>
          <w:rFonts w:ascii="Sakkal Majalla" w:hAnsi="Sakkal Majalla" w:cs="Sakkal Majalla"/>
          <w:b w:val="0"/>
          <w:bCs w:val="0"/>
          <w:sz w:val="28"/>
          <w:szCs w:val="28"/>
          <w:rtl/>
        </w:rPr>
      </w:pPr>
      <w:r w:rsidRPr="0012263E">
        <w:rPr>
          <w:rFonts w:ascii="Sakkal Majalla" w:hAnsi="Sakkal Majalla" w:cs="Sakkal Majalla"/>
          <w:b w:val="0"/>
          <w:bCs w:val="0"/>
          <w:sz w:val="28"/>
          <w:szCs w:val="28"/>
          <w:rtl/>
        </w:rPr>
        <w:t>وكان أول الأسئلة يتضمن الاختيار للوظيفة الأساس التي تقوم بها المكتبة حاليا، من وجهة نظر مديرها. وق</w:t>
      </w:r>
      <w:r w:rsidRPr="0012263E">
        <w:rPr>
          <w:rFonts w:ascii="Sakkal Majalla" w:hAnsi="Sakkal Majalla" w:cs="Sakkal Majalla" w:hint="cs"/>
          <w:b w:val="0"/>
          <w:bCs w:val="0"/>
          <w:sz w:val="28"/>
          <w:szCs w:val="28"/>
          <w:rtl/>
        </w:rPr>
        <w:t xml:space="preserve">د تم سؤال مديري المكتبات بأن يختاروا من القائمة أدناه وظيفة يرون بأن </w:t>
      </w:r>
      <w:r w:rsidR="0012263E" w:rsidRPr="0012263E">
        <w:rPr>
          <w:rFonts w:ascii="Sakkal Majalla" w:hAnsi="Sakkal Majalla" w:cs="Sakkal Majalla" w:hint="cs"/>
          <w:b w:val="0"/>
          <w:bCs w:val="0"/>
          <w:sz w:val="28"/>
          <w:szCs w:val="28"/>
          <w:rtl/>
        </w:rPr>
        <w:t>مكتب</w:t>
      </w:r>
      <w:r w:rsidRPr="0012263E">
        <w:rPr>
          <w:rFonts w:ascii="Sakkal Majalla" w:hAnsi="Sakkal Majalla" w:cs="Sakkal Majalla" w:hint="cs"/>
          <w:b w:val="0"/>
          <w:bCs w:val="0"/>
          <w:sz w:val="28"/>
          <w:szCs w:val="28"/>
          <w:rtl/>
        </w:rPr>
        <w:t>اتهم تقوم</w:t>
      </w:r>
      <w:r w:rsidR="0012263E" w:rsidRPr="0012263E">
        <w:rPr>
          <w:rFonts w:ascii="Sakkal Majalla" w:hAnsi="Sakkal Majalla" w:cs="Sakkal Majalla" w:hint="cs"/>
          <w:b w:val="0"/>
          <w:bCs w:val="0"/>
          <w:sz w:val="28"/>
          <w:szCs w:val="28"/>
          <w:rtl/>
        </w:rPr>
        <w:t xml:space="preserve"> </w:t>
      </w:r>
      <w:r w:rsidRPr="0012263E">
        <w:rPr>
          <w:rFonts w:ascii="Sakkal Majalla" w:hAnsi="Sakkal Majalla" w:cs="Sakkal Majalla" w:hint="cs"/>
          <w:b w:val="0"/>
          <w:bCs w:val="0"/>
          <w:sz w:val="28"/>
          <w:szCs w:val="28"/>
          <w:rtl/>
        </w:rPr>
        <w:t>بها بشكل أساسي، وأخرى بشكل ثانوي:</w:t>
      </w:r>
    </w:p>
    <w:p w14:paraId="3B13C0B5" w14:textId="77777777" w:rsidR="002831E0" w:rsidRPr="00432C42" w:rsidRDefault="002831E0" w:rsidP="0019775F">
      <w:pPr>
        <w:widowControl w:val="0"/>
        <w:numPr>
          <w:ilvl w:val="0"/>
          <w:numId w:val="14"/>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نشاطات للحي</w:t>
      </w:r>
    </w:p>
    <w:p w14:paraId="7FD4ABBA" w14:textId="77777777" w:rsidR="002831E0" w:rsidRPr="00432C42" w:rsidRDefault="002831E0" w:rsidP="0019775F">
      <w:pPr>
        <w:widowControl w:val="0"/>
        <w:numPr>
          <w:ilvl w:val="0"/>
          <w:numId w:val="14"/>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معلومات للحي</w:t>
      </w:r>
    </w:p>
    <w:p w14:paraId="1CCD05D1" w14:textId="77777777" w:rsidR="002831E0" w:rsidRPr="00432C42" w:rsidRDefault="002831E0" w:rsidP="0019775F">
      <w:pPr>
        <w:widowControl w:val="0"/>
        <w:numPr>
          <w:ilvl w:val="0"/>
          <w:numId w:val="14"/>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دعم للتعليم الرسمي</w:t>
      </w:r>
    </w:p>
    <w:p w14:paraId="0064F786" w14:textId="77777777" w:rsidR="002831E0" w:rsidRPr="00432C42" w:rsidRDefault="002831E0" w:rsidP="0019775F">
      <w:pPr>
        <w:widowControl w:val="0"/>
        <w:numPr>
          <w:ilvl w:val="0"/>
          <w:numId w:val="14"/>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مركز للتعلّم الذاتي</w:t>
      </w:r>
    </w:p>
    <w:p w14:paraId="3C7885EE" w14:textId="77777777" w:rsidR="002831E0" w:rsidRPr="00432C42" w:rsidRDefault="002831E0" w:rsidP="0019775F">
      <w:pPr>
        <w:widowControl w:val="0"/>
        <w:numPr>
          <w:ilvl w:val="0"/>
          <w:numId w:val="14"/>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بوابة للتعلم لما قبل المدرسة</w:t>
      </w:r>
    </w:p>
    <w:p w14:paraId="76B6C26B" w14:textId="77777777" w:rsidR="002831E0" w:rsidRPr="00432C42" w:rsidRDefault="002831E0" w:rsidP="0019775F">
      <w:pPr>
        <w:widowControl w:val="0"/>
        <w:numPr>
          <w:ilvl w:val="0"/>
          <w:numId w:val="14"/>
        </w:numPr>
        <w:autoSpaceDE w:val="0"/>
        <w:autoSpaceDN w:val="0"/>
        <w:bidi/>
        <w:adjustRightInd w:val="0"/>
        <w:contextualSpacing/>
        <w:jc w:val="lowKashida"/>
        <w:rPr>
          <w:rFonts w:ascii="Sakkal Majalla" w:hAnsi="Sakkal Majalla" w:cs="Sakkal Majalla"/>
          <w:b w:val="0"/>
          <w:bCs w:val="0"/>
          <w:sz w:val="28"/>
          <w:szCs w:val="28"/>
        </w:rPr>
      </w:pPr>
      <w:r w:rsidRPr="00432C42">
        <w:rPr>
          <w:rFonts w:ascii="Sakkal Majalla" w:hAnsi="Sakkal Majalla" w:cs="Sakkal Majalla"/>
          <w:b w:val="0"/>
          <w:bCs w:val="0"/>
          <w:sz w:val="28"/>
          <w:szCs w:val="28"/>
          <w:rtl/>
        </w:rPr>
        <w:t>مكتبة مرجعية</w:t>
      </w:r>
    </w:p>
    <w:p w14:paraId="5C4D6B9F" w14:textId="77777777" w:rsidR="002831E0" w:rsidRDefault="002831E0" w:rsidP="0019775F">
      <w:pPr>
        <w:pStyle w:val="ListParagraph"/>
        <w:widowControl w:val="0"/>
        <w:numPr>
          <w:ilvl w:val="0"/>
          <w:numId w:val="14"/>
        </w:numPr>
        <w:autoSpaceDE w:val="0"/>
        <w:autoSpaceDN w:val="0"/>
        <w:bidi/>
        <w:adjustRightInd w:val="0"/>
        <w:spacing w:after="200"/>
        <w:jc w:val="both"/>
        <w:rPr>
          <w:rFonts w:ascii="Sakkal Majalla" w:hAnsi="Sakkal Majalla" w:cs="Sakkal Majalla"/>
          <w:b w:val="0"/>
          <w:bCs w:val="0"/>
          <w:sz w:val="28"/>
          <w:szCs w:val="28"/>
        </w:rPr>
      </w:pPr>
      <w:r w:rsidRPr="00401732">
        <w:rPr>
          <w:rFonts w:ascii="Sakkal Majalla" w:hAnsi="Sakkal Majalla" w:cs="Sakkal Majalla"/>
          <w:b w:val="0"/>
          <w:bCs w:val="0"/>
          <w:sz w:val="28"/>
          <w:szCs w:val="28"/>
          <w:rtl/>
        </w:rPr>
        <w:t>مركز بحث</w:t>
      </w:r>
    </w:p>
    <w:p w14:paraId="21268A35" w14:textId="77777777" w:rsidR="002831E0" w:rsidRDefault="002831E0" w:rsidP="0019775F">
      <w:pPr>
        <w:pStyle w:val="ListParagraph"/>
        <w:widowControl w:val="0"/>
        <w:numPr>
          <w:ilvl w:val="0"/>
          <w:numId w:val="14"/>
        </w:numPr>
        <w:autoSpaceDE w:val="0"/>
        <w:autoSpaceDN w:val="0"/>
        <w:bidi/>
        <w:adjustRightInd w:val="0"/>
        <w:spacing w:after="200"/>
        <w:jc w:val="both"/>
        <w:rPr>
          <w:rFonts w:ascii="Sakkal Majalla" w:hAnsi="Sakkal Majalla" w:cs="Sakkal Majalla"/>
          <w:b w:val="0"/>
          <w:bCs w:val="0"/>
          <w:sz w:val="28"/>
          <w:szCs w:val="28"/>
        </w:rPr>
      </w:pPr>
      <w:r w:rsidRPr="00401732">
        <w:rPr>
          <w:rFonts w:ascii="Sakkal Majalla" w:hAnsi="Sakkal Majalla" w:cs="Sakkal Majalla"/>
          <w:b w:val="0"/>
          <w:bCs w:val="0"/>
          <w:sz w:val="28"/>
          <w:szCs w:val="28"/>
          <w:rtl/>
        </w:rPr>
        <w:t>مكتبة للمواد المشهورة</w:t>
      </w:r>
    </w:p>
    <w:p w14:paraId="5E90C5C1" w14:textId="77777777" w:rsidR="002831E0" w:rsidRPr="00401732" w:rsidRDefault="002831E0" w:rsidP="00401732">
      <w:pPr>
        <w:pStyle w:val="ListParagraph"/>
        <w:widowControl w:val="0"/>
        <w:numPr>
          <w:ilvl w:val="0"/>
          <w:numId w:val="14"/>
        </w:numPr>
        <w:autoSpaceDE w:val="0"/>
        <w:autoSpaceDN w:val="0"/>
        <w:bidi/>
        <w:adjustRightInd w:val="0"/>
        <w:spacing w:after="200"/>
        <w:jc w:val="both"/>
        <w:rPr>
          <w:rFonts w:ascii="Sakkal Majalla" w:hAnsi="Sakkal Majalla" w:cs="Sakkal Majalla"/>
          <w:b w:val="0"/>
          <w:bCs w:val="0"/>
          <w:sz w:val="28"/>
          <w:szCs w:val="28"/>
        </w:rPr>
      </w:pPr>
      <w:r w:rsidRPr="00401732">
        <w:rPr>
          <w:rFonts w:ascii="Sakkal Majalla" w:hAnsi="Sakkal Majalla" w:cs="Sakkal Majalla" w:hint="cs"/>
          <w:b w:val="0"/>
          <w:bCs w:val="0"/>
          <w:sz w:val="28"/>
          <w:szCs w:val="28"/>
          <w:rtl/>
        </w:rPr>
        <w:t>أخرى</w:t>
      </w:r>
    </w:p>
    <w:p w14:paraId="72FF6749" w14:textId="77777777" w:rsidR="0019775F" w:rsidRPr="00432C42" w:rsidRDefault="002831E0" w:rsidP="009B048E">
      <w:pPr>
        <w:widowControl w:val="0"/>
        <w:autoSpaceDE w:val="0"/>
        <w:autoSpaceDN w:val="0"/>
        <w:bidi/>
        <w:adjustRightInd w:val="0"/>
        <w:spacing w:after="200"/>
        <w:contextualSpacing/>
        <w:jc w:val="both"/>
        <w:rPr>
          <w:rFonts w:ascii="Sakkal Majalla" w:hAnsi="Sakkal Majalla" w:cs="Sakkal Majalla"/>
          <w:b w:val="0"/>
          <w:bCs w:val="0"/>
          <w:sz w:val="28"/>
          <w:szCs w:val="28"/>
        </w:rPr>
      </w:pPr>
      <w:r>
        <w:rPr>
          <w:rFonts w:ascii="Sakkal Majalla" w:hAnsi="Sakkal Majalla" w:cs="Sakkal Majalla" w:hint="cs"/>
          <w:b w:val="0"/>
          <w:bCs w:val="0"/>
          <w:sz w:val="28"/>
          <w:szCs w:val="28"/>
          <w:rtl/>
        </w:rPr>
        <w:t xml:space="preserve">وهي القائمة التي </w:t>
      </w:r>
      <w:r w:rsidRPr="00432C42">
        <w:rPr>
          <w:rFonts w:ascii="Sakkal Majalla" w:hAnsi="Sakkal Majalla" w:cs="Sakkal Majalla"/>
          <w:b w:val="0"/>
          <w:bCs w:val="0"/>
          <w:sz w:val="28"/>
          <w:szCs w:val="28"/>
          <w:rtl/>
        </w:rPr>
        <w:t>حد</w:t>
      </w:r>
      <w:r>
        <w:rPr>
          <w:rFonts w:ascii="Sakkal Majalla" w:hAnsi="Sakkal Majalla" w:cs="Sakkal Majalla" w:hint="cs"/>
          <w:b w:val="0"/>
          <w:bCs w:val="0"/>
          <w:sz w:val="28"/>
          <w:szCs w:val="28"/>
          <w:rtl/>
        </w:rPr>
        <w:t>ّ</w:t>
      </w:r>
      <w:r w:rsidRPr="00432C42">
        <w:rPr>
          <w:rFonts w:ascii="Sakkal Majalla" w:hAnsi="Sakkal Majalla" w:cs="Sakkal Majalla"/>
          <w:b w:val="0"/>
          <w:bCs w:val="0"/>
          <w:sz w:val="28"/>
          <w:szCs w:val="28"/>
          <w:rtl/>
        </w:rPr>
        <w:t>دت</w:t>
      </w:r>
      <w:r>
        <w:rPr>
          <w:rFonts w:ascii="Sakkal Majalla" w:hAnsi="Sakkal Majalla" w:cs="Sakkal Majalla" w:hint="cs"/>
          <w:b w:val="0"/>
          <w:bCs w:val="0"/>
          <w:sz w:val="28"/>
          <w:szCs w:val="28"/>
          <w:rtl/>
        </w:rPr>
        <w:t>ها</w:t>
      </w:r>
      <w:r w:rsidRPr="00432C42">
        <w:rPr>
          <w:rFonts w:ascii="Sakkal Majalla" w:hAnsi="Sakkal Majalla" w:cs="Sakkal Majalla"/>
          <w:b w:val="0"/>
          <w:bCs w:val="0"/>
          <w:sz w:val="28"/>
          <w:szCs w:val="28"/>
          <w:rtl/>
        </w:rPr>
        <w:t xml:space="preserve"> جمعية المكتبات العامة (الأمريكية) في دليلها عن المكتبات العامة </w:t>
      </w:r>
      <w:r>
        <w:rPr>
          <w:rFonts w:ascii="Sakkal Majalla" w:hAnsi="Sakkal Majalla" w:cs="Sakkal Majalla" w:hint="cs"/>
          <w:b w:val="0"/>
          <w:bCs w:val="0"/>
          <w:sz w:val="28"/>
          <w:szCs w:val="28"/>
          <w:rtl/>
        </w:rPr>
        <w:t xml:space="preserve">والتي </w:t>
      </w:r>
      <w:r w:rsidRPr="00432C42">
        <w:rPr>
          <w:rFonts w:ascii="Sakkal Majalla" w:hAnsi="Sakkal Majalla" w:cs="Sakkal Majalla"/>
          <w:b w:val="0"/>
          <w:bCs w:val="0"/>
          <w:sz w:val="28"/>
          <w:szCs w:val="28"/>
          <w:rtl/>
        </w:rPr>
        <w:t>يُمكن للمكتبة العامة التركيز عليها</w:t>
      </w:r>
      <w:r>
        <w:rPr>
          <w:rStyle w:val="EndnoteReference"/>
          <w:rFonts w:ascii="Sakkal Majalla" w:hAnsi="Sakkal Majalla" w:cs="Sakkal Majalla"/>
          <w:b w:val="0"/>
          <w:bCs w:val="0"/>
          <w:sz w:val="28"/>
          <w:szCs w:val="28"/>
          <w:rtl/>
        </w:rPr>
        <w:endnoteReference w:id="90"/>
      </w:r>
      <w:r w:rsidRPr="00432C42">
        <w:rPr>
          <w:rFonts w:ascii="Sakkal Majalla" w:hAnsi="Sakkal Majalla" w:cs="Sakkal Majalla"/>
          <w:b w:val="0"/>
          <w:bCs w:val="0"/>
          <w:sz w:val="28"/>
          <w:szCs w:val="28"/>
          <w:rtl/>
        </w:rPr>
        <w:t>.</w:t>
      </w:r>
      <w:r w:rsidR="00F47E73">
        <w:rPr>
          <w:rFonts w:ascii="Sakkal Majalla" w:hAnsi="Sakkal Majalla" w:cs="Sakkal Majalla" w:hint="cs"/>
          <w:b w:val="0"/>
          <w:bCs w:val="0"/>
          <w:sz w:val="28"/>
          <w:szCs w:val="28"/>
          <w:rtl/>
        </w:rPr>
        <w:t xml:space="preserve"> وتم </w:t>
      </w:r>
      <w:r w:rsidR="007A014B">
        <w:rPr>
          <w:rFonts w:ascii="Sakkal Majalla" w:hAnsi="Sakkal Majalla" w:cs="Sakkal Majalla" w:hint="cs"/>
          <w:b w:val="0"/>
          <w:bCs w:val="0"/>
          <w:sz w:val="28"/>
          <w:szCs w:val="28"/>
          <w:rtl/>
        </w:rPr>
        <w:t xml:space="preserve">عمل </w:t>
      </w:r>
      <w:r w:rsidR="007A014B" w:rsidRPr="00401732">
        <w:rPr>
          <w:rFonts w:ascii="Sakkal Majalla" w:hAnsi="Sakkal Majalla" w:cs="Sakkal Majalla" w:hint="cs"/>
          <w:i/>
          <w:iCs/>
          <w:sz w:val="28"/>
          <w:szCs w:val="28"/>
          <w:rtl/>
        </w:rPr>
        <w:t>تعديلين</w:t>
      </w:r>
      <w:r w:rsidR="007A014B">
        <w:rPr>
          <w:rFonts w:ascii="Sakkal Majalla" w:hAnsi="Sakkal Majalla" w:cs="Sakkal Majalla" w:hint="cs"/>
          <w:b w:val="0"/>
          <w:bCs w:val="0"/>
          <w:sz w:val="28"/>
          <w:szCs w:val="28"/>
          <w:rtl/>
        </w:rPr>
        <w:t xml:space="preserve"> على القائمة لتنسجم و</w:t>
      </w:r>
      <w:r w:rsidR="00401732">
        <w:rPr>
          <w:rFonts w:ascii="Sakkal Majalla" w:hAnsi="Sakkal Majalla" w:cs="Sakkal Majalla" w:hint="cs"/>
          <w:b w:val="0"/>
          <w:bCs w:val="0"/>
          <w:sz w:val="28"/>
          <w:szCs w:val="28"/>
          <w:rtl/>
        </w:rPr>
        <w:t>ل</w:t>
      </w:r>
      <w:r w:rsidR="007A014B">
        <w:rPr>
          <w:rFonts w:ascii="Sakkal Majalla" w:hAnsi="Sakkal Majalla" w:cs="Sakkal Majalla" w:hint="cs"/>
          <w:b w:val="0"/>
          <w:bCs w:val="0"/>
          <w:sz w:val="28"/>
          <w:szCs w:val="28"/>
          <w:rtl/>
        </w:rPr>
        <w:t>تتناسب مع طبيعة مجتمع الدراسة الحالي، حيث تم الاقتصار على اختيار وظيفة أساسية وأخرى ثانوية من القائمة(عوضا عن ترتيب القائمة)، وإضاف</w:t>
      </w:r>
      <w:r w:rsidR="00401732">
        <w:rPr>
          <w:rFonts w:ascii="Sakkal Majalla" w:hAnsi="Sakkal Majalla" w:cs="Sakkal Majalla" w:hint="cs"/>
          <w:b w:val="0"/>
          <w:bCs w:val="0"/>
          <w:sz w:val="28"/>
          <w:szCs w:val="28"/>
          <w:rtl/>
        </w:rPr>
        <w:t>ة (أخرى) لتتُيح المجال لمديري المكتبات لإضافة أدوار لا تتضمنها القائمة.</w:t>
      </w:r>
      <w:r w:rsidR="00F47E73">
        <w:rPr>
          <w:rFonts w:ascii="Sakkal Majalla" w:hAnsi="Sakkal Majalla" w:cs="Sakkal Majalla" w:hint="cs"/>
          <w:b w:val="0"/>
          <w:bCs w:val="0"/>
          <w:sz w:val="28"/>
          <w:szCs w:val="28"/>
          <w:rtl/>
        </w:rPr>
        <w:t xml:space="preserve"> </w:t>
      </w:r>
    </w:p>
    <w:p w14:paraId="4B2A441E" w14:textId="77777777" w:rsidR="008F6C7D" w:rsidRDefault="008F6C7D" w:rsidP="0019775F">
      <w:pPr>
        <w:bidi/>
        <w:spacing w:after="200"/>
        <w:contextualSpacing/>
        <w:jc w:val="both"/>
        <w:rPr>
          <w:rFonts w:ascii="Sakkal Majalla" w:eastAsia="Calibri" w:hAnsi="Sakkal Majalla" w:cs="Sakkal Majalla"/>
          <w:b w:val="0"/>
          <w:bCs w:val="0"/>
          <w:sz w:val="28"/>
          <w:szCs w:val="28"/>
          <w:rtl/>
        </w:rPr>
      </w:pPr>
      <w:r w:rsidRPr="008F6C7D">
        <w:rPr>
          <w:rFonts w:ascii="Sakkal Majalla" w:hAnsi="Sakkal Majalla" w:cs="Sakkal Majalla"/>
          <w:b w:val="0"/>
          <w:bCs w:val="0"/>
          <w:sz w:val="28"/>
          <w:szCs w:val="28"/>
          <w:rtl/>
        </w:rPr>
        <w:t>كما يوضح الجدول رقم (1) أن غالبية مديري المكتبات العامة التابعة لوزارة الثقافة والإعلام السعودية (</w:t>
      </w:r>
      <w:r w:rsidRPr="008F6C7D">
        <w:rPr>
          <w:rFonts w:ascii="Sakkal Majalla" w:eastAsia="Calibri" w:hAnsi="Sakkal Majalla" w:cs="Sakkal Majalla"/>
          <w:b w:val="0"/>
          <w:bCs w:val="0"/>
          <w:sz w:val="28"/>
          <w:szCs w:val="28"/>
          <w:rtl/>
        </w:rPr>
        <w:t>بما نسبته 42.0٪</w:t>
      </w:r>
      <w:r w:rsidRPr="008F6C7D">
        <w:rPr>
          <w:rFonts w:ascii="Sakkal Majalla" w:hAnsi="Sakkal Majalla" w:cs="Sakkal Majalla"/>
          <w:b w:val="0"/>
          <w:bCs w:val="0"/>
          <w:sz w:val="28"/>
          <w:szCs w:val="28"/>
          <w:rtl/>
        </w:rPr>
        <w:t>) يرون مكتباتهم تقوم بدور "المكتبة المرجعية" في مجتمعاتهم،</w:t>
      </w:r>
      <w:r w:rsidRPr="008F6C7D">
        <w:rPr>
          <w:rFonts w:ascii="Sakkal Majalla" w:eastAsia="Calibri" w:hAnsi="Sakkal Majalla" w:cs="Sakkal Majalla"/>
          <w:b w:val="0"/>
          <w:bCs w:val="0"/>
          <w:sz w:val="28"/>
          <w:szCs w:val="28"/>
          <w:rtl/>
        </w:rPr>
        <w:t xml:space="preserve"> في حين يرى الأقل (1.4٪) أن مكتبته تقوم بدور "مركز لنشاطات الحي". وتراوحت النتائج بين الخيارات التي حددتها جمعية المكتبات العامة الأمريكية، غير أن نسبة (14.5٪) من مديري المكتبات العامة السعودية يرون أن مكتباتهم تقوم بوظائف </w:t>
      </w:r>
      <w:r w:rsidRPr="004370C5">
        <w:rPr>
          <w:rFonts w:ascii="Sakkal Majalla" w:eastAsia="Calibri" w:hAnsi="Sakkal Majalla" w:cs="Sakkal Majalla"/>
          <w:sz w:val="28"/>
          <w:szCs w:val="28"/>
          <w:u w:val="single"/>
          <w:rtl/>
        </w:rPr>
        <w:t>أخرى</w:t>
      </w:r>
      <w:r w:rsidRPr="008F6C7D">
        <w:rPr>
          <w:rFonts w:ascii="Sakkal Majalla" w:eastAsia="Calibri" w:hAnsi="Sakkal Majalla" w:cs="Sakkal Majalla"/>
          <w:b w:val="0"/>
          <w:bCs w:val="0"/>
          <w:sz w:val="28"/>
          <w:szCs w:val="28"/>
          <w:rtl/>
        </w:rPr>
        <w:t>.</w:t>
      </w:r>
    </w:p>
    <w:p w14:paraId="2F84229E" w14:textId="77777777" w:rsidR="008F6C7D" w:rsidRPr="00FF58E9" w:rsidRDefault="008F6C7D" w:rsidP="0019775F">
      <w:pPr>
        <w:pStyle w:val="BodyText2"/>
        <w:spacing w:line="240" w:lineRule="auto"/>
        <w:ind w:left="84"/>
        <w:contextualSpacing/>
        <w:jc w:val="center"/>
        <w:rPr>
          <w:rFonts w:ascii="Sakkal Majalla" w:hAnsi="Sakkal Majalla" w:cs="Sakkal Majalla"/>
          <w:sz w:val="28"/>
          <w:szCs w:val="28"/>
        </w:rPr>
      </w:pPr>
      <w:r w:rsidRPr="00FF58E9">
        <w:rPr>
          <w:rFonts w:ascii="Sakkal Majalla" w:hAnsi="Sakkal Majalla" w:cs="Sakkal Majalla"/>
          <w:sz w:val="28"/>
          <w:szCs w:val="28"/>
          <w:rtl/>
        </w:rPr>
        <w:t>جدول رقم (1): يوضح الوظيفة ( الأساسية )التي تقوم بها المكتبة حالياً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51"/>
        <w:gridCol w:w="1170"/>
        <w:gridCol w:w="1080"/>
      </w:tblGrid>
      <w:tr w:rsidR="008F6C7D" w:rsidRPr="008F6C7D" w14:paraId="49DB479E"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vAlign w:val="center"/>
          </w:tcPr>
          <w:p w14:paraId="7B30DA91" w14:textId="77777777" w:rsidR="008F6C7D" w:rsidRPr="00FF58E9" w:rsidRDefault="008F6C7D" w:rsidP="0019775F">
            <w:pPr>
              <w:bidi/>
              <w:contextualSpacing/>
              <w:jc w:val="center"/>
              <w:rPr>
                <w:rFonts w:ascii="Sakkal Majalla" w:eastAsia="Calibri" w:hAnsi="Sakkal Majalla" w:cs="Sakkal Majalla"/>
                <w:sz w:val="28"/>
                <w:szCs w:val="28"/>
                <w:lang w:eastAsia="ar-SA"/>
              </w:rPr>
            </w:pPr>
            <w:r w:rsidRPr="00FF58E9">
              <w:rPr>
                <w:rFonts w:ascii="Sakkal Majalla" w:eastAsia="Calibri" w:hAnsi="Sakkal Majalla" w:cs="Sakkal Majalla"/>
                <w:sz w:val="28"/>
                <w:szCs w:val="28"/>
                <w:rtl/>
                <w:lang w:eastAsia="ar-SA"/>
              </w:rPr>
              <w:t>الوظيفة</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1C3DDE58" w14:textId="77777777" w:rsidR="008F6C7D" w:rsidRPr="00FF58E9" w:rsidRDefault="008F6C7D" w:rsidP="0019775F">
            <w:pPr>
              <w:bidi/>
              <w:contextualSpacing/>
              <w:jc w:val="center"/>
              <w:rPr>
                <w:rFonts w:ascii="Sakkal Majalla" w:eastAsia="Calibri" w:hAnsi="Sakkal Majalla" w:cs="Sakkal Majalla"/>
                <w:sz w:val="28"/>
                <w:szCs w:val="28"/>
                <w:rtl/>
                <w:lang w:eastAsia="ar-SA"/>
              </w:rPr>
            </w:pPr>
            <w:r w:rsidRPr="00FF58E9">
              <w:rPr>
                <w:rFonts w:ascii="Sakkal Majalla" w:eastAsia="Calibri" w:hAnsi="Sakkal Majalla" w:cs="Sakkal Majalla"/>
                <w:sz w:val="28"/>
                <w:szCs w:val="28"/>
                <w:rtl/>
                <w:lang w:eastAsia="ar-SA"/>
              </w:rPr>
              <w:t>التكرار</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C879E94" w14:textId="77777777" w:rsidR="008F6C7D" w:rsidRPr="00FF58E9" w:rsidRDefault="008F6C7D" w:rsidP="0019775F">
            <w:pPr>
              <w:bidi/>
              <w:contextualSpacing/>
              <w:jc w:val="center"/>
              <w:rPr>
                <w:rFonts w:ascii="Sakkal Majalla" w:eastAsia="Calibri" w:hAnsi="Sakkal Majalla" w:cs="Sakkal Majalla"/>
                <w:sz w:val="28"/>
                <w:szCs w:val="28"/>
                <w:rtl/>
                <w:lang w:eastAsia="ar-SA"/>
              </w:rPr>
            </w:pPr>
            <w:r w:rsidRPr="00FF58E9">
              <w:rPr>
                <w:rFonts w:ascii="Sakkal Majalla" w:eastAsia="Calibri" w:hAnsi="Sakkal Majalla" w:cs="Sakkal Majalla"/>
                <w:sz w:val="28"/>
                <w:szCs w:val="28"/>
                <w:rtl/>
                <w:lang w:eastAsia="ar-SA"/>
              </w:rPr>
              <w:t>النسبة ٪</w:t>
            </w:r>
          </w:p>
        </w:tc>
      </w:tr>
      <w:tr w:rsidR="008F6C7D" w:rsidRPr="008F6C7D" w14:paraId="1DED5EE7"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tcPr>
          <w:p w14:paraId="7C57468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دعم للتعليم الرسمي</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3B3A5402"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7B5A0F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5.8</w:t>
            </w:r>
          </w:p>
        </w:tc>
      </w:tr>
      <w:tr w:rsidR="008F6C7D" w:rsidRPr="008F6C7D" w14:paraId="3639E538"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tcPr>
          <w:p w14:paraId="365E93B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للتعلم الذاتي</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6555BE7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57936D9"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5.8</w:t>
            </w:r>
          </w:p>
        </w:tc>
      </w:tr>
      <w:tr w:rsidR="008F6C7D" w:rsidRPr="008F6C7D" w14:paraId="2B2D78A0"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tcPr>
          <w:p w14:paraId="661B6CA2"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لنشاطات الحي</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4523742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C2B7B7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r>
      <w:tr w:rsidR="008F6C7D" w:rsidRPr="008F6C7D" w14:paraId="5E83765B"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tcPr>
          <w:p w14:paraId="0A7962AD"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معلومات للحي</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6DCB4470"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lang w:eastAsia="ar-SA"/>
              </w:rPr>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A0D625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7.2</w:t>
            </w:r>
          </w:p>
        </w:tc>
      </w:tr>
      <w:tr w:rsidR="008F6C7D" w:rsidRPr="008F6C7D" w14:paraId="63C33671"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tcPr>
          <w:p w14:paraId="7460627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lastRenderedPageBreak/>
              <w:t>مكتبة للمواد المشهورة</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30AE4E2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9F9807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10.1</w:t>
            </w:r>
          </w:p>
        </w:tc>
      </w:tr>
      <w:tr w:rsidR="008F6C7D" w:rsidRPr="008F6C7D" w14:paraId="507A186A"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tcPr>
          <w:p w14:paraId="530C70A1"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rtl/>
                <w:lang w:eastAsia="ar-SA"/>
              </w:rPr>
              <w:t>مكتبة مرجعية</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1F49B9B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29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A656FA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42.0</w:t>
            </w:r>
          </w:p>
        </w:tc>
      </w:tr>
      <w:tr w:rsidR="008F6C7D" w:rsidRPr="008F6C7D" w14:paraId="11AACA31"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vAlign w:val="center"/>
          </w:tcPr>
          <w:p w14:paraId="770768CE"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rtl/>
                <w:lang w:eastAsia="ar-SA"/>
              </w:rPr>
              <w:t>أخرى</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24C9FE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09FE89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14.5</w:t>
            </w:r>
          </w:p>
        </w:tc>
      </w:tr>
      <w:tr w:rsidR="008F6C7D" w:rsidRPr="008F6C7D" w14:paraId="5660EF12"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vAlign w:val="center"/>
          </w:tcPr>
          <w:p w14:paraId="601B6B67"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لم يجيبوا</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16F43D3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2DCA98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11.6</w:t>
            </w:r>
          </w:p>
        </w:tc>
      </w:tr>
      <w:tr w:rsidR="008F6C7D" w:rsidRPr="008F6C7D" w14:paraId="52058350" w14:textId="77777777" w:rsidTr="00FF58E9">
        <w:trPr>
          <w:trHeight w:val="440"/>
          <w:jc w:val="center"/>
        </w:trPr>
        <w:tc>
          <w:tcPr>
            <w:tcW w:w="2351" w:type="dxa"/>
            <w:tcBorders>
              <w:top w:val="single" w:sz="4" w:space="0" w:color="auto"/>
              <w:left w:val="single" w:sz="4" w:space="0" w:color="auto"/>
              <w:bottom w:val="single" w:sz="4" w:space="0" w:color="auto"/>
              <w:right w:val="single" w:sz="4" w:space="0" w:color="auto"/>
            </w:tcBorders>
            <w:shd w:val="clear" w:color="auto" w:fill="FFFFFF"/>
            <w:vAlign w:val="center"/>
          </w:tcPr>
          <w:p w14:paraId="5FC05A82"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المجموع</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15D065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8C82A2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100.0</w:t>
            </w:r>
          </w:p>
        </w:tc>
      </w:tr>
    </w:tbl>
    <w:p w14:paraId="388B84E8"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p>
    <w:p w14:paraId="5B7680E3" w14:textId="77777777" w:rsidR="008F6C7D" w:rsidRPr="008F6C7D" w:rsidRDefault="008F6C7D" w:rsidP="009B048E">
      <w:pPr>
        <w:bidi/>
        <w:contextualSpacing/>
        <w:jc w:val="both"/>
        <w:rPr>
          <w:rFonts w:ascii="Sakkal Majalla" w:eastAsia="Calibri" w:hAnsi="Sakkal Majalla" w:cs="Sakkal Majalla"/>
          <w:b w:val="0"/>
          <w:bCs w:val="0"/>
          <w:sz w:val="28"/>
          <w:szCs w:val="28"/>
          <w:rtl/>
        </w:rPr>
      </w:pPr>
      <w:r w:rsidRPr="008F6C7D">
        <w:rPr>
          <w:rFonts w:ascii="Sakkal Majalla" w:hAnsi="Sakkal Majalla" w:cs="Sakkal Majalla"/>
          <w:b w:val="0"/>
          <w:bCs w:val="0"/>
          <w:sz w:val="28"/>
          <w:szCs w:val="28"/>
          <w:rtl/>
        </w:rPr>
        <w:t xml:space="preserve">أما الوظيفة الثانوية (الثانية) </w:t>
      </w:r>
      <w:r w:rsidR="004370C5">
        <w:rPr>
          <w:rFonts w:ascii="Sakkal Majalla" w:hAnsi="Sakkal Majalla" w:cs="Sakkal Majalla" w:hint="cs"/>
          <w:b w:val="0"/>
          <w:bCs w:val="0"/>
          <w:sz w:val="28"/>
          <w:szCs w:val="28"/>
          <w:rtl/>
        </w:rPr>
        <w:t xml:space="preserve">فقد عمد مديرو المكتبات بالإدلاء بأدوار تقوم بها مكتباتهم تحت بند </w:t>
      </w:r>
      <w:r w:rsidR="004370C5" w:rsidRPr="004370C5">
        <w:rPr>
          <w:rFonts w:ascii="Sakkal Majalla" w:hAnsi="Sakkal Majalla" w:cs="Sakkal Majalla" w:hint="cs"/>
          <w:b w:val="0"/>
          <w:bCs w:val="0"/>
          <w:sz w:val="28"/>
          <w:szCs w:val="28"/>
          <w:u w:val="single"/>
          <w:rtl/>
        </w:rPr>
        <w:t>أخرى</w:t>
      </w:r>
      <w:r w:rsidRPr="008F6C7D">
        <w:rPr>
          <w:rFonts w:ascii="Sakkal Majalla" w:hAnsi="Sakkal Majalla" w:cs="Sakkal Majalla"/>
          <w:b w:val="0"/>
          <w:bCs w:val="0"/>
          <w:sz w:val="28"/>
          <w:szCs w:val="28"/>
          <w:rtl/>
        </w:rPr>
        <w:t xml:space="preserve">–كما </w:t>
      </w:r>
      <w:r w:rsidRPr="008F6C7D">
        <w:rPr>
          <w:rFonts w:ascii="Sakkal Majalla" w:eastAsia="Calibri" w:hAnsi="Sakkal Majalla" w:cs="Sakkal Majalla"/>
          <w:b w:val="0"/>
          <w:bCs w:val="0"/>
          <w:sz w:val="28"/>
          <w:szCs w:val="28"/>
          <w:rtl/>
        </w:rPr>
        <w:t>يظهر في جدول رقم (2)</w:t>
      </w:r>
      <w:r w:rsidRPr="008F6C7D">
        <w:rPr>
          <w:rFonts w:ascii="Sakkal Majalla" w:hAnsi="Sakkal Majalla" w:cs="Sakkal Majalla"/>
          <w:b w:val="0"/>
          <w:bCs w:val="0"/>
          <w:sz w:val="28"/>
          <w:szCs w:val="28"/>
          <w:rtl/>
        </w:rPr>
        <w:t xml:space="preserve">- التي تقوم بها المكتبة العامة في السعودية من وجهة نظر القيّمين عليها فجاءت وكأنها مستغربة لدى مديري المكتبات حيث </w:t>
      </w:r>
      <w:r w:rsidRPr="008F6C7D">
        <w:rPr>
          <w:rFonts w:ascii="Sakkal Majalla" w:eastAsia="Calibri" w:hAnsi="Sakkal Majalla" w:cs="Sakkal Majalla"/>
          <w:b w:val="0"/>
          <w:bCs w:val="0"/>
          <w:sz w:val="28"/>
          <w:szCs w:val="28"/>
          <w:rtl/>
        </w:rPr>
        <w:t>يتبين أن نسبة (8.6٪) من المكتبات وظيفتها مكتبة عامة، في حين أن نسبة (1.4٪) من المكتبات وظيفتها تتنوع ما بين مرجعية وتعلم ذاتي ودعم للتعليم الرسمي في تقديم المصادر لبحوث الطلاب، وتثقيف المجتمع بتوفير الكتاب والمعلوم</w:t>
      </w:r>
      <w:r w:rsidR="009B048E">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والاستفاد</w:t>
      </w:r>
      <w:r w:rsidR="009B048E">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منها، و</w:t>
      </w:r>
      <w:r w:rsidRPr="008F6C7D">
        <w:rPr>
          <w:rFonts w:ascii="Sakkal Majalla" w:hAnsi="Sakkal Majalla" w:cs="Sakkal Majalla"/>
          <w:b w:val="0"/>
          <w:bCs w:val="0"/>
          <w:sz w:val="28"/>
          <w:szCs w:val="28"/>
          <w:rtl/>
        </w:rPr>
        <w:t xml:space="preserve"> </w:t>
      </w:r>
      <w:r w:rsidR="009B048E">
        <w:rPr>
          <w:rFonts w:ascii="Sakkal Majalla" w:eastAsia="Calibri" w:hAnsi="Sakkal Majalla" w:cs="Sakkal Majalla"/>
          <w:b w:val="0"/>
          <w:bCs w:val="0"/>
          <w:sz w:val="28"/>
          <w:szCs w:val="28"/>
          <w:rtl/>
        </w:rPr>
        <w:t xml:space="preserve">خدمة كافة </w:t>
      </w:r>
      <w:r w:rsidR="009B048E">
        <w:rPr>
          <w:rFonts w:ascii="Sakkal Majalla" w:eastAsia="Calibri" w:hAnsi="Sakkal Majalla" w:cs="Sakkal Majalla" w:hint="cs"/>
          <w:b w:val="0"/>
          <w:bCs w:val="0"/>
          <w:sz w:val="28"/>
          <w:szCs w:val="28"/>
          <w:rtl/>
        </w:rPr>
        <w:t>أ</w:t>
      </w:r>
      <w:r w:rsidRPr="008F6C7D">
        <w:rPr>
          <w:rFonts w:ascii="Sakkal Majalla" w:eastAsia="Calibri" w:hAnsi="Sakkal Majalla" w:cs="Sakkal Majalla"/>
          <w:b w:val="0"/>
          <w:bCs w:val="0"/>
          <w:sz w:val="28"/>
          <w:szCs w:val="28"/>
          <w:rtl/>
        </w:rPr>
        <w:t>فراد المجتمع سواء بحوث أو قراءة واطلاع، و</w:t>
      </w:r>
      <w:r w:rsidRPr="008F6C7D">
        <w:rPr>
          <w:rFonts w:ascii="Sakkal Majalla" w:hAnsi="Sakkal Majalla" w:cs="Sakkal Majalla"/>
          <w:b w:val="0"/>
          <w:bCs w:val="0"/>
          <w:sz w:val="28"/>
          <w:szCs w:val="28"/>
          <w:rtl/>
        </w:rPr>
        <w:t xml:space="preserve"> </w:t>
      </w:r>
      <w:r w:rsidRPr="008F6C7D">
        <w:rPr>
          <w:rFonts w:ascii="Sakkal Majalla" w:eastAsia="Calibri" w:hAnsi="Sakkal Majalla" w:cs="Sakkal Majalla"/>
          <w:b w:val="0"/>
          <w:bCs w:val="0"/>
          <w:sz w:val="28"/>
          <w:szCs w:val="28"/>
          <w:rtl/>
        </w:rPr>
        <w:t>دعم البحوث بما يخدم عامة المجتمع من حيث المعلومات والقراءة المثمره.</w:t>
      </w:r>
    </w:p>
    <w:p w14:paraId="6C3B5EAD" w14:textId="77777777" w:rsidR="008F6C7D" w:rsidRPr="008F6C7D" w:rsidRDefault="008F6C7D" w:rsidP="0019775F">
      <w:pPr>
        <w:bidi/>
        <w:contextualSpacing/>
        <w:jc w:val="both"/>
        <w:rPr>
          <w:rFonts w:ascii="Sakkal Majalla" w:hAnsi="Sakkal Majalla" w:cs="Sakkal Majalla"/>
          <w:b w:val="0"/>
          <w:bCs w:val="0"/>
          <w:sz w:val="28"/>
          <w:szCs w:val="28"/>
          <w:rtl/>
        </w:rPr>
      </w:pPr>
    </w:p>
    <w:p w14:paraId="3CAC075D" w14:textId="77777777" w:rsidR="008F6C7D" w:rsidRPr="004370C5" w:rsidRDefault="008F6C7D" w:rsidP="0019775F">
      <w:pPr>
        <w:pStyle w:val="BodyText2"/>
        <w:bidi/>
        <w:spacing w:line="240" w:lineRule="auto"/>
        <w:ind w:left="84"/>
        <w:contextualSpacing/>
        <w:jc w:val="center"/>
        <w:rPr>
          <w:rFonts w:ascii="Sakkal Majalla" w:hAnsi="Sakkal Majalla" w:cs="Sakkal Majalla"/>
          <w:sz w:val="28"/>
          <w:szCs w:val="28"/>
          <w:rtl/>
        </w:rPr>
      </w:pPr>
      <w:r w:rsidRPr="004370C5">
        <w:rPr>
          <w:rFonts w:ascii="Sakkal Majalla" w:hAnsi="Sakkal Majalla" w:cs="Sakkal Majalla"/>
          <w:sz w:val="28"/>
          <w:szCs w:val="28"/>
          <w:rtl/>
        </w:rPr>
        <w:t xml:space="preserve">جدول رقم (2): يوضح الوظيفة </w:t>
      </w:r>
      <w:r w:rsidRPr="004370C5">
        <w:rPr>
          <w:rFonts w:ascii="Sakkal Majalla" w:hAnsi="Sakkal Majalla" w:cs="Sakkal Majalla"/>
          <w:sz w:val="28"/>
          <w:szCs w:val="28"/>
          <w:u w:val="single"/>
          <w:rtl/>
        </w:rPr>
        <w:t>الأخرى</w:t>
      </w:r>
      <w:r w:rsidRPr="004370C5">
        <w:rPr>
          <w:rFonts w:ascii="Sakkal Majalla" w:hAnsi="Sakkal Majalla" w:cs="Sakkal Majalla"/>
          <w:sz w:val="28"/>
          <w:szCs w:val="28"/>
          <w:rtl/>
        </w:rPr>
        <w:t xml:space="preserve"> </w:t>
      </w:r>
      <w:r w:rsidR="0086741E">
        <w:rPr>
          <w:rFonts w:ascii="Sakkal Majalla" w:hAnsi="Sakkal Majalla" w:cs="Sakkal Majalla" w:hint="cs"/>
          <w:sz w:val="28"/>
          <w:szCs w:val="28"/>
          <w:rtl/>
        </w:rPr>
        <w:t>ال</w:t>
      </w:r>
      <w:r w:rsidRPr="004370C5">
        <w:rPr>
          <w:rFonts w:ascii="Sakkal Majalla" w:hAnsi="Sakkal Majalla" w:cs="Sakkal Majalla"/>
          <w:sz w:val="28"/>
          <w:szCs w:val="28"/>
          <w:rtl/>
        </w:rPr>
        <w:t>تي تقوم بها المكتبة حالياً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652"/>
        <w:gridCol w:w="786"/>
        <w:gridCol w:w="937"/>
      </w:tblGrid>
      <w:tr w:rsidR="008F6C7D" w:rsidRPr="008F6C7D" w14:paraId="7DE329F2"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2EA33FA5" w14:textId="77777777" w:rsidR="008F6C7D" w:rsidRPr="008F565B" w:rsidRDefault="008F6C7D" w:rsidP="0019775F">
            <w:pPr>
              <w:bidi/>
              <w:contextualSpacing/>
              <w:jc w:val="center"/>
              <w:rPr>
                <w:rFonts w:ascii="Sakkal Majalla" w:eastAsia="Calibri" w:hAnsi="Sakkal Majalla" w:cs="Sakkal Majalla"/>
                <w:sz w:val="28"/>
                <w:szCs w:val="28"/>
                <w:rtl/>
                <w:lang w:eastAsia="ar-SA"/>
              </w:rPr>
            </w:pPr>
            <w:r w:rsidRPr="008F565B">
              <w:rPr>
                <w:rFonts w:ascii="Sakkal Majalla" w:eastAsia="Calibri" w:hAnsi="Sakkal Majalla" w:cs="Sakkal Majalla"/>
                <w:sz w:val="28"/>
                <w:szCs w:val="28"/>
                <w:rtl/>
                <w:lang w:eastAsia="ar-SA"/>
              </w:rPr>
              <w:t>الوظيفة</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47CD7402" w14:textId="77777777" w:rsidR="008F6C7D" w:rsidRPr="008F565B" w:rsidRDefault="008F6C7D" w:rsidP="0019775F">
            <w:pPr>
              <w:bidi/>
              <w:contextualSpacing/>
              <w:jc w:val="center"/>
              <w:rPr>
                <w:rFonts w:ascii="Sakkal Majalla" w:eastAsia="Calibri" w:hAnsi="Sakkal Majalla" w:cs="Sakkal Majalla"/>
                <w:sz w:val="28"/>
                <w:szCs w:val="28"/>
                <w:rtl/>
                <w:lang w:eastAsia="ar-SA"/>
              </w:rPr>
            </w:pPr>
            <w:r w:rsidRPr="008F565B">
              <w:rPr>
                <w:rFonts w:ascii="Sakkal Majalla" w:eastAsia="Calibri" w:hAnsi="Sakkal Majalla" w:cs="Sakkal Majalla"/>
                <w:sz w:val="28"/>
                <w:szCs w:val="28"/>
                <w:rtl/>
                <w:lang w:eastAsia="ar-SA"/>
              </w:rPr>
              <w:t>التكرار</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2FE84D1D" w14:textId="77777777" w:rsidR="008F6C7D" w:rsidRPr="008F565B" w:rsidRDefault="008F6C7D" w:rsidP="0019775F">
            <w:pPr>
              <w:bidi/>
              <w:contextualSpacing/>
              <w:jc w:val="center"/>
              <w:rPr>
                <w:rFonts w:ascii="Sakkal Majalla" w:eastAsia="Calibri" w:hAnsi="Sakkal Majalla" w:cs="Sakkal Majalla"/>
                <w:sz w:val="28"/>
                <w:szCs w:val="28"/>
                <w:rtl/>
                <w:lang w:eastAsia="ar-SA"/>
              </w:rPr>
            </w:pPr>
            <w:r w:rsidRPr="008F565B">
              <w:rPr>
                <w:rFonts w:ascii="Sakkal Majalla" w:eastAsia="Calibri" w:hAnsi="Sakkal Majalla" w:cs="Sakkal Majalla"/>
                <w:sz w:val="28"/>
                <w:szCs w:val="28"/>
                <w:rtl/>
                <w:lang w:eastAsia="ar-SA"/>
              </w:rPr>
              <w:t>النسبة ٪</w:t>
            </w:r>
          </w:p>
        </w:tc>
      </w:tr>
      <w:tr w:rsidR="008F6C7D" w:rsidRPr="008F6C7D" w14:paraId="5994C61A"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0ECD3602"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تتنوع ما بين مرجعية وتعلم ذاتي ودعم للتعليم الرسمي في تقديم المصادر لبحوث الطلاب</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719D9F6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46F9007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r>
      <w:tr w:rsidR="008F6C7D" w:rsidRPr="008F6C7D" w14:paraId="34536C89"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3B80B59A" w14:textId="497F0F85"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تثقيف المجتمع بت</w:t>
            </w:r>
            <w:r w:rsidR="0032164B">
              <w:rPr>
                <w:rFonts w:ascii="Sakkal Majalla" w:eastAsia="Calibri" w:hAnsi="Sakkal Majalla" w:cs="Sakkal Majalla"/>
                <w:b w:val="0"/>
                <w:bCs w:val="0"/>
                <w:sz w:val="28"/>
                <w:szCs w:val="28"/>
                <w:rtl/>
                <w:lang w:eastAsia="ar-SA"/>
              </w:rPr>
              <w:t>وفير الكتاب والمعلوم</w:t>
            </w:r>
            <w:r w:rsidR="0032164B">
              <w:rPr>
                <w:rFonts w:ascii="Sakkal Majalla" w:eastAsia="Calibri" w:hAnsi="Sakkal Majalla" w:cs="Sakkal Majalla" w:hint="cs"/>
                <w:b w:val="0"/>
                <w:bCs w:val="0"/>
                <w:sz w:val="28"/>
                <w:szCs w:val="28"/>
                <w:rtl/>
                <w:lang w:eastAsia="ar-SA"/>
              </w:rPr>
              <w:t>ة</w:t>
            </w:r>
            <w:r w:rsidRPr="008F6C7D">
              <w:rPr>
                <w:rFonts w:ascii="Sakkal Majalla" w:eastAsia="Calibri" w:hAnsi="Sakkal Majalla" w:cs="Sakkal Majalla"/>
                <w:b w:val="0"/>
                <w:bCs w:val="0"/>
                <w:sz w:val="28"/>
                <w:szCs w:val="28"/>
                <w:rtl/>
                <w:lang w:eastAsia="ar-SA"/>
              </w:rPr>
              <w:t xml:space="preserve"> والاستفاد</w:t>
            </w:r>
            <w:r w:rsidR="0032164B">
              <w:rPr>
                <w:rFonts w:ascii="Sakkal Majalla" w:eastAsia="Calibri" w:hAnsi="Sakkal Majalla" w:cs="Sakkal Majalla" w:hint="cs"/>
                <w:b w:val="0"/>
                <w:bCs w:val="0"/>
                <w:sz w:val="28"/>
                <w:szCs w:val="28"/>
                <w:rtl/>
                <w:lang w:eastAsia="ar-SA"/>
              </w:rPr>
              <w:t>ة</w:t>
            </w:r>
            <w:r w:rsidRPr="008F6C7D">
              <w:rPr>
                <w:rFonts w:ascii="Sakkal Majalla" w:eastAsia="Calibri" w:hAnsi="Sakkal Majalla" w:cs="Sakkal Majalla"/>
                <w:b w:val="0"/>
                <w:bCs w:val="0"/>
                <w:sz w:val="28"/>
                <w:szCs w:val="28"/>
                <w:rtl/>
                <w:lang w:eastAsia="ar-SA"/>
              </w:rPr>
              <w:t xml:space="preserve"> منها</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53C3ACD6"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lang w:eastAsia="ar-SA"/>
              </w:rPr>
              <w:t>1</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14CA6A0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r>
      <w:tr w:rsidR="008F6C7D" w:rsidRPr="008F6C7D" w14:paraId="5246C5BA"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7F778840" w14:textId="77777777" w:rsidR="008F6C7D" w:rsidRPr="008F6C7D" w:rsidRDefault="004370C5" w:rsidP="0019775F">
            <w:pPr>
              <w:bidi/>
              <w:contextualSpacing/>
              <w:jc w:val="both"/>
              <w:rPr>
                <w:rFonts w:ascii="Sakkal Majalla" w:eastAsia="Calibri" w:hAnsi="Sakkal Majalla" w:cs="Sakkal Majalla"/>
                <w:b w:val="0"/>
                <w:bCs w:val="0"/>
                <w:sz w:val="28"/>
                <w:szCs w:val="28"/>
                <w:lang w:eastAsia="ar-SA"/>
              </w:rPr>
            </w:pPr>
            <w:r>
              <w:rPr>
                <w:rFonts w:ascii="Sakkal Majalla" w:eastAsia="Calibri" w:hAnsi="Sakkal Majalla" w:cs="Sakkal Majalla"/>
                <w:b w:val="0"/>
                <w:bCs w:val="0"/>
                <w:sz w:val="28"/>
                <w:szCs w:val="28"/>
                <w:rtl/>
                <w:lang w:eastAsia="ar-SA"/>
              </w:rPr>
              <w:t xml:space="preserve">خدمة كافة </w:t>
            </w:r>
            <w:r>
              <w:rPr>
                <w:rFonts w:ascii="Sakkal Majalla" w:eastAsia="Calibri" w:hAnsi="Sakkal Majalla" w:cs="Sakkal Majalla" w:hint="cs"/>
                <w:b w:val="0"/>
                <w:bCs w:val="0"/>
                <w:sz w:val="28"/>
                <w:szCs w:val="28"/>
                <w:rtl/>
                <w:lang w:eastAsia="ar-SA"/>
              </w:rPr>
              <w:t>أ</w:t>
            </w:r>
            <w:r>
              <w:rPr>
                <w:rFonts w:ascii="Sakkal Majalla" w:eastAsia="Calibri" w:hAnsi="Sakkal Majalla" w:cs="Sakkal Majalla"/>
                <w:b w:val="0"/>
                <w:bCs w:val="0"/>
                <w:sz w:val="28"/>
                <w:szCs w:val="28"/>
                <w:rtl/>
                <w:lang w:eastAsia="ar-SA"/>
              </w:rPr>
              <w:t xml:space="preserve">فراد المجتمع سواء بحوث </w:t>
            </w:r>
            <w:r>
              <w:rPr>
                <w:rFonts w:ascii="Sakkal Majalla" w:eastAsia="Calibri" w:hAnsi="Sakkal Majalla" w:cs="Sakkal Majalla" w:hint="cs"/>
                <w:b w:val="0"/>
                <w:bCs w:val="0"/>
                <w:sz w:val="28"/>
                <w:szCs w:val="28"/>
                <w:rtl/>
                <w:lang w:eastAsia="ar-SA"/>
              </w:rPr>
              <w:t>أ</w:t>
            </w:r>
            <w:r w:rsidR="008F6C7D" w:rsidRPr="008F6C7D">
              <w:rPr>
                <w:rFonts w:ascii="Sakkal Majalla" w:eastAsia="Calibri" w:hAnsi="Sakkal Majalla" w:cs="Sakkal Majalla"/>
                <w:b w:val="0"/>
                <w:bCs w:val="0"/>
                <w:sz w:val="28"/>
                <w:szCs w:val="28"/>
                <w:rtl/>
                <w:lang w:eastAsia="ar-SA"/>
              </w:rPr>
              <w:t>و</w:t>
            </w:r>
            <w:r>
              <w:rPr>
                <w:rFonts w:ascii="Sakkal Majalla" w:eastAsia="Calibri" w:hAnsi="Sakkal Majalla" w:cs="Sakkal Majalla" w:hint="cs"/>
                <w:b w:val="0"/>
                <w:bCs w:val="0"/>
                <w:sz w:val="28"/>
                <w:szCs w:val="28"/>
                <w:rtl/>
                <w:lang w:eastAsia="ar-SA"/>
              </w:rPr>
              <w:t xml:space="preserve"> </w:t>
            </w:r>
            <w:r w:rsidR="008F6C7D" w:rsidRPr="008F6C7D">
              <w:rPr>
                <w:rFonts w:ascii="Sakkal Majalla" w:eastAsia="Calibri" w:hAnsi="Sakkal Majalla" w:cs="Sakkal Majalla"/>
                <w:b w:val="0"/>
                <w:bCs w:val="0"/>
                <w:sz w:val="28"/>
                <w:szCs w:val="28"/>
                <w:rtl/>
                <w:lang w:eastAsia="ar-SA"/>
              </w:rPr>
              <w:t>قراءة و</w:t>
            </w:r>
            <w:r>
              <w:rPr>
                <w:rFonts w:ascii="Sakkal Majalla" w:eastAsia="Calibri" w:hAnsi="Sakkal Majalla" w:cs="Sakkal Majalla" w:hint="cs"/>
                <w:b w:val="0"/>
                <w:bCs w:val="0"/>
                <w:sz w:val="28"/>
                <w:szCs w:val="28"/>
                <w:rtl/>
                <w:lang w:eastAsia="ar-SA"/>
              </w:rPr>
              <w:t>ا</w:t>
            </w:r>
            <w:r w:rsidR="008F6C7D" w:rsidRPr="008F6C7D">
              <w:rPr>
                <w:rFonts w:ascii="Sakkal Majalla" w:eastAsia="Calibri" w:hAnsi="Sakkal Majalla" w:cs="Sakkal Majalla"/>
                <w:b w:val="0"/>
                <w:bCs w:val="0"/>
                <w:sz w:val="28"/>
                <w:szCs w:val="28"/>
                <w:rtl/>
                <w:lang w:eastAsia="ar-SA"/>
              </w:rPr>
              <w:t>طلاع</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27B3003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191B9599"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r>
      <w:tr w:rsidR="008F6C7D" w:rsidRPr="008F6C7D" w14:paraId="3A560D69"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001C64C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دعم البحوث تخدم عامة المجتمع من حيث المعلومات والقراءة المثمر</w:t>
            </w:r>
            <w:r w:rsidR="004370C5">
              <w:rPr>
                <w:rFonts w:ascii="Sakkal Majalla" w:eastAsia="Calibri" w:hAnsi="Sakkal Majalla" w:cs="Sakkal Majalla" w:hint="cs"/>
                <w:b w:val="0"/>
                <w:bCs w:val="0"/>
                <w:sz w:val="28"/>
                <w:szCs w:val="28"/>
                <w:rtl/>
                <w:lang w:eastAsia="ar-SA"/>
              </w:rPr>
              <w:t>ة</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5C53424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012317D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r>
      <w:tr w:rsidR="008F6C7D" w:rsidRPr="008F6C7D" w14:paraId="32FD4412"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124D567B" w14:textId="77777777" w:rsidR="008F6C7D" w:rsidRPr="008F6C7D" w:rsidRDefault="008F6C7D" w:rsidP="0019775F">
            <w:pPr>
              <w:bidi/>
              <w:ind w:left="60" w:right="60"/>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مكتبة عامة</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3BFB69C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3714C603"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8.6</w:t>
            </w:r>
          </w:p>
        </w:tc>
      </w:tr>
      <w:tr w:rsidR="008F6C7D" w:rsidRPr="008F6C7D" w14:paraId="712DD02B" w14:textId="77777777" w:rsidTr="00E75B23">
        <w:trPr>
          <w:trHeight w:val="440"/>
          <w:jc w:val="center"/>
        </w:trPr>
        <w:tc>
          <w:tcPr>
            <w:tcW w:w="5652" w:type="dxa"/>
            <w:tcBorders>
              <w:top w:val="single" w:sz="4" w:space="0" w:color="auto"/>
              <w:left w:val="single" w:sz="4" w:space="0" w:color="auto"/>
              <w:bottom w:val="single" w:sz="4" w:space="0" w:color="auto"/>
              <w:right w:val="single" w:sz="4" w:space="0" w:color="auto"/>
            </w:tcBorders>
            <w:shd w:val="clear" w:color="auto" w:fill="FFFFFF"/>
            <w:vAlign w:val="center"/>
          </w:tcPr>
          <w:p w14:paraId="39293E5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المجموع</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14:paraId="7E49FE6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14:paraId="77B18AF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14.5</w:t>
            </w:r>
          </w:p>
        </w:tc>
      </w:tr>
    </w:tbl>
    <w:p w14:paraId="0597EDBF"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p>
    <w:p w14:paraId="3088700F" w14:textId="4A0387B9" w:rsidR="008F6C7D" w:rsidRPr="008F6C7D" w:rsidRDefault="008F6C7D" w:rsidP="0019775F">
      <w:pPr>
        <w:bidi/>
        <w:contextualSpacing/>
        <w:jc w:val="both"/>
        <w:rPr>
          <w:rFonts w:ascii="Sakkal Majalla" w:eastAsia="Calibri" w:hAnsi="Sakkal Majalla" w:cs="Sakkal Majalla"/>
          <w:b w:val="0"/>
          <w:bCs w:val="0"/>
          <w:sz w:val="28"/>
          <w:szCs w:val="28"/>
          <w:rtl/>
        </w:rPr>
      </w:pPr>
      <w:r w:rsidRPr="008F6C7D">
        <w:rPr>
          <w:rFonts w:ascii="Sakkal Majalla" w:eastAsia="Calibri" w:hAnsi="Sakkal Majalla" w:cs="Sakkal Majalla"/>
          <w:b w:val="0"/>
          <w:bCs w:val="0"/>
          <w:sz w:val="28"/>
          <w:szCs w:val="28"/>
          <w:rtl/>
        </w:rPr>
        <w:t>-</w:t>
      </w:r>
      <w:r w:rsidRPr="008F6C7D">
        <w:rPr>
          <w:rFonts w:ascii="Sakkal Majalla" w:hAnsi="Sakkal Majalla" w:cs="Sakkal Majalla"/>
          <w:b w:val="0"/>
          <w:bCs w:val="0"/>
          <w:sz w:val="28"/>
          <w:szCs w:val="28"/>
          <w:rtl/>
        </w:rPr>
        <w:t xml:space="preserve"> وفيما يختص بالوظيفة (الثانوية )التي  تقوم بها </w:t>
      </w:r>
      <w:r w:rsidR="0012263E" w:rsidRPr="0012263E">
        <w:rPr>
          <w:rFonts w:ascii="Sakkal Majalla" w:hAnsi="Sakkal Majalla" w:cs="Sakkal Majalla" w:hint="cs"/>
          <w:b w:val="0"/>
          <w:bCs w:val="0"/>
          <w:sz w:val="28"/>
          <w:szCs w:val="28"/>
          <w:rtl/>
        </w:rPr>
        <w:t>ال</w:t>
      </w:r>
      <w:r w:rsidRPr="0012263E">
        <w:rPr>
          <w:rFonts w:ascii="Sakkal Majalla" w:hAnsi="Sakkal Majalla" w:cs="Sakkal Majalla"/>
          <w:b w:val="0"/>
          <w:bCs w:val="0"/>
          <w:sz w:val="28"/>
          <w:szCs w:val="28"/>
          <w:rtl/>
        </w:rPr>
        <w:t xml:space="preserve">مكتبة </w:t>
      </w:r>
      <w:r w:rsidRPr="008F6C7D">
        <w:rPr>
          <w:rFonts w:ascii="Sakkal Majalla" w:hAnsi="Sakkal Majalla" w:cs="Sakkal Majalla"/>
          <w:b w:val="0"/>
          <w:bCs w:val="0"/>
          <w:sz w:val="28"/>
          <w:szCs w:val="28"/>
          <w:rtl/>
        </w:rPr>
        <w:t xml:space="preserve">العامة </w:t>
      </w:r>
      <w:r w:rsidRPr="008F565B">
        <w:rPr>
          <w:rFonts w:ascii="Sakkal Majalla" w:hAnsi="Sakkal Majalla" w:cs="Sakkal Majalla"/>
          <w:sz w:val="28"/>
          <w:szCs w:val="28"/>
          <w:u w:val="single"/>
          <w:rtl/>
        </w:rPr>
        <w:t>حاليا</w:t>
      </w:r>
      <w:r w:rsidR="0032164B">
        <w:rPr>
          <w:rFonts w:ascii="Sakkal Majalla" w:hAnsi="Sakkal Majalla" w:cs="Sakkal Majalla" w:hint="cs"/>
          <w:sz w:val="28"/>
          <w:szCs w:val="28"/>
          <w:u w:val="single"/>
          <w:rtl/>
        </w:rPr>
        <w:t>ً</w:t>
      </w:r>
      <w:r w:rsidRPr="008F6C7D">
        <w:rPr>
          <w:rFonts w:ascii="Sakkal Majalla" w:hAnsi="Sakkal Majalla" w:cs="Sakkal Majalla"/>
          <w:b w:val="0"/>
          <w:bCs w:val="0"/>
          <w:sz w:val="28"/>
          <w:szCs w:val="28"/>
          <w:rtl/>
        </w:rPr>
        <w:t xml:space="preserve">، </w:t>
      </w:r>
      <w:r w:rsidRPr="008F6C7D">
        <w:rPr>
          <w:rFonts w:ascii="Sakkal Majalla" w:eastAsia="Calibri" w:hAnsi="Sakkal Majalla" w:cs="Sakkal Majalla"/>
          <w:b w:val="0"/>
          <w:bCs w:val="0"/>
          <w:sz w:val="28"/>
          <w:szCs w:val="28"/>
          <w:rtl/>
        </w:rPr>
        <w:t xml:space="preserve">وكما يظهر في جدول رقم (3) فيتبين أن نسبة (18.8٪) من المكتبات العامة تعتبر دورها </w:t>
      </w:r>
      <w:r w:rsidR="0032164B">
        <w:rPr>
          <w:rFonts w:ascii="Sakkal Majalla" w:eastAsia="Calibri" w:hAnsi="Sakkal Majalla" w:cs="Sakkal Majalla" w:hint="cs"/>
          <w:b w:val="0"/>
          <w:bCs w:val="0"/>
          <w:sz w:val="28"/>
          <w:szCs w:val="28"/>
          <w:rtl/>
        </w:rPr>
        <w:t>"</w:t>
      </w:r>
      <w:r w:rsidRPr="008F6C7D">
        <w:rPr>
          <w:rFonts w:ascii="Sakkal Majalla" w:eastAsia="Calibri" w:hAnsi="Sakkal Majalla" w:cs="Sakkal Majalla"/>
          <w:b w:val="0"/>
          <w:bCs w:val="0"/>
          <w:sz w:val="28"/>
          <w:szCs w:val="28"/>
          <w:rtl/>
        </w:rPr>
        <w:t>كمركز دعم للتعليم الرسمي</w:t>
      </w:r>
      <w:r w:rsidR="0032164B">
        <w:rPr>
          <w:rFonts w:ascii="Sakkal Majalla" w:eastAsia="Calibri" w:hAnsi="Sakkal Majalla" w:cs="Sakkal Majalla" w:hint="cs"/>
          <w:b w:val="0"/>
          <w:bCs w:val="0"/>
          <w:sz w:val="28"/>
          <w:szCs w:val="28"/>
          <w:rtl/>
        </w:rPr>
        <w:t>"</w:t>
      </w:r>
      <w:r w:rsidRPr="008F6C7D">
        <w:rPr>
          <w:rFonts w:ascii="Sakkal Majalla" w:eastAsia="Calibri" w:hAnsi="Sakkal Majalla" w:cs="Sakkal Majalla"/>
          <w:b w:val="0"/>
          <w:bCs w:val="0"/>
          <w:sz w:val="28"/>
          <w:szCs w:val="28"/>
          <w:rtl/>
        </w:rPr>
        <w:t xml:space="preserve"> الوظيفة الثانوية، ونسبة (18.8٪) أخرى من المكتبات تعتبر دورها كمكتبة مرجعية الوظيفة الثانوية لها، في حين أن نسبة (7.2٪)</w:t>
      </w:r>
      <w:r w:rsidR="0032164B">
        <w:rPr>
          <w:rFonts w:ascii="Sakkal Majalla" w:eastAsia="Calibri" w:hAnsi="Sakkal Majalla" w:cs="Sakkal Majalla" w:hint="cs"/>
          <w:b w:val="0"/>
          <w:bCs w:val="0"/>
          <w:sz w:val="28"/>
          <w:szCs w:val="28"/>
          <w:rtl/>
        </w:rPr>
        <w:t xml:space="preserve"> من المكتبات</w:t>
      </w:r>
      <w:r w:rsidRPr="008F6C7D">
        <w:rPr>
          <w:rFonts w:ascii="Sakkal Majalla" w:eastAsia="Calibri" w:hAnsi="Sakkal Majalla" w:cs="Sakkal Majalla"/>
          <w:b w:val="0"/>
          <w:bCs w:val="0"/>
          <w:sz w:val="28"/>
          <w:szCs w:val="28"/>
          <w:rtl/>
        </w:rPr>
        <w:t xml:space="preserve"> ترى دورها كمركز للتعلم الذاتي الوظيفة الثانوية لها، وأن نسبة (14.5٪) لم </w:t>
      </w:r>
      <w:r w:rsidR="0032164B">
        <w:rPr>
          <w:rFonts w:ascii="Sakkal Majalla" w:eastAsia="Calibri" w:hAnsi="Sakkal Majalla" w:cs="Sakkal Majalla" w:hint="cs"/>
          <w:b w:val="0"/>
          <w:bCs w:val="0"/>
          <w:sz w:val="28"/>
          <w:szCs w:val="28"/>
          <w:rtl/>
        </w:rPr>
        <w:t>تجب</w:t>
      </w:r>
      <w:r w:rsidRPr="008F6C7D">
        <w:rPr>
          <w:rFonts w:ascii="Sakkal Majalla" w:eastAsia="Calibri" w:hAnsi="Sakkal Majalla" w:cs="Sakkal Majalla"/>
          <w:b w:val="0"/>
          <w:bCs w:val="0"/>
          <w:sz w:val="28"/>
          <w:szCs w:val="28"/>
          <w:rtl/>
        </w:rPr>
        <w:t>.</w:t>
      </w:r>
    </w:p>
    <w:p w14:paraId="7D3FC7B6"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p>
    <w:p w14:paraId="12DD9046" w14:textId="77777777" w:rsidR="008F6C7D" w:rsidRPr="008F6C7D" w:rsidRDefault="008F6C7D" w:rsidP="0019775F">
      <w:pPr>
        <w:bidi/>
        <w:contextualSpacing/>
        <w:jc w:val="both"/>
        <w:rPr>
          <w:rFonts w:ascii="Sakkal Majalla" w:eastAsia="Calibri" w:hAnsi="Sakkal Majalla" w:cs="Sakkal Majalla"/>
          <w:sz w:val="28"/>
          <w:szCs w:val="28"/>
          <w:rtl/>
        </w:rPr>
      </w:pPr>
      <w:r w:rsidRPr="008F6C7D">
        <w:rPr>
          <w:rFonts w:ascii="Sakkal Majalla" w:eastAsia="Calibri" w:hAnsi="Sakkal Majalla" w:cs="Sakkal Majalla"/>
          <w:sz w:val="28"/>
          <w:szCs w:val="28"/>
          <w:rtl/>
        </w:rPr>
        <w:t xml:space="preserve">- الوظيفة الثانوية </w:t>
      </w:r>
      <w:r w:rsidRPr="008F6C7D">
        <w:rPr>
          <w:rFonts w:ascii="Sakkal Majalla" w:eastAsia="Calibri" w:hAnsi="Sakkal Majalla" w:cs="Sakkal Majalla"/>
          <w:sz w:val="28"/>
          <w:szCs w:val="28"/>
          <w:u w:val="single"/>
          <w:rtl/>
        </w:rPr>
        <w:t>الأخرى</w:t>
      </w:r>
      <w:r w:rsidRPr="008F6C7D">
        <w:rPr>
          <w:rFonts w:ascii="Sakkal Majalla" w:eastAsia="Calibri" w:hAnsi="Sakkal Majalla" w:cs="Sakkal Majalla"/>
          <w:sz w:val="28"/>
          <w:szCs w:val="28"/>
          <w:rtl/>
        </w:rPr>
        <w:t xml:space="preserve"> التي تقوم بها المكتبة حالياً:</w:t>
      </w:r>
    </w:p>
    <w:p w14:paraId="58F48A58" w14:textId="2F124ED6" w:rsidR="008F6C7D" w:rsidRDefault="008F6C7D" w:rsidP="0019775F">
      <w:pPr>
        <w:bidi/>
        <w:contextualSpacing/>
        <w:jc w:val="both"/>
        <w:rPr>
          <w:rFonts w:ascii="Sakkal Majalla" w:eastAsia="Calibri" w:hAnsi="Sakkal Majalla" w:cs="Sakkal Majalla"/>
          <w:b w:val="0"/>
          <w:bCs w:val="0"/>
          <w:sz w:val="28"/>
          <w:szCs w:val="28"/>
          <w:rtl/>
        </w:rPr>
      </w:pPr>
      <w:r w:rsidRPr="008F6C7D">
        <w:rPr>
          <w:rFonts w:ascii="Sakkal Majalla" w:eastAsia="Calibri" w:hAnsi="Sakkal Majalla" w:cs="Sakkal Majalla"/>
          <w:b w:val="0"/>
          <w:bCs w:val="0"/>
          <w:sz w:val="28"/>
          <w:szCs w:val="28"/>
          <w:rtl/>
        </w:rPr>
        <w:lastRenderedPageBreak/>
        <w:t>تبين أن الوظيفة الثانوية</w:t>
      </w:r>
      <w:r w:rsidRPr="008F6C7D">
        <w:rPr>
          <w:rFonts w:ascii="Sakkal Majalla" w:hAnsi="Sakkal Majalla" w:cs="Sakkal Majalla"/>
          <w:b w:val="0"/>
          <w:bCs w:val="0"/>
          <w:sz w:val="28"/>
          <w:szCs w:val="28"/>
          <w:rtl/>
        </w:rPr>
        <w:t xml:space="preserve"> </w:t>
      </w:r>
      <w:r w:rsidRPr="008F5C18">
        <w:rPr>
          <w:rFonts w:ascii="Sakkal Majalla" w:eastAsia="Calibri" w:hAnsi="Sakkal Majalla" w:cs="Sakkal Majalla"/>
          <w:sz w:val="28"/>
          <w:szCs w:val="28"/>
          <w:u w:val="single"/>
          <w:rtl/>
        </w:rPr>
        <w:t>الأخرى</w:t>
      </w:r>
      <w:r w:rsidRPr="008F6C7D">
        <w:rPr>
          <w:rFonts w:ascii="Sakkal Majalla" w:eastAsia="Calibri" w:hAnsi="Sakkal Majalla" w:cs="Sakkal Majalla"/>
          <w:b w:val="0"/>
          <w:bCs w:val="0"/>
          <w:sz w:val="28"/>
          <w:szCs w:val="28"/>
          <w:rtl/>
        </w:rPr>
        <w:t xml:space="preserve"> (التي لم تكن ضمن الخيارات التي طرحتها جمعية المكتبات العامة الأمريكية) التي تقوم بها المكتبة حالياً هي استقبال زيارات الطلاب والموهوبين من المدارس، ودعم للأنشطة التعليمية، إقامة المسابقات الثقافي</w:t>
      </w:r>
      <w:r w:rsidR="00133F4B">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والأمسيات الشعرية، وتُعنى بتهيئة المادة العلمية للمستفيدين في شتى الفنون والمراجع دون تفريق بين جنس وعمر، وخدمة المج</w:t>
      </w:r>
      <w:r w:rsidR="00133F4B">
        <w:rPr>
          <w:rFonts w:ascii="Sakkal Majalla" w:eastAsia="Calibri" w:hAnsi="Sakkal Majalla" w:cs="Sakkal Majalla" w:hint="cs"/>
          <w:b w:val="0"/>
          <w:bCs w:val="0"/>
          <w:sz w:val="28"/>
          <w:szCs w:val="28"/>
          <w:rtl/>
        </w:rPr>
        <w:t>ت</w:t>
      </w:r>
      <w:r w:rsidRPr="008F6C7D">
        <w:rPr>
          <w:rFonts w:ascii="Sakkal Majalla" w:eastAsia="Calibri" w:hAnsi="Sakkal Majalla" w:cs="Sakkal Majalla"/>
          <w:b w:val="0"/>
          <w:bCs w:val="0"/>
          <w:sz w:val="28"/>
          <w:szCs w:val="28"/>
          <w:rtl/>
        </w:rPr>
        <w:t>مع بكل فئاته سواء التعليمي الجامعي أو ماقبل الجامعي والمثقفين وكل من له اهتمام ثقافي أو أسئلة مرجعية،</w:t>
      </w:r>
      <w:r w:rsidRPr="008F6C7D">
        <w:rPr>
          <w:rFonts w:ascii="Sakkal Majalla" w:hAnsi="Sakkal Majalla" w:cs="Sakkal Majalla"/>
          <w:b w:val="0"/>
          <w:bCs w:val="0"/>
          <w:sz w:val="28"/>
          <w:szCs w:val="28"/>
          <w:rtl/>
        </w:rPr>
        <w:t xml:space="preserve"> و</w:t>
      </w:r>
      <w:r w:rsidRPr="008F6C7D">
        <w:rPr>
          <w:rFonts w:ascii="Sakkal Majalla" w:eastAsia="Calibri" w:hAnsi="Sakkal Majalla" w:cs="Sakkal Majalla"/>
          <w:b w:val="0"/>
          <w:bCs w:val="0"/>
          <w:sz w:val="28"/>
          <w:szCs w:val="28"/>
          <w:rtl/>
        </w:rPr>
        <w:t>مكتبة عامة تُعنى بتوفير المعلومات لكافة أطياف المجتمع.</w:t>
      </w:r>
    </w:p>
    <w:p w14:paraId="386C45A9" w14:textId="77777777" w:rsidR="006C0274" w:rsidRDefault="006C0274" w:rsidP="0019775F">
      <w:pPr>
        <w:bidi/>
        <w:ind w:left="84"/>
        <w:contextualSpacing/>
        <w:jc w:val="center"/>
        <w:rPr>
          <w:rFonts w:ascii="Sakkal Majalla" w:hAnsi="Sakkal Majalla" w:cs="Sakkal Majalla"/>
          <w:sz w:val="28"/>
          <w:szCs w:val="28"/>
          <w:rtl/>
        </w:rPr>
      </w:pPr>
    </w:p>
    <w:p w14:paraId="2CB92941" w14:textId="77777777" w:rsidR="008F6C7D" w:rsidRPr="008F5C18" w:rsidRDefault="008F6C7D" w:rsidP="006C0274">
      <w:pPr>
        <w:bidi/>
        <w:ind w:left="84"/>
        <w:contextualSpacing/>
        <w:jc w:val="center"/>
        <w:rPr>
          <w:rFonts w:ascii="Sakkal Majalla" w:hAnsi="Sakkal Majalla" w:cs="Sakkal Majalla"/>
          <w:sz w:val="28"/>
          <w:szCs w:val="28"/>
          <w:rtl/>
        </w:rPr>
      </w:pPr>
      <w:r w:rsidRPr="008F5C18">
        <w:rPr>
          <w:rFonts w:ascii="Sakkal Majalla" w:hAnsi="Sakkal Majalla" w:cs="Sakkal Majalla"/>
          <w:sz w:val="28"/>
          <w:szCs w:val="28"/>
          <w:rtl/>
        </w:rPr>
        <w:t>جدول رقم (3): يوضح الوظيفة الثانوية التي تقوم بها المكتبة حالياً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09"/>
        <w:gridCol w:w="869"/>
        <w:gridCol w:w="1038"/>
      </w:tblGrid>
      <w:tr w:rsidR="008F6C7D" w:rsidRPr="008F6C7D" w14:paraId="712EB25C"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567079AE" w14:textId="77777777" w:rsidR="008F6C7D" w:rsidRPr="008F5C18" w:rsidRDefault="008F6C7D" w:rsidP="0019775F">
            <w:pPr>
              <w:bidi/>
              <w:contextualSpacing/>
              <w:jc w:val="center"/>
              <w:rPr>
                <w:rFonts w:ascii="Sakkal Majalla" w:eastAsia="Calibri" w:hAnsi="Sakkal Majalla" w:cs="Sakkal Majalla"/>
                <w:sz w:val="28"/>
                <w:szCs w:val="28"/>
                <w:lang w:eastAsia="ar-SA"/>
              </w:rPr>
            </w:pPr>
            <w:r w:rsidRPr="008F5C18">
              <w:rPr>
                <w:rFonts w:ascii="Sakkal Majalla" w:eastAsia="Calibri" w:hAnsi="Sakkal Majalla" w:cs="Sakkal Majalla"/>
                <w:sz w:val="28"/>
                <w:szCs w:val="28"/>
                <w:rtl/>
                <w:lang w:eastAsia="ar-SA"/>
              </w:rPr>
              <w:t>الوظيفة الثانوية</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33F8E499" w14:textId="77777777" w:rsidR="008F6C7D" w:rsidRPr="008F5C18" w:rsidRDefault="008F6C7D" w:rsidP="0019775F">
            <w:pPr>
              <w:bidi/>
              <w:contextualSpacing/>
              <w:jc w:val="center"/>
              <w:rPr>
                <w:rFonts w:ascii="Sakkal Majalla" w:eastAsia="Calibri" w:hAnsi="Sakkal Majalla" w:cs="Sakkal Majalla"/>
                <w:sz w:val="28"/>
                <w:szCs w:val="28"/>
                <w:rtl/>
                <w:lang w:eastAsia="ar-SA"/>
              </w:rPr>
            </w:pPr>
            <w:r w:rsidRPr="008F5C18">
              <w:rPr>
                <w:rFonts w:ascii="Sakkal Majalla" w:eastAsia="Calibri" w:hAnsi="Sakkal Majalla" w:cs="Sakkal Majalla"/>
                <w:sz w:val="28"/>
                <w:szCs w:val="28"/>
                <w:rtl/>
                <w:lang w:eastAsia="ar-SA"/>
              </w:rPr>
              <w:t>التكرار</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6E6699FF" w14:textId="77777777" w:rsidR="008F6C7D" w:rsidRPr="008F5C18" w:rsidRDefault="008F6C7D" w:rsidP="0019775F">
            <w:pPr>
              <w:bidi/>
              <w:contextualSpacing/>
              <w:jc w:val="center"/>
              <w:rPr>
                <w:rFonts w:ascii="Sakkal Majalla" w:eastAsia="Calibri" w:hAnsi="Sakkal Majalla" w:cs="Sakkal Majalla"/>
                <w:sz w:val="28"/>
                <w:szCs w:val="28"/>
                <w:rtl/>
                <w:lang w:eastAsia="ar-SA"/>
              </w:rPr>
            </w:pPr>
            <w:r w:rsidRPr="008F5C18">
              <w:rPr>
                <w:rFonts w:ascii="Sakkal Majalla" w:eastAsia="Calibri" w:hAnsi="Sakkal Majalla" w:cs="Sakkal Majalla"/>
                <w:sz w:val="28"/>
                <w:szCs w:val="28"/>
                <w:rtl/>
                <w:lang w:eastAsia="ar-SA"/>
              </w:rPr>
              <w:t>النسبة ٪</w:t>
            </w:r>
          </w:p>
        </w:tc>
      </w:tr>
      <w:tr w:rsidR="008F6C7D" w:rsidRPr="008F6C7D" w14:paraId="0DE0EADD"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277D74D3"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دعم للتعليم الرسمي</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12F790C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13</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3E7AF39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18.8</w:t>
            </w:r>
          </w:p>
        </w:tc>
      </w:tr>
      <w:tr w:rsidR="008F6C7D" w:rsidRPr="008F6C7D" w14:paraId="69F89874"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089EDA6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للبحوث</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512E860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00D7984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8.7</w:t>
            </w:r>
          </w:p>
        </w:tc>
      </w:tr>
      <w:tr w:rsidR="008F6C7D" w:rsidRPr="008F6C7D" w14:paraId="2F592C55"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00FD85B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للتعلم الذاتي</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190082A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5</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43A1C04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7.2</w:t>
            </w:r>
          </w:p>
        </w:tc>
      </w:tr>
      <w:tr w:rsidR="008F6C7D" w:rsidRPr="008F6C7D" w14:paraId="1ABA0F72"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0B06893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لنشاطات الحي</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14CA5EF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9</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32A90F3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13.0</w:t>
            </w:r>
          </w:p>
        </w:tc>
      </w:tr>
      <w:tr w:rsidR="008F6C7D" w:rsidRPr="008F6C7D" w14:paraId="5FFD1536"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6EEF470D"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معلومات للحي</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6C85B83A"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lang w:eastAsia="ar-SA"/>
              </w:rPr>
              <w:t>8</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60F988A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11.6</w:t>
            </w:r>
          </w:p>
        </w:tc>
      </w:tr>
      <w:tr w:rsidR="008F6C7D" w:rsidRPr="008F6C7D" w14:paraId="3C3232ED"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0B23939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مكتبة مرجعية</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6EE1823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13</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5C4E201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18.8</w:t>
            </w:r>
          </w:p>
        </w:tc>
      </w:tr>
      <w:tr w:rsidR="008F6C7D" w:rsidRPr="008F6C7D" w14:paraId="1B7B4DB9"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6CD891C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أخرى</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4B5C62EB"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lang w:eastAsia="ar-SA"/>
              </w:rPr>
              <w:t>5</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324BA81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7.2</w:t>
            </w:r>
          </w:p>
        </w:tc>
      </w:tr>
      <w:tr w:rsidR="008F6C7D" w:rsidRPr="008F6C7D" w14:paraId="331223ED"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646178DD"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لم يجيبوا</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0A669B2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1D5A7A4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14.5</w:t>
            </w:r>
          </w:p>
        </w:tc>
      </w:tr>
      <w:tr w:rsidR="008F6C7D" w:rsidRPr="008F6C7D" w14:paraId="127B7214" w14:textId="77777777" w:rsidTr="008F5C18">
        <w:trPr>
          <w:trHeight w:val="440"/>
          <w:jc w:val="center"/>
        </w:trPr>
        <w:tc>
          <w:tcPr>
            <w:tcW w:w="2509" w:type="dxa"/>
            <w:tcBorders>
              <w:top w:val="single" w:sz="4" w:space="0" w:color="auto"/>
              <w:left w:val="single" w:sz="4" w:space="0" w:color="auto"/>
              <w:bottom w:val="single" w:sz="4" w:space="0" w:color="auto"/>
              <w:right w:val="single" w:sz="4" w:space="0" w:color="auto"/>
            </w:tcBorders>
            <w:shd w:val="clear" w:color="auto" w:fill="FFFFFF"/>
            <w:vAlign w:val="center"/>
          </w:tcPr>
          <w:p w14:paraId="59F91A0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المجموع</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14:paraId="4468841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69</w:t>
            </w:r>
          </w:p>
        </w:tc>
        <w:tc>
          <w:tcPr>
            <w:tcW w:w="1038" w:type="dxa"/>
            <w:tcBorders>
              <w:top w:val="single" w:sz="4" w:space="0" w:color="auto"/>
              <w:left w:val="single" w:sz="4" w:space="0" w:color="auto"/>
              <w:bottom w:val="single" w:sz="4" w:space="0" w:color="auto"/>
              <w:right w:val="single" w:sz="4" w:space="0" w:color="auto"/>
            </w:tcBorders>
            <w:shd w:val="clear" w:color="auto" w:fill="FFFFFF"/>
            <w:vAlign w:val="center"/>
          </w:tcPr>
          <w:p w14:paraId="789F4DE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100.0</w:t>
            </w:r>
          </w:p>
        </w:tc>
      </w:tr>
    </w:tbl>
    <w:p w14:paraId="24D42BBB" w14:textId="77777777" w:rsidR="008F6C7D" w:rsidRDefault="008F6C7D" w:rsidP="0019775F">
      <w:pPr>
        <w:bidi/>
        <w:contextualSpacing/>
        <w:jc w:val="both"/>
        <w:rPr>
          <w:rFonts w:ascii="Sakkal Majalla" w:eastAsia="Calibri" w:hAnsi="Sakkal Majalla" w:cs="Sakkal Majalla"/>
          <w:b w:val="0"/>
          <w:bCs w:val="0"/>
          <w:sz w:val="28"/>
          <w:szCs w:val="28"/>
          <w:rtl/>
        </w:rPr>
      </w:pPr>
    </w:p>
    <w:p w14:paraId="7A9E5CD4" w14:textId="77777777" w:rsidR="009B048E" w:rsidRPr="008F6C7D" w:rsidRDefault="009B048E" w:rsidP="009B048E">
      <w:pPr>
        <w:bidi/>
        <w:contextualSpacing/>
        <w:jc w:val="both"/>
        <w:rPr>
          <w:rFonts w:ascii="Sakkal Majalla" w:eastAsia="Calibri" w:hAnsi="Sakkal Majalla" w:cs="Sakkal Majalla"/>
          <w:b w:val="0"/>
          <w:bCs w:val="0"/>
          <w:sz w:val="28"/>
          <w:szCs w:val="28"/>
          <w:rtl/>
        </w:rPr>
      </w:pPr>
    </w:p>
    <w:p w14:paraId="285C1E30" w14:textId="77777777" w:rsidR="008F6C7D" w:rsidRPr="008F6C7D" w:rsidRDefault="008F6C7D" w:rsidP="0019775F">
      <w:pPr>
        <w:bidi/>
        <w:contextualSpacing/>
        <w:jc w:val="both"/>
        <w:rPr>
          <w:rFonts w:ascii="Sakkal Majalla" w:eastAsia="Calibri" w:hAnsi="Sakkal Majalla" w:cs="Sakkal Majalla"/>
          <w:sz w:val="28"/>
          <w:szCs w:val="28"/>
          <w:rtl/>
        </w:rPr>
      </w:pPr>
      <w:r w:rsidRPr="008F6C7D">
        <w:rPr>
          <w:rFonts w:ascii="Sakkal Majalla" w:eastAsia="Calibri" w:hAnsi="Sakkal Majalla" w:cs="Sakkal Majalla"/>
          <w:sz w:val="28"/>
          <w:szCs w:val="28"/>
          <w:rtl/>
        </w:rPr>
        <w:t>- الوظيفة (الأساسية) التي يجب على المكتبة القيام بها من وجهة نظر المديرين:</w:t>
      </w:r>
    </w:p>
    <w:p w14:paraId="70FEE3F0" w14:textId="77777777" w:rsidR="008F6C7D" w:rsidRDefault="008F6C7D" w:rsidP="0019775F">
      <w:pPr>
        <w:bidi/>
        <w:contextualSpacing/>
        <w:jc w:val="both"/>
        <w:rPr>
          <w:rFonts w:ascii="Sakkal Majalla" w:eastAsia="Calibri" w:hAnsi="Sakkal Majalla" w:cs="Sakkal Majalla"/>
          <w:b w:val="0"/>
          <w:bCs w:val="0"/>
          <w:sz w:val="28"/>
          <w:szCs w:val="28"/>
          <w:rtl/>
        </w:rPr>
      </w:pPr>
      <w:r w:rsidRPr="008F6C7D">
        <w:rPr>
          <w:rFonts w:ascii="Sakkal Majalla" w:eastAsia="Calibri" w:hAnsi="Sakkal Majalla" w:cs="Sakkal Majalla"/>
          <w:b w:val="0"/>
          <w:bCs w:val="0"/>
          <w:sz w:val="28"/>
          <w:szCs w:val="28"/>
          <w:rtl/>
        </w:rPr>
        <w:t xml:space="preserve">تم استطلاع رأي مديري المكتبات العامة حول الوظيفة (الأساسية) </w:t>
      </w:r>
      <w:r w:rsidRPr="008F565B">
        <w:rPr>
          <w:rFonts w:ascii="Sakkal Majalla" w:eastAsia="Calibri" w:hAnsi="Sakkal Majalla" w:cs="Sakkal Majalla"/>
          <w:sz w:val="28"/>
          <w:szCs w:val="28"/>
          <w:u w:val="single"/>
          <w:rtl/>
        </w:rPr>
        <w:t>التي يجب</w:t>
      </w:r>
      <w:r w:rsidRPr="008F6C7D">
        <w:rPr>
          <w:rFonts w:ascii="Sakkal Majalla" w:eastAsia="Calibri" w:hAnsi="Sakkal Majalla" w:cs="Sakkal Majalla"/>
          <w:b w:val="0"/>
          <w:bCs w:val="0"/>
          <w:sz w:val="28"/>
          <w:szCs w:val="28"/>
          <w:rtl/>
        </w:rPr>
        <w:t xml:space="preserve"> على المكتبة ا</w:t>
      </w:r>
      <w:r w:rsidR="008F5C18">
        <w:rPr>
          <w:rFonts w:ascii="Sakkal Majalla" w:eastAsia="Calibri" w:hAnsi="Sakkal Majalla" w:cs="Sakkal Majalla"/>
          <w:b w:val="0"/>
          <w:bCs w:val="0"/>
          <w:sz w:val="28"/>
          <w:szCs w:val="28"/>
          <w:rtl/>
        </w:rPr>
        <w:t>لقيام بها من وجهة نظرهم، وكما ي</w:t>
      </w:r>
      <w:r w:rsidRPr="008F6C7D">
        <w:rPr>
          <w:rFonts w:ascii="Sakkal Majalla" w:eastAsia="Calibri" w:hAnsi="Sakkal Majalla" w:cs="Sakkal Majalla"/>
          <w:b w:val="0"/>
          <w:bCs w:val="0"/>
          <w:sz w:val="28"/>
          <w:szCs w:val="28"/>
          <w:rtl/>
        </w:rPr>
        <w:t xml:space="preserve">ظهر </w:t>
      </w:r>
      <w:r w:rsidR="008F5C18">
        <w:rPr>
          <w:rFonts w:ascii="Sakkal Majalla" w:eastAsia="Calibri" w:hAnsi="Sakkal Majalla" w:cs="Sakkal Majalla" w:hint="cs"/>
          <w:b w:val="0"/>
          <w:bCs w:val="0"/>
          <w:sz w:val="28"/>
          <w:szCs w:val="28"/>
          <w:rtl/>
        </w:rPr>
        <w:t xml:space="preserve">في </w:t>
      </w:r>
      <w:r w:rsidRPr="008F6C7D">
        <w:rPr>
          <w:rFonts w:ascii="Sakkal Majalla" w:eastAsia="Calibri" w:hAnsi="Sakkal Majalla" w:cs="Sakkal Majalla"/>
          <w:b w:val="0"/>
          <w:bCs w:val="0"/>
          <w:sz w:val="28"/>
          <w:szCs w:val="28"/>
          <w:rtl/>
        </w:rPr>
        <w:t xml:space="preserve">جدول رقم (4)، </w:t>
      </w:r>
      <w:r w:rsidR="008F5C18">
        <w:rPr>
          <w:rFonts w:ascii="Sakkal Majalla" w:eastAsia="Calibri" w:hAnsi="Sakkal Majalla" w:cs="Sakkal Majalla" w:hint="cs"/>
          <w:b w:val="0"/>
          <w:bCs w:val="0"/>
          <w:sz w:val="28"/>
          <w:szCs w:val="28"/>
          <w:rtl/>
        </w:rPr>
        <w:t>ي</w:t>
      </w:r>
      <w:r w:rsidRPr="008F6C7D">
        <w:rPr>
          <w:rFonts w:ascii="Sakkal Majalla" w:eastAsia="Calibri" w:hAnsi="Sakkal Majalla" w:cs="Sakkal Majalla"/>
          <w:b w:val="0"/>
          <w:bCs w:val="0"/>
          <w:sz w:val="28"/>
          <w:szCs w:val="28"/>
          <w:rtl/>
        </w:rPr>
        <w:t>تبيّن أن أن نسبة (20.3٪) من مديري المكتبات</w:t>
      </w:r>
      <w:r w:rsidR="008F5C18">
        <w:rPr>
          <w:rFonts w:ascii="Sakkal Majalla" w:eastAsia="Calibri" w:hAnsi="Sakkal Majalla" w:cs="Sakkal Majalla"/>
          <w:b w:val="0"/>
          <w:bCs w:val="0"/>
          <w:sz w:val="28"/>
          <w:szCs w:val="28"/>
          <w:rtl/>
        </w:rPr>
        <w:t xml:space="preserve"> العامة يرون بأن وظيفة مكتبتهم </w:t>
      </w:r>
      <w:r w:rsidRPr="008F6C7D">
        <w:rPr>
          <w:rFonts w:ascii="Sakkal Majalla" w:eastAsia="Calibri" w:hAnsi="Sakkal Majalla" w:cs="Sakkal Majalla"/>
          <w:b w:val="0"/>
          <w:bCs w:val="0"/>
          <w:sz w:val="28"/>
          <w:szCs w:val="28"/>
          <w:rtl/>
        </w:rPr>
        <w:t>الأساسية يجب أن تكون "مك</w:t>
      </w:r>
      <w:r w:rsidR="008F5C18">
        <w:rPr>
          <w:rFonts w:ascii="Sakkal Majalla" w:eastAsia="Calibri" w:hAnsi="Sakkal Majalla" w:cs="Sakkal Majalla"/>
          <w:b w:val="0"/>
          <w:bCs w:val="0"/>
          <w:sz w:val="28"/>
          <w:szCs w:val="28"/>
          <w:rtl/>
        </w:rPr>
        <w:t>تبة مرجعية"، فيما يرى ما نسبته (11.6٪)</w:t>
      </w:r>
      <w:r w:rsidRPr="008F6C7D">
        <w:rPr>
          <w:rFonts w:ascii="Sakkal Majalla" w:eastAsia="Calibri" w:hAnsi="Sakkal Majalla" w:cs="Sakkal Majalla"/>
          <w:b w:val="0"/>
          <w:bCs w:val="0"/>
          <w:sz w:val="28"/>
          <w:szCs w:val="28"/>
          <w:rtl/>
        </w:rPr>
        <w:t xml:space="preserve"> وظيفتها الأساسية</w:t>
      </w:r>
      <w:r w:rsidRPr="008F6C7D">
        <w:rPr>
          <w:rFonts w:ascii="Sakkal Majalla" w:hAnsi="Sakkal Majalla" w:cs="Sakkal Majalla"/>
          <w:b w:val="0"/>
          <w:bCs w:val="0"/>
          <w:sz w:val="28"/>
          <w:szCs w:val="28"/>
          <w:rtl/>
        </w:rPr>
        <w:t xml:space="preserve"> </w:t>
      </w:r>
      <w:r w:rsidRPr="008F6C7D">
        <w:rPr>
          <w:rFonts w:ascii="Sakkal Majalla" w:eastAsia="Calibri" w:hAnsi="Sakkal Majalla" w:cs="Sakkal Majalla"/>
          <w:b w:val="0"/>
          <w:bCs w:val="0"/>
          <w:sz w:val="28"/>
          <w:szCs w:val="28"/>
          <w:rtl/>
        </w:rPr>
        <w:t>كمركز دعم للتعليم الرسمي، ومركز معلومات للحي،</w:t>
      </w:r>
      <w:r w:rsidRPr="008F6C7D">
        <w:rPr>
          <w:rFonts w:ascii="Sakkal Majalla" w:hAnsi="Sakkal Majalla" w:cs="Sakkal Majalla"/>
          <w:b w:val="0"/>
          <w:bCs w:val="0"/>
          <w:sz w:val="28"/>
          <w:szCs w:val="28"/>
          <w:rtl/>
        </w:rPr>
        <w:t xml:space="preserve"> </w:t>
      </w:r>
      <w:r w:rsidRPr="008F6C7D">
        <w:rPr>
          <w:rFonts w:ascii="Sakkal Majalla" w:eastAsia="Calibri" w:hAnsi="Sakkal Majalla" w:cs="Sakkal Majalla"/>
          <w:b w:val="0"/>
          <w:bCs w:val="0"/>
          <w:sz w:val="28"/>
          <w:szCs w:val="28"/>
          <w:rtl/>
        </w:rPr>
        <w:t>ويرى ما أن نسبته (14.5٪) أن يكون لها وظائف أخرى،  ولم يجب ما نسبته (10.1٪).</w:t>
      </w:r>
    </w:p>
    <w:p w14:paraId="7D7B597B" w14:textId="77777777" w:rsidR="008F5C18" w:rsidRPr="008F6C7D" w:rsidRDefault="008F5C18" w:rsidP="0019775F">
      <w:pPr>
        <w:bidi/>
        <w:contextualSpacing/>
        <w:jc w:val="both"/>
        <w:rPr>
          <w:rFonts w:ascii="Sakkal Majalla" w:eastAsia="Calibri" w:hAnsi="Sakkal Majalla" w:cs="Sakkal Majalla"/>
          <w:b w:val="0"/>
          <w:bCs w:val="0"/>
          <w:sz w:val="28"/>
          <w:szCs w:val="28"/>
          <w:rtl/>
        </w:rPr>
      </w:pPr>
    </w:p>
    <w:p w14:paraId="0024C816" w14:textId="77777777" w:rsidR="008F6C7D" w:rsidRPr="008F6C7D" w:rsidRDefault="008F6C7D" w:rsidP="0019775F">
      <w:pPr>
        <w:bidi/>
        <w:contextualSpacing/>
        <w:jc w:val="both"/>
        <w:rPr>
          <w:rFonts w:ascii="Sakkal Majalla" w:eastAsia="Calibri" w:hAnsi="Sakkal Majalla" w:cs="Sakkal Majalla"/>
          <w:sz w:val="28"/>
          <w:szCs w:val="28"/>
          <w:rtl/>
        </w:rPr>
      </w:pPr>
      <w:r w:rsidRPr="008F6C7D">
        <w:rPr>
          <w:rFonts w:ascii="Sakkal Majalla" w:eastAsia="Calibri" w:hAnsi="Sakkal Majalla" w:cs="Sakkal Majalla"/>
          <w:sz w:val="28"/>
          <w:szCs w:val="28"/>
          <w:rtl/>
        </w:rPr>
        <w:t>-</w:t>
      </w:r>
      <w:r w:rsidRPr="008F6C7D">
        <w:rPr>
          <w:rFonts w:ascii="Sakkal Majalla" w:hAnsi="Sakkal Majalla" w:cs="Sakkal Majalla"/>
          <w:sz w:val="28"/>
          <w:szCs w:val="28"/>
          <w:rtl/>
        </w:rPr>
        <w:t xml:space="preserve"> </w:t>
      </w:r>
      <w:r w:rsidRPr="008F6C7D">
        <w:rPr>
          <w:rFonts w:ascii="Sakkal Majalla" w:eastAsia="Calibri" w:hAnsi="Sakkal Majalla" w:cs="Sakkal Majalla"/>
          <w:sz w:val="28"/>
          <w:szCs w:val="28"/>
          <w:rtl/>
        </w:rPr>
        <w:t xml:space="preserve">الوظيفة (الأساسية) </w:t>
      </w:r>
      <w:r w:rsidRPr="008F6C7D">
        <w:rPr>
          <w:rFonts w:ascii="Sakkal Majalla" w:eastAsia="Calibri" w:hAnsi="Sakkal Majalla" w:cs="Sakkal Majalla"/>
          <w:sz w:val="28"/>
          <w:szCs w:val="28"/>
          <w:u w:val="single"/>
          <w:rtl/>
        </w:rPr>
        <w:t>الأخرى</w:t>
      </w:r>
      <w:r w:rsidRPr="008F6C7D">
        <w:rPr>
          <w:rFonts w:ascii="Sakkal Majalla" w:eastAsia="Calibri" w:hAnsi="Sakkal Majalla" w:cs="Sakkal Majalla"/>
          <w:sz w:val="28"/>
          <w:szCs w:val="28"/>
          <w:rtl/>
        </w:rPr>
        <w:t xml:space="preserve"> </w:t>
      </w:r>
      <w:r w:rsidRPr="00FF58E9">
        <w:rPr>
          <w:rFonts w:ascii="Sakkal Majalla" w:eastAsia="Calibri" w:hAnsi="Sakkal Majalla" w:cs="Sakkal Majalla"/>
          <w:sz w:val="28"/>
          <w:szCs w:val="28"/>
          <w:u w:val="single"/>
          <w:rtl/>
        </w:rPr>
        <w:t>التي يجب</w:t>
      </w:r>
      <w:r w:rsidRPr="008F6C7D">
        <w:rPr>
          <w:rFonts w:ascii="Sakkal Majalla" w:eastAsia="Calibri" w:hAnsi="Sakkal Majalla" w:cs="Sakkal Majalla"/>
          <w:sz w:val="28"/>
          <w:szCs w:val="28"/>
          <w:rtl/>
        </w:rPr>
        <w:t xml:space="preserve"> على المكتبة القيام بها من وجهة نظر مديري المكتبات:</w:t>
      </w:r>
    </w:p>
    <w:p w14:paraId="1E1CA5F9" w14:textId="063364CF" w:rsidR="008F6C7D" w:rsidRPr="008F6C7D" w:rsidRDefault="008F6C7D" w:rsidP="0019775F">
      <w:pPr>
        <w:bidi/>
        <w:contextualSpacing/>
        <w:jc w:val="both"/>
        <w:rPr>
          <w:rFonts w:ascii="Sakkal Majalla" w:eastAsia="Calibri" w:hAnsi="Sakkal Majalla" w:cs="Sakkal Majalla"/>
          <w:b w:val="0"/>
          <w:bCs w:val="0"/>
          <w:sz w:val="28"/>
          <w:szCs w:val="28"/>
          <w:rtl/>
        </w:rPr>
      </w:pPr>
      <w:r w:rsidRPr="008F6C7D">
        <w:rPr>
          <w:rFonts w:ascii="Sakkal Majalla" w:eastAsia="Calibri" w:hAnsi="Sakkal Majalla" w:cs="Sakkal Majalla"/>
          <w:b w:val="0"/>
          <w:bCs w:val="0"/>
          <w:sz w:val="28"/>
          <w:szCs w:val="28"/>
          <w:rtl/>
        </w:rPr>
        <w:t>تمثلت الوظيفة (الأساسية) التي يجب على المكتبة القيام بها من وجهة نظر المبحوثين في كل من إدراج المكتبة مع الدورات الحكوميه الخدمية، لذلك عمل مكتبة مصغره ل</w:t>
      </w:r>
      <w:r>
        <w:rPr>
          <w:rFonts w:ascii="Sakkal Majalla" w:eastAsia="Calibri" w:hAnsi="Sakkal Majalla" w:cs="Sakkal Majalla"/>
          <w:b w:val="0"/>
          <w:bCs w:val="0"/>
          <w:sz w:val="28"/>
          <w:szCs w:val="28"/>
          <w:rtl/>
        </w:rPr>
        <w:t xml:space="preserve">ترشد الجمهور لرغبه في الذهاب </w:t>
      </w:r>
      <w:r>
        <w:rPr>
          <w:rFonts w:ascii="Sakkal Majalla" w:eastAsia="Calibri" w:hAnsi="Sakkal Majalla" w:cs="Sakkal Majalla" w:hint="cs"/>
          <w:b w:val="0"/>
          <w:bCs w:val="0"/>
          <w:sz w:val="28"/>
          <w:szCs w:val="28"/>
          <w:rtl/>
        </w:rPr>
        <w:t>إ</w:t>
      </w:r>
      <w:r>
        <w:rPr>
          <w:rFonts w:ascii="Sakkal Majalla" w:eastAsia="Calibri" w:hAnsi="Sakkal Majalla" w:cs="Sakkal Majalla"/>
          <w:b w:val="0"/>
          <w:bCs w:val="0"/>
          <w:sz w:val="28"/>
          <w:szCs w:val="28"/>
          <w:rtl/>
        </w:rPr>
        <w:t>ل</w:t>
      </w:r>
      <w:r>
        <w:rPr>
          <w:rFonts w:ascii="Sakkal Majalla" w:eastAsia="Calibri" w:hAnsi="Sakkal Majalla" w:cs="Sakkal Majalla" w:hint="cs"/>
          <w:b w:val="0"/>
          <w:bCs w:val="0"/>
          <w:sz w:val="28"/>
          <w:szCs w:val="28"/>
          <w:rtl/>
        </w:rPr>
        <w:t>ى</w:t>
      </w:r>
      <w:r w:rsidRPr="008F6C7D">
        <w:rPr>
          <w:rFonts w:ascii="Sakkal Majalla" w:eastAsia="Calibri" w:hAnsi="Sakkal Majalla" w:cs="Sakkal Majalla"/>
          <w:b w:val="0"/>
          <w:bCs w:val="0"/>
          <w:sz w:val="28"/>
          <w:szCs w:val="28"/>
          <w:rtl/>
        </w:rPr>
        <w:t xml:space="preserve"> المقر. ويرى البعض أن يتم تغيير مسمّى المكتبات العام</w:t>
      </w:r>
      <w:r w:rsidR="005305FC">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لتكون "مراكز ثقافية" تضم المكتبات </w:t>
      </w:r>
      <w:r w:rsidRPr="008F6C7D">
        <w:rPr>
          <w:rFonts w:ascii="Sakkal Majalla" w:eastAsia="Calibri" w:hAnsi="Sakkal Majalla" w:cs="Sakkal Majalla"/>
          <w:b w:val="0"/>
          <w:bCs w:val="0"/>
          <w:sz w:val="28"/>
          <w:szCs w:val="28"/>
          <w:rtl/>
        </w:rPr>
        <w:lastRenderedPageBreak/>
        <w:t>والأندية الثقافي</w:t>
      </w:r>
      <w:r w:rsidR="005305FC">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والفنون في مبنى واحد حتى تتمكن من تلبية متطلبات الباحثين والمستفيدين منها سواء البحثية أو الأنشطة الثقافية الأخرى، وجميع ما ذكر سابقا، </w:t>
      </w:r>
      <w:r w:rsidR="000E20A9">
        <w:rPr>
          <w:rFonts w:ascii="Sakkal Majalla" w:eastAsia="Calibri" w:hAnsi="Sakkal Majalla" w:cs="Sakkal Majalla" w:hint="cs"/>
          <w:b w:val="0"/>
          <w:bCs w:val="0"/>
          <w:sz w:val="28"/>
          <w:szCs w:val="28"/>
          <w:rtl/>
        </w:rPr>
        <w:t>ك</w:t>
      </w:r>
      <w:r w:rsidRPr="008F6C7D">
        <w:rPr>
          <w:rFonts w:ascii="Sakkal Majalla" w:eastAsia="Calibri" w:hAnsi="Sakkal Majalla" w:cs="Sakkal Majalla"/>
          <w:b w:val="0"/>
          <w:bCs w:val="0"/>
          <w:sz w:val="28"/>
          <w:szCs w:val="28"/>
          <w:rtl/>
        </w:rPr>
        <w:t>مركز ثقافي، و</w:t>
      </w:r>
      <w:r w:rsidR="000E20A9">
        <w:rPr>
          <w:rFonts w:ascii="Sakkal Majalla" w:eastAsia="Calibri" w:hAnsi="Sakkal Majalla" w:cs="Sakkal Majalla" w:hint="cs"/>
          <w:b w:val="0"/>
          <w:bCs w:val="0"/>
          <w:sz w:val="28"/>
          <w:szCs w:val="28"/>
          <w:rtl/>
        </w:rPr>
        <w:t>ك</w:t>
      </w:r>
      <w:r w:rsidRPr="008F6C7D">
        <w:rPr>
          <w:rFonts w:ascii="Sakkal Majalla" w:eastAsia="Calibri" w:hAnsi="Sakkal Majalla" w:cs="Sakkal Majalla"/>
          <w:b w:val="0"/>
          <w:bCs w:val="0"/>
          <w:sz w:val="28"/>
          <w:szCs w:val="28"/>
          <w:rtl/>
        </w:rPr>
        <w:t>مركز ومعلم ثقافي للمنطقة، ونشر الوعي لدى المجتمع من خلال توفير جميع أوعية المعلومات بكافة أقسامها.</w:t>
      </w:r>
    </w:p>
    <w:p w14:paraId="4C17FADA"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p>
    <w:p w14:paraId="4EFF6AAA" w14:textId="77777777" w:rsidR="008F6C7D" w:rsidRPr="008F6C7D" w:rsidRDefault="008F6C7D" w:rsidP="0019775F">
      <w:pPr>
        <w:bidi/>
        <w:ind w:left="84"/>
        <w:contextualSpacing/>
        <w:jc w:val="center"/>
        <w:rPr>
          <w:rFonts w:ascii="Sakkal Majalla" w:hAnsi="Sakkal Majalla" w:cs="Sakkal Majalla"/>
          <w:sz w:val="28"/>
          <w:szCs w:val="28"/>
          <w:rtl/>
        </w:rPr>
      </w:pPr>
      <w:r w:rsidRPr="008F6C7D">
        <w:rPr>
          <w:rFonts w:ascii="Sakkal Majalla" w:hAnsi="Sakkal Majalla" w:cs="Sakkal Majalla"/>
          <w:sz w:val="28"/>
          <w:szCs w:val="28"/>
          <w:rtl/>
        </w:rPr>
        <w:t xml:space="preserve">جدول رقم (4): يوضح الوظيفة (الأساسية) التي يجب على المكتبة القيام بها </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40"/>
        <w:gridCol w:w="921"/>
        <w:gridCol w:w="1350"/>
      </w:tblGrid>
      <w:tr w:rsidR="008F6C7D" w:rsidRPr="008F6C7D" w14:paraId="610B66B8"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37ABE40F" w14:textId="77777777" w:rsidR="008F6C7D" w:rsidRPr="000C4FFA" w:rsidRDefault="008F6C7D" w:rsidP="0019775F">
            <w:pPr>
              <w:bidi/>
              <w:contextualSpacing/>
              <w:jc w:val="center"/>
              <w:rPr>
                <w:rFonts w:ascii="Sakkal Majalla" w:eastAsia="Calibri" w:hAnsi="Sakkal Majalla" w:cs="Sakkal Majalla"/>
                <w:sz w:val="28"/>
                <w:szCs w:val="28"/>
                <w:lang w:eastAsia="ar-SA"/>
              </w:rPr>
            </w:pPr>
            <w:r w:rsidRPr="000C4FFA">
              <w:rPr>
                <w:rFonts w:ascii="Sakkal Majalla" w:eastAsia="Calibri" w:hAnsi="Sakkal Majalla" w:cs="Sakkal Majalla"/>
                <w:sz w:val="28"/>
                <w:szCs w:val="28"/>
                <w:rtl/>
                <w:lang w:eastAsia="ar-SA"/>
              </w:rPr>
              <w:t>الوظيفة (الأساسية)</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5858E74B" w14:textId="77777777" w:rsidR="008F6C7D" w:rsidRPr="000C4FFA" w:rsidRDefault="008F6C7D" w:rsidP="0019775F">
            <w:pPr>
              <w:bidi/>
              <w:contextualSpacing/>
              <w:jc w:val="center"/>
              <w:rPr>
                <w:rFonts w:ascii="Sakkal Majalla" w:eastAsia="Calibri" w:hAnsi="Sakkal Majalla" w:cs="Sakkal Majalla"/>
                <w:sz w:val="28"/>
                <w:szCs w:val="28"/>
                <w:rtl/>
                <w:lang w:eastAsia="ar-SA"/>
              </w:rPr>
            </w:pPr>
            <w:r w:rsidRPr="000C4FFA">
              <w:rPr>
                <w:rFonts w:ascii="Sakkal Majalla" w:eastAsia="Calibri" w:hAnsi="Sakkal Majalla" w:cs="Sakkal Majalla"/>
                <w:sz w:val="28"/>
                <w:szCs w:val="28"/>
                <w:rtl/>
                <w:lang w:eastAsia="ar-SA"/>
              </w:rPr>
              <w:t>التكرار</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65AE0BE6" w14:textId="77777777" w:rsidR="008F6C7D" w:rsidRPr="000C4FFA" w:rsidRDefault="008F6C7D" w:rsidP="0019775F">
            <w:pPr>
              <w:bidi/>
              <w:contextualSpacing/>
              <w:jc w:val="center"/>
              <w:rPr>
                <w:rFonts w:ascii="Sakkal Majalla" w:eastAsia="Calibri" w:hAnsi="Sakkal Majalla" w:cs="Sakkal Majalla"/>
                <w:sz w:val="28"/>
                <w:szCs w:val="28"/>
                <w:rtl/>
                <w:lang w:eastAsia="ar-SA"/>
              </w:rPr>
            </w:pPr>
            <w:r w:rsidRPr="000C4FFA">
              <w:rPr>
                <w:rFonts w:ascii="Sakkal Majalla" w:eastAsia="Calibri" w:hAnsi="Sakkal Majalla" w:cs="Sakkal Majalla"/>
                <w:sz w:val="28"/>
                <w:szCs w:val="28"/>
                <w:rtl/>
                <w:lang w:eastAsia="ar-SA"/>
              </w:rPr>
              <w:t>النسبة ٪</w:t>
            </w:r>
          </w:p>
        </w:tc>
      </w:tr>
      <w:tr w:rsidR="008F6C7D" w:rsidRPr="008F6C7D" w14:paraId="5644481D"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0D709DD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بوابة للتعلم لما قبل المدرسة</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3463809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2</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684911F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2.9</w:t>
            </w:r>
          </w:p>
        </w:tc>
      </w:tr>
      <w:tr w:rsidR="008F6C7D" w:rsidRPr="008F6C7D" w14:paraId="0C3E0BB3"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148F70A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دعم للتعليم الرسمي</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5DE0A023"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0D6C3BC7"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11.6</w:t>
            </w:r>
          </w:p>
        </w:tc>
      </w:tr>
      <w:tr w:rsidR="008F6C7D" w:rsidRPr="008F6C7D" w14:paraId="6BC5D597"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435393A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للبحوث</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7854BF17"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6633C97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8.7</w:t>
            </w:r>
          </w:p>
        </w:tc>
      </w:tr>
      <w:tr w:rsidR="008F6C7D" w:rsidRPr="008F6C7D" w14:paraId="63DE1CF9"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1F9FF48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للتعلم الذاتي</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567382A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28691F2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10.1</w:t>
            </w:r>
          </w:p>
        </w:tc>
      </w:tr>
      <w:tr w:rsidR="008F6C7D" w:rsidRPr="008F6C7D" w14:paraId="254736DE"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B0A608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لنشاطات الحي</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3827419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3</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550B159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4.3</w:t>
            </w:r>
          </w:p>
        </w:tc>
      </w:tr>
      <w:tr w:rsidR="008F6C7D" w:rsidRPr="008F6C7D" w14:paraId="7FCE4040"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3810984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معلومات للحي</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6FAF778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398A0AD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11.6</w:t>
            </w:r>
          </w:p>
        </w:tc>
      </w:tr>
      <w:tr w:rsidR="008F6C7D" w:rsidRPr="008F6C7D" w14:paraId="2C357752"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683E44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مكتبة للمواد المشهورة</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2CD8D8D9"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1603D60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5.8</w:t>
            </w:r>
          </w:p>
        </w:tc>
      </w:tr>
      <w:tr w:rsidR="008F6C7D" w:rsidRPr="008F6C7D" w14:paraId="19DFA815"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1A2F5CE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مكتبة مرجعية</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260BFB23"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34AE32CD"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20.3</w:t>
            </w:r>
          </w:p>
        </w:tc>
      </w:tr>
      <w:tr w:rsidR="008F6C7D" w:rsidRPr="008F6C7D" w14:paraId="791E1661"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343FFDA7"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rtl/>
                <w:lang w:eastAsia="ar-SA"/>
              </w:rPr>
              <w:t>أخرى</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15F2C93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1E1DD26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14.5</w:t>
            </w:r>
          </w:p>
        </w:tc>
      </w:tr>
      <w:tr w:rsidR="008F6C7D" w:rsidRPr="008F6C7D" w14:paraId="70795552"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124D7A5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لم يجيبوا</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415AC25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51DEEEB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10.1</w:t>
            </w:r>
          </w:p>
        </w:tc>
      </w:tr>
      <w:tr w:rsidR="008F6C7D" w:rsidRPr="008F6C7D" w14:paraId="48E3D301" w14:textId="77777777" w:rsidTr="00E75B23">
        <w:trPr>
          <w:trHeight w:val="440"/>
          <w:jc w:val="center"/>
        </w:trPr>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79CB1F6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المجموع</w:t>
            </w: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007F97F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69</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39F6B75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100.0</w:t>
            </w:r>
          </w:p>
        </w:tc>
      </w:tr>
    </w:tbl>
    <w:p w14:paraId="6722A939"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p>
    <w:p w14:paraId="37C2E412" w14:textId="77777777" w:rsidR="008F6C7D" w:rsidRPr="008F6C7D" w:rsidRDefault="008F6C7D" w:rsidP="0019775F">
      <w:pPr>
        <w:bidi/>
        <w:contextualSpacing/>
        <w:jc w:val="both"/>
        <w:rPr>
          <w:rFonts w:ascii="Sakkal Majalla" w:eastAsia="Calibri" w:hAnsi="Sakkal Majalla" w:cs="Sakkal Majalla"/>
          <w:sz w:val="28"/>
          <w:szCs w:val="28"/>
          <w:rtl/>
        </w:rPr>
      </w:pPr>
      <w:r w:rsidRPr="008F6C7D">
        <w:rPr>
          <w:rFonts w:ascii="Sakkal Majalla" w:eastAsia="Calibri" w:hAnsi="Sakkal Majalla" w:cs="Sakkal Majalla"/>
          <w:sz w:val="28"/>
          <w:szCs w:val="28"/>
          <w:rtl/>
        </w:rPr>
        <w:t xml:space="preserve">الوظيفة (الثانوية) </w:t>
      </w:r>
      <w:r w:rsidRPr="00FF58E9">
        <w:rPr>
          <w:rFonts w:ascii="Sakkal Majalla" w:eastAsia="Calibri" w:hAnsi="Sakkal Majalla" w:cs="Sakkal Majalla"/>
          <w:sz w:val="28"/>
          <w:szCs w:val="28"/>
          <w:u w:val="single"/>
          <w:rtl/>
        </w:rPr>
        <w:t>التي يجب</w:t>
      </w:r>
      <w:r w:rsidRPr="008F6C7D">
        <w:rPr>
          <w:rFonts w:ascii="Sakkal Majalla" w:eastAsia="Calibri" w:hAnsi="Sakkal Majalla" w:cs="Sakkal Majalla"/>
          <w:sz w:val="28"/>
          <w:szCs w:val="28"/>
          <w:rtl/>
        </w:rPr>
        <w:t xml:space="preserve"> على المكتبة القيام بها من وجهة نظر مديري المكتبات:</w:t>
      </w:r>
    </w:p>
    <w:p w14:paraId="4AB463C0" w14:textId="1B66BB0C" w:rsidR="008F6C7D" w:rsidRPr="008F6C7D" w:rsidRDefault="008F6C7D" w:rsidP="006410AF">
      <w:pPr>
        <w:bidi/>
        <w:contextualSpacing/>
        <w:jc w:val="both"/>
        <w:rPr>
          <w:rFonts w:ascii="Sakkal Majalla" w:eastAsia="Calibri" w:hAnsi="Sakkal Majalla" w:cs="Sakkal Majalla"/>
          <w:b w:val="0"/>
          <w:bCs w:val="0"/>
          <w:sz w:val="28"/>
          <w:szCs w:val="28"/>
          <w:rtl/>
        </w:rPr>
      </w:pPr>
      <w:r w:rsidRPr="008F6C7D">
        <w:rPr>
          <w:rFonts w:ascii="Sakkal Majalla" w:eastAsia="Calibri" w:hAnsi="Sakkal Majalla" w:cs="Sakkal Majalla"/>
          <w:b w:val="0"/>
          <w:bCs w:val="0"/>
          <w:sz w:val="28"/>
          <w:szCs w:val="28"/>
          <w:rtl/>
        </w:rPr>
        <w:t>ويوضح الجدول رقم (5) الوظيفة (الثانوية) التي يجب على المكتبة القيام بها من وجهة نظر مديري المكتبات، حيث يتبين أن نسبة</w:t>
      </w:r>
      <w:r w:rsidR="006410AF">
        <w:rPr>
          <w:rFonts w:ascii="Sakkal Majalla" w:eastAsia="Calibri" w:hAnsi="Sakkal Majalla" w:cs="Sakkal Majalla" w:hint="cs"/>
          <w:b w:val="0"/>
          <w:bCs w:val="0"/>
          <w:sz w:val="28"/>
          <w:szCs w:val="28"/>
          <w:rtl/>
        </w:rPr>
        <w:t xml:space="preserve"> (</w:t>
      </w:r>
      <w:r w:rsidR="006410AF" w:rsidRPr="008F6C7D">
        <w:rPr>
          <w:rFonts w:ascii="Sakkal Majalla" w:eastAsia="Calibri" w:hAnsi="Sakkal Majalla" w:cs="Sakkal Majalla"/>
          <w:b w:val="0"/>
          <w:bCs w:val="0"/>
          <w:sz w:val="28"/>
          <w:szCs w:val="28"/>
          <w:lang w:eastAsia="ar-SA"/>
        </w:rPr>
        <w:t>17.4</w:t>
      </w:r>
      <w:r w:rsidR="006410AF">
        <w:rPr>
          <w:rFonts w:ascii="Sakkal Majalla" w:eastAsia="Calibri" w:hAnsi="Sakkal Majalla" w:cs="Sakkal Majalla" w:hint="cs"/>
          <w:b w:val="0"/>
          <w:bCs w:val="0"/>
          <w:sz w:val="28"/>
          <w:szCs w:val="28"/>
          <w:rtl/>
        </w:rPr>
        <w:t xml:space="preserve">) </w:t>
      </w:r>
      <w:r w:rsidRPr="008F6C7D">
        <w:rPr>
          <w:rFonts w:ascii="Sakkal Majalla" w:eastAsia="Calibri" w:hAnsi="Sakkal Majalla" w:cs="Sakkal Majalla"/>
          <w:b w:val="0"/>
          <w:bCs w:val="0"/>
          <w:sz w:val="28"/>
          <w:szCs w:val="28"/>
          <w:rtl/>
        </w:rPr>
        <w:t xml:space="preserve">من مديري المكتبات يرون الوظيفة (الثانوية) لمكتباتهم يجب أن تكون </w:t>
      </w:r>
      <w:r w:rsidR="006410AF">
        <w:rPr>
          <w:rFonts w:ascii="Sakkal Majalla" w:eastAsia="Calibri" w:hAnsi="Sakkal Majalla" w:cs="Sakkal Majalla" w:hint="cs"/>
          <w:b w:val="0"/>
          <w:bCs w:val="0"/>
          <w:sz w:val="28"/>
          <w:szCs w:val="28"/>
          <w:rtl/>
        </w:rPr>
        <w:t>"</w:t>
      </w:r>
      <w:r w:rsidR="006410AF" w:rsidRPr="008F6C7D">
        <w:rPr>
          <w:rFonts w:ascii="Sakkal Majalla" w:eastAsia="Calibri" w:hAnsi="Sakkal Majalla" w:cs="Sakkal Majalla"/>
          <w:b w:val="0"/>
          <w:bCs w:val="0"/>
          <w:sz w:val="28"/>
          <w:szCs w:val="28"/>
          <w:rtl/>
          <w:lang w:eastAsia="ar-SA"/>
        </w:rPr>
        <w:t>مركز لنشاطات الحي</w:t>
      </w:r>
      <w:r w:rsidR="00DC127E">
        <w:rPr>
          <w:rFonts w:ascii="Sakkal Majalla" w:eastAsia="Calibri" w:hAnsi="Sakkal Majalla" w:cs="Sakkal Majalla" w:hint="cs"/>
          <w:b w:val="0"/>
          <w:bCs w:val="0"/>
          <w:sz w:val="28"/>
          <w:szCs w:val="28"/>
          <w:rtl/>
          <w:lang w:eastAsia="ar-SA"/>
        </w:rPr>
        <w:t>"، فيما ير</w:t>
      </w:r>
      <w:r w:rsidR="006410AF">
        <w:rPr>
          <w:rFonts w:ascii="Sakkal Majalla" w:eastAsia="Calibri" w:hAnsi="Sakkal Majalla" w:cs="Sakkal Majalla" w:hint="cs"/>
          <w:b w:val="0"/>
          <w:bCs w:val="0"/>
          <w:sz w:val="28"/>
          <w:szCs w:val="28"/>
          <w:rtl/>
          <w:lang w:eastAsia="ar-SA"/>
        </w:rPr>
        <w:t xml:space="preserve">ى </w:t>
      </w:r>
      <w:r w:rsidR="006410AF" w:rsidRPr="008F6C7D">
        <w:rPr>
          <w:rFonts w:ascii="Sakkal Majalla" w:eastAsia="Calibri" w:hAnsi="Sakkal Majalla" w:cs="Sakkal Majalla"/>
          <w:b w:val="0"/>
          <w:bCs w:val="0"/>
          <w:sz w:val="28"/>
          <w:szCs w:val="28"/>
          <w:rtl/>
        </w:rPr>
        <w:t>(15.9٪)</w:t>
      </w:r>
      <w:r w:rsidR="006410AF">
        <w:rPr>
          <w:rFonts w:ascii="Sakkal Majalla" w:eastAsia="Calibri" w:hAnsi="Sakkal Majalla" w:cs="Sakkal Majalla" w:hint="cs"/>
          <w:b w:val="0"/>
          <w:bCs w:val="0"/>
          <w:sz w:val="28"/>
          <w:szCs w:val="28"/>
          <w:rtl/>
        </w:rPr>
        <w:t xml:space="preserve"> منهم أن تكون</w:t>
      </w:r>
      <w:r w:rsidR="006410AF" w:rsidRPr="008F6C7D">
        <w:rPr>
          <w:rFonts w:ascii="Sakkal Majalla" w:eastAsia="Calibri" w:hAnsi="Sakkal Majalla" w:cs="Sakkal Majalla"/>
          <w:b w:val="0"/>
          <w:bCs w:val="0"/>
          <w:sz w:val="28"/>
          <w:szCs w:val="28"/>
          <w:rtl/>
        </w:rPr>
        <w:t xml:space="preserve"> </w:t>
      </w:r>
      <w:r w:rsidRPr="008F6C7D">
        <w:rPr>
          <w:rFonts w:ascii="Sakkal Majalla" w:eastAsia="Calibri" w:hAnsi="Sakkal Majalla" w:cs="Sakkal Majalla"/>
          <w:b w:val="0"/>
          <w:bCs w:val="0"/>
          <w:sz w:val="28"/>
          <w:szCs w:val="28"/>
          <w:rtl/>
        </w:rPr>
        <w:t>"مركز دعم للتعليم الرسمي"، في حين يرى ما نسبته (1.4٪) من المديرين  مكتباتهم يجب أن تكون "بوابة للتعلم لما قبل المدرسة"، فيما لم يجب ما نسبته (14.5٪) منهم.</w:t>
      </w:r>
    </w:p>
    <w:p w14:paraId="05639518"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p>
    <w:p w14:paraId="585B731D" w14:textId="77777777" w:rsidR="008F6C7D" w:rsidRPr="008F6C7D" w:rsidRDefault="008F6C7D" w:rsidP="0019775F">
      <w:pPr>
        <w:bidi/>
        <w:ind w:left="84"/>
        <w:contextualSpacing/>
        <w:jc w:val="center"/>
        <w:rPr>
          <w:rFonts w:ascii="Sakkal Majalla" w:hAnsi="Sakkal Majalla" w:cs="Sakkal Majalla"/>
          <w:sz w:val="28"/>
          <w:szCs w:val="28"/>
          <w:rtl/>
        </w:rPr>
      </w:pPr>
      <w:r w:rsidRPr="008F6C7D">
        <w:rPr>
          <w:rFonts w:ascii="Sakkal Majalla" w:hAnsi="Sakkal Majalla" w:cs="Sakkal Majalla"/>
          <w:sz w:val="28"/>
          <w:szCs w:val="28"/>
          <w:rtl/>
        </w:rPr>
        <w:t>جدول رقم (5): يوضح الوظيفة (الثانوية) التي يجب على المكتبة القيام بها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74"/>
        <w:gridCol w:w="863"/>
        <w:gridCol w:w="1080"/>
      </w:tblGrid>
      <w:tr w:rsidR="008F6C7D" w:rsidRPr="008F6C7D" w14:paraId="06CA08AC"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475BFE9E" w14:textId="77777777" w:rsidR="008F6C7D" w:rsidRPr="000C4FFA" w:rsidRDefault="008F6C7D" w:rsidP="0019775F">
            <w:pPr>
              <w:bidi/>
              <w:contextualSpacing/>
              <w:jc w:val="center"/>
              <w:rPr>
                <w:rFonts w:ascii="Sakkal Majalla" w:eastAsia="Calibri" w:hAnsi="Sakkal Majalla" w:cs="Sakkal Majalla"/>
                <w:sz w:val="28"/>
                <w:szCs w:val="28"/>
                <w:lang w:eastAsia="ar-SA"/>
              </w:rPr>
            </w:pPr>
            <w:r w:rsidRPr="000C4FFA">
              <w:rPr>
                <w:rFonts w:ascii="Sakkal Majalla" w:eastAsia="Calibri" w:hAnsi="Sakkal Majalla" w:cs="Sakkal Majalla"/>
                <w:sz w:val="28"/>
                <w:szCs w:val="28"/>
                <w:rtl/>
                <w:lang w:eastAsia="ar-SA"/>
              </w:rPr>
              <w:t>الوظيفة (الثانوية)</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2F43E07F" w14:textId="77777777" w:rsidR="008F6C7D" w:rsidRPr="000C4FFA" w:rsidRDefault="008F6C7D" w:rsidP="0019775F">
            <w:pPr>
              <w:bidi/>
              <w:contextualSpacing/>
              <w:jc w:val="center"/>
              <w:rPr>
                <w:rFonts w:ascii="Sakkal Majalla" w:eastAsia="Calibri" w:hAnsi="Sakkal Majalla" w:cs="Sakkal Majalla"/>
                <w:sz w:val="28"/>
                <w:szCs w:val="28"/>
                <w:rtl/>
                <w:lang w:eastAsia="ar-SA"/>
              </w:rPr>
            </w:pPr>
            <w:r w:rsidRPr="000C4FFA">
              <w:rPr>
                <w:rFonts w:ascii="Sakkal Majalla" w:eastAsia="Calibri" w:hAnsi="Sakkal Majalla" w:cs="Sakkal Majalla"/>
                <w:sz w:val="28"/>
                <w:szCs w:val="28"/>
                <w:rtl/>
                <w:lang w:eastAsia="ar-SA"/>
              </w:rPr>
              <w:t>التكرار</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A082D98" w14:textId="77777777" w:rsidR="008F6C7D" w:rsidRPr="000C4FFA" w:rsidRDefault="008F6C7D" w:rsidP="0019775F">
            <w:pPr>
              <w:bidi/>
              <w:contextualSpacing/>
              <w:jc w:val="center"/>
              <w:rPr>
                <w:rFonts w:ascii="Sakkal Majalla" w:eastAsia="Calibri" w:hAnsi="Sakkal Majalla" w:cs="Sakkal Majalla"/>
                <w:sz w:val="28"/>
                <w:szCs w:val="28"/>
                <w:rtl/>
                <w:lang w:eastAsia="ar-SA"/>
              </w:rPr>
            </w:pPr>
            <w:r w:rsidRPr="000C4FFA">
              <w:rPr>
                <w:rFonts w:ascii="Sakkal Majalla" w:eastAsia="Calibri" w:hAnsi="Sakkal Majalla" w:cs="Sakkal Majalla"/>
                <w:sz w:val="28"/>
                <w:szCs w:val="28"/>
                <w:rtl/>
                <w:lang w:eastAsia="ar-SA"/>
              </w:rPr>
              <w:t>النسبة ٪</w:t>
            </w:r>
          </w:p>
        </w:tc>
      </w:tr>
      <w:tr w:rsidR="008F6C7D" w:rsidRPr="008F6C7D" w14:paraId="2CB98AE6"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0FBB69E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بوابة للتعلم لما قبل المدرسة</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23DA9E5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4F8ED6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w:t>
            </w:r>
          </w:p>
        </w:tc>
      </w:tr>
      <w:tr w:rsidR="008F6C7D" w:rsidRPr="008F6C7D" w14:paraId="6D07BA6F"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65126FA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دعم للتعليم الرسمي</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0F5201D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81D09A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15.9</w:t>
            </w:r>
          </w:p>
        </w:tc>
      </w:tr>
      <w:tr w:rsidR="008F6C7D" w:rsidRPr="008F6C7D" w14:paraId="7AC6736C"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5C8816B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للبحوث</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6BDBE442"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DD0B54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11.6</w:t>
            </w:r>
          </w:p>
        </w:tc>
      </w:tr>
      <w:tr w:rsidR="008F6C7D" w:rsidRPr="008F6C7D" w14:paraId="161AC856"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2A46FD5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lastRenderedPageBreak/>
              <w:t>مركز للتعلم الذاتي</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00716C8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A5DA8A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7.2</w:t>
            </w:r>
          </w:p>
        </w:tc>
      </w:tr>
      <w:tr w:rsidR="008F6C7D" w:rsidRPr="008F6C7D" w14:paraId="0EC7F0CD"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1C8451CA" w14:textId="77777777" w:rsidR="008F6C7D" w:rsidRPr="008F6C7D" w:rsidRDefault="007D262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لنشاطات الحي</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1B42799B"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03FE884"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17.4</w:t>
            </w:r>
          </w:p>
        </w:tc>
      </w:tr>
      <w:tr w:rsidR="008F6C7D" w:rsidRPr="008F6C7D" w14:paraId="74DFAB87"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276DA65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مركز معلومات للحي</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349418F9"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08EE478"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8.7</w:t>
            </w:r>
          </w:p>
        </w:tc>
      </w:tr>
      <w:tr w:rsidR="008F6C7D" w:rsidRPr="008F6C7D" w14:paraId="6B9DAD6E"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43C45560"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مكتبة للمواد المشهورة</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5E0C1D1D"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1C5C83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2.9</w:t>
            </w:r>
          </w:p>
        </w:tc>
      </w:tr>
      <w:tr w:rsidR="008F6C7D" w:rsidRPr="008F6C7D" w14:paraId="1E939DE2"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1B13468E"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مكتبة مرجعية</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4D86772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A95C42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14.5</w:t>
            </w:r>
          </w:p>
        </w:tc>
      </w:tr>
      <w:tr w:rsidR="008F6C7D" w:rsidRPr="008F6C7D" w14:paraId="2BDD67D9"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201CAF09" w14:textId="77777777" w:rsidR="008F6C7D" w:rsidRPr="008F6C7D" w:rsidRDefault="008F6C7D" w:rsidP="0019775F">
            <w:pPr>
              <w:bidi/>
              <w:contextualSpacing/>
              <w:jc w:val="both"/>
              <w:rPr>
                <w:rFonts w:ascii="Sakkal Majalla" w:eastAsia="Calibri" w:hAnsi="Sakkal Majalla" w:cs="Sakkal Majalla"/>
                <w:b w:val="0"/>
                <w:bCs w:val="0"/>
                <w:sz w:val="28"/>
                <w:szCs w:val="28"/>
                <w:rtl/>
                <w:lang w:eastAsia="ar-SA"/>
              </w:rPr>
            </w:pPr>
            <w:r w:rsidRPr="008F6C7D">
              <w:rPr>
                <w:rFonts w:ascii="Sakkal Majalla" w:eastAsia="Calibri" w:hAnsi="Sakkal Majalla" w:cs="Sakkal Majalla"/>
                <w:b w:val="0"/>
                <w:bCs w:val="0"/>
                <w:sz w:val="28"/>
                <w:szCs w:val="28"/>
                <w:rtl/>
                <w:lang w:eastAsia="ar-SA"/>
              </w:rPr>
              <w:t>أخرى</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0773AE23"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BEC1B3A"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5. 8</w:t>
            </w:r>
          </w:p>
        </w:tc>
      </w:tr>
      <w:tr w:rsidR="008F6C7D" w:rsidRPr="008F6C7D" w14:paraId="5D003FD4"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67E5B956"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لم يجيبوا</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7303F959"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A81B4C1"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14.5</w:t>
            </w:r>
          </w:p>
        </w:tc>
      </w:tr>
      <w:tr w:rsidR="008F6C7D" w:rsidRPr="008F6C7D" w14:paraId="499F7297" w14:textId="77777777" w:rsidTr="00E75B23">
        <w:trPr>
          <w:trHeight w:val="440"/>
          <w:jc w:val="center"/>
        </w:trPr>
        <w:tc>
          <w:tcPr>
            <w:tcW w:w="2874" w:type="dxa"/>
            <w:tcBorders>
              <w:top w:val="single" w:sz="4" w:space="0" w:color="auto"/>
              <w:left w:val="single" w:sz="4" w:space="0" w:color="auto"/>
              <w:bottom w:val="single" w:sz="4" w:space="0" w:color="auto"/>
              <w:right w:val="single" w:sz="4" w:space="0" w:color="auto"/>
            </w:tcBorders>
            <w:shd w:val="clear" w:color="auto" w:fill="FFFFFF"/>
            <w:vAlign w:val="center"/>
          </w:tcPr>
          <w:p w14:paraId="6D9DA19F"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rtl/>
                <w:lang w:eastAsia="ar-SA"/>
              </w:rPr>
              <w:t>المجموع</w:t>
            </w:r>
          </w:p>
        </w:tc>
        <w:tc>
          <w:tcPr>
            <w:tcW w:w="863" w:type="dxa"/>
            <w:tcBorders>
              <w:top w:val="single" w:sz="4" w:space="0" w:color="auto"/>
              <w:left w:val="single" w:sz="4" w:space="0" w:color="auto"/>
              <w:bottom w:val="single" w:sz="4" w:space="0" w:color="auto"/>
              <w:right w:val="single" w:sz="4" w:space="0" w:color="auto"/>
            </w:tcBorders>
            <w:shd w:val="clear" w:color="auto" w:fill="FFFFFF"/>
            <w:vAlign w:val="center"/>
          </w:tcPr>
          <w:p w14:paraId="534E4965"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69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D62929C" w14:textId="77777777" w:rsidR="008F6C7D" w:rsidRPr="008F6C7D" w:rsidRDefault="008F6C7D" w:rsidP="0019775F">
            <w:pPr>
              <w:bidi/>
              <w:contextualSpacing/>
              <w:jc w:val="both"/>
              <w:rPr>
                <w:rFonts w:ascii="Sakkal Majalla" w:eastAsia="Calibri" w:hAnsi="Sakkal Majalla" w:cs="Sakkal Majalla"/>
                <w:b w:val="0"/>
                <w:bCs w:val="0"/>
                <w:sz w:val="28"/>
                <w:szCs w:val="28"/>
                <w:lang w:eastAsia="ar-SA"/>
              </w:rPr>
            </w:pPr>
            <w:r w:rsidRPr="008F6C7D">
              <w:rPr>
                <w:rFonts w:ascii="Sakkal Majalla" w:eastAsia="Calibri" w:hAnsi="Sakkal Majalla" w:cs="Sakkal Majalla"/>
                <w:b w:val="0"/>
                <w:bCs w:val="0"/>
                <w:sz w:val="28"/>
                <w:szCs w:val="28"/>
                <w:lang w:eastAsia="ar-SA"/>
              </w:rPr>
              <w:t>100.0</w:t>
            </w:r>
          </w:p>
        </w:tc>
      </w:tr>
    </w:tbl>
    <w:p w14:paraId="04FBF7E1" w14:textId="77777777" w:rsidR="008F6C7D" w:rsidRPr="008F6C7D" w:rsidRDefault="008F6C7D" w:rsidP="0019775F">
      <w:pPr>
        <w:bidi/>
        <w:ind w:left="84"/>
        <w:contextualSpacing/>
        <w:jc w:val="both"/>
        <w:rPr>
          <w:rFonts w:ascii="Sakkal Majalla" w:hAnsi="Sakkal Majalla" w:cs="Sakkal Majalla"/>
          <w:b w:val="0"/>
          <w:bCs w:val="0"/>
          <w:sz w:val="28"/>
          <w:szCs w:val="28"/>
          <w:rtl/>
        </w:rPr>
      </w:pPr>
    </w:p>
    <w:p w14:paraId="5161313A" w14:textId="77777777" w:rsidR="008F6C7D" w:rsidRPr="00FF58E9" w:rsidRDefault="008F6C7D" w:rsidP="0019775F">
      <w:pPr>
        <w:bidi/>
        <w:contextualSpacing/>
        <w:jc w:val="both"/>
        <w:rPr>
          <w:rFonts w:ascii="Sakkal Majalla" w:eastAsia="Calibri" w:hAnsi="Sakkal Majalla" w:cs="Sakkal Majalla"/>
          <w:sz w:val="28"/>
          <w:szCs w:val="28"/>
          <w:rtl/>
        </w:rPr>
      </w:pPr>
      <w:r w:rsidRPr="00FF58E9">
        <w:rPr>
          <w:rFonts w:ascii="Sakkal Majalla" w:eastAsia="Calibri" w:hAnsi="Sakkal Majalla" w:cs="Sakkal Majalla"/>
          <w:sz w:val="28"/>
          <w:szCs w:val="28"/>
        </w:rPr>
        <w:t xml:space="preserve">- </w:t>
      </w:r>
      <w:r w:rsidRPr="00FF58E9">
        <w:rPr>
          <w:rFonts w:ascii="Sakkal Majalla" w:eastAsia="Calibri" w:hAnsi="Sakkal Majalla" w:cs="Sakkal Majalla"/>
          <w:sz w:val="28"/>
          <w:szCs w:val="28"/>
          <w:rtl/>
        </w:rPr>
        <w:t xml:space="preserve">الوظيفة (الثانوية) </w:t>
      </w:r>
      <w:r w:rsidRPr="00FF58E9">
        <w:rPr>
          <w:rFonts w:ascii="Sakkal Majalla" w:eastAsia="Calibri" w:hAnsi="Sakkal Majalla" w:cs="Sakkal Majalla"/>
          <w:sz w:val="28"/>
          <w:szCs w:val="28"/>
          <w:u w:val="single"/>
          <w:rtl/>
        </w:rPr>
        <w:t>الأخرى</w:t>
      </w:r>
      <w:r w:rsidRPr="00FF58E9">
        <w:rPr>
          <w:rFonts w:ascii="Sakkal Majalla" w:eastAsia="Calibri" w:hAnsi="Sakkal Majalla" w:cs="Sakkal Majalla"/>
          <w:sz w:val="28"/>
          <w:szCs w:val="28"/>
          <w:rtl/>
        </w:rPr>
        <w:t xml:space="preserve"> التي يجب على المكتبة القيام بها من وجهة نظر المديرين:</w:t>
      </w:r>
    </w:p>
    <w:p w14:paraId="18AA6AA5" w14:textId="77777777" w:rsidR="008F6C7D" w:rsidRPr="008F6C7D" w:rsidRDefault="008F6C7D" w:rsidP="0019775F">
      <w:pPr>
        <w:bidi/>
        <w:contextualSpacing/>
        <w:jc w:val="both"/>
        <w:rPr>
          <w:rFonts w:ascii="Sakkal Majalla" w:eastAsia="Calibri" w:hAnsi="Sakkal Majalla" w:cs="Sakkal Majalla"/>
          <w:b w:val="0"/>
          <w:bCs w:val="0"/>
          <w:sz w:val="28"/>
          <w:szCs w:val="28"/>
          <w:rtl/>
        </w:rPr>
      </w:pPr>
      <w:r w:rsidRPr="008F6C7D">
        <w:rPr>
          <w:rFonts w:ascii="Sakkal Majalla" w:eastAsia="Calibri" w:hAnsi="Sakkal Majalla" w:cs="Sakkal Majalla"/>
          <w:b w:val="0"/>
          <w:bCs w:val="0"/>
          <w:sz w:val="28"/>
          <w:szCs w:val="28"/>
          <w:rtl/>
        </w:rPr>
        <w:t xml:space="preserve">تمثلت الوظيفة (الثانوية) </w:t>
      </w:r>
      <w:r w:rsidRPr="008F6C7D">
        <w:rPr>
          <w:rFonts w:ascii="Sakkal Majalla" w:eastAsia="Calibri" w:hAnsi="Sakkal Majalla" w:cs="Sakkal Majalla"/>
          <w:b w:val="0"/>
          <w:bCs w:val="0"/>
          <w:sz w:val="28"/>
          <w:szCs w:val="28"/>
          <w:u w:val="single"/>
          <w:rtl/>
        </w:rPr>
        <w:t>الأخرى</w:t>
      </w:r>
      <w:r w:rsidRPr="008F6C7D">
        <w:rPr>
          <w:rFonts w:ascii="Sakkal Majalla" w:eastAsia="Calibri" w:hAnsi="Sakkal Majalla" w:cs="Sakkal Majalla"/>
          <w:b w:val="0"/>
          <w:bCs w:val="0"/>
          <w:sz w:val="28"/>
          <w:szCs w:val="28"/>
          <w:rtl/>
        </w:rPr>
        <w:t xml:space="preserve"> (التي لم تكن ضمن الخيارات التي طرحتها جمعية المكتبات العامة الأمريكية) و</w:t>
      </w:r>
      <w:r w:rsidRPr="008F6C7D">
        <w:rPr>
          <w:rFonts w:ascii="Sakkal Majalla" w:eastAsia="Calibri" w:hAnsi="Sakkal Majalla" w:cs="Sakkal Majalla"/>
          <w:b w:val="0"/>
          <w:bCs w:val="0"/>
          <w:i/>
          <w:iCs/>
          <w:sz w:val="28"/>
          <w:szCs w:val="28"/>
          <w:rtl/>
        </w:rPr>
        <w:t>التي يجب على المكتبة القيام بها</w:t>
      </w:r>
      <w:r w:rsidRPr="008F6C7D">
        <w:rPr>
          <w:rFonts w:ascii="Sakkal Majalla" w:eastAsia="Calibri" w:hAnsi="Sakkal Majalla" w:cs="Sakkal Majalla"/>
          <w:b w:val="0"/>
          <w:bCs w:val="0"/>
          <w:sz w:val="28"/>
          <w:szCs w:val="28"/>
          <w:rtl/>
        </w:rPr>
        <w:t xml:space="preserve"> من وجهة نظر المبحوثين في كلا من الخدمات والأنشطة والم</w:t>
      </w:r>
      <w:r w:rsidR="000C4FFA">
        <w:rPr>
          <w:rFonts w:ascii="Sakkal Majalla" w:eastAsia="Calibri" w:hAnsi="Sakkal Majalla" w:cs="Sakkal Majalla"/>
          <w:b w:val="0"/>
          <w:bCs w:val="0"/>
          <w:sz w:val="28"/>
          <w:szCs w:val="28"/>
          <w:rtl/>
        </w:rPr>
        <w:t>ناسبات والندوات ودعم المراكز ال</w:t>
      </w:r>
      <w:r w:rsidR="000C4FFA">
        <w:rPr>
          <w:rFonts w:ascii="Sakkal Majalla" w:eastAsia="Calibri" w:hAnsi="Sakkal Majalla" w:cs="Sakkal Majalla" w:hint="cs"/>
          <w:b w:val="0"/>
          <w:bCs w:val="0"/>
          <w:sz w:val="28"/>
          <w:szCs w:val="28"/>
          <w:rtl/>
        </w:rPr>
        <w:t>أ</w:t>
      </w:r>
      <w:r w:rsidRPr="008F6C7D">
        <w:rPr>
          <w:rFonts w:ascii="Sakkal Majalla" w:eastAsia="Calibri" w:hAnsi="Sakkal Majalla" w:cs="Sakkal Majalla"/>
          <w:b w:val="0"/>
          <w:bCs w:val="0"/>
          <w:sz w:val="28"/>
          <w:szCs w:val="28"/>
          <w:rtl/>
        </w:rPr>
        <w:t>هلية التي تحتاج لدعم ثقافي، و</w:t>
      </w:r>
      <w:r w:rsidR="000C4FFA">
        <w:rPr>
          <w:rFonts w:ascii="Sakkal Majalla" w:eastAsia="Calibri" w:hAnsi="Sakkal Majalla" w:cs="Sakkal Majalla" w:hint="cs"/>
          <w:b w:val="0"/>
          <w:bCs w:val="0"/>
          <w:sz w:val="28"/>
          <w:szCs w:val="28"/>
          <w:rtl/>
        </w:rPr>
        <w:t>أ</w:t>
      </w:r>
      <w:r w:rsidRPr="008F6C7D">
        <w:rPr>
          <w:rFonts w:ascii="Sakkal Majalla" w:eastAsia="Calibri" w:hAnsi="Sakkal Majalla" w:cs="Sakkal Majalla"/>
          <w:b w:val="0"/>
          <w:bCs w:val="0"/>
          <w:sz w:val="28"/>
          <w:szCs w:val="28"/>
          <w:rtl/>
        </w:rPr>
        <w:t>نشطه ثقافيه لا تقتصر على الحي</w:t>
      </w:r>
      <w:r w:rsidR="000C4FFA">
        <w:rPr>
          <w:rFonts w:ascii="Sakkal Majalla" w:eastAsia="Calibri" w:hAnsi="Sakkal Majalla" w:cs="Sakkal Majalla" w:hint="cs"/>
          <w:b w:val="0"/>
          <w:bCs w:val="0"/>
          <w:sz w:val="28"/>
          <w:szCs w:val="28"/>
          <w:rtl/>
        </w:rPr>
        <w:t>ّ</w:t>
      </w:r>
      <w:r w:rsidRPr="008F6C7D">
        <w:rPr>
          <w:rFonts w:ascii="Sakkal Majalla" w:eastAsia="Calibri" w:hAnsi="Sakkal Majalla" w:cs="Sakkal Majalla"/>
          <w:b w:val="0"/>
          <w:bCs w:val="0"/>
          <w:sz w:val="28"/>
          <w:szCs w:val="28"/>
          <w:rtl/>
        </w:rPr>
        <w:t xml:space="preserve"> فقط بل شامل</w:t>
      </w:r>
      <w:r w:rsidR="000C4FFA">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للمحافظة عامة لعدم وجود مكتبة بكل حي</w:t>
      </w:r>
      <w:r w:rsidR="000C4FFA">
        <w:rPr>
          <w:rFonts w:ascii="Sakkal Majalla" w:eastAsia="Calibri" w:hAnsi="Sakkal Majalla" w:cs="Sakkal Majalla" w:hint="cs"/>
          <w:b w:val="0"/>
          <w:bCs w:val="0"/>
          <w:sz w:val="28"/>
          <w:szCs w:val="28"/>
          <w:rtl/>
        </w:rPr>
        <w:t>ّ</w:t>
      </w:r>
      <w:r w:rsidR="000C4FFA">
        <w:rPr>
          <w:rFonts w:ascii="Sakkal Majalla" w:eastAsia="Calibri" w:hAnsi="Sakkal Majalla" w:cs="Sakkal Majalla"/>
          <w:b w:val="0"/>
          <w:bCs w:val="0"/>
          <w:sz w:val="28"/>
          <w:szCs w:val="28"/>
          <w:rtl/>
        </w:rPr>
        <w:t>، كل ما ذكر بعاليه، مكتب</w:t>
      </w:r>
      <w:r w:rsidR="000C4FFA">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عامة مفتوحة للجميع من طلاب الجامعات وباحثي للماجس</w:t>
      </w:r>
      <w:r w:rsidR="000C4FFA">
        <w:rPr>
          <w:rFonts w:ascii="Sakkal Majalla" w:eastAsia="Calibri" w:hAnsi="Sakkal Majalla" w:cs="Sakkal Majalla"/>
          <w:b w:val="0"/>
          <w:bCs w:val="0"/>
          <w:sz w:val="28"/>
          <w:szCs w:val="28"/>
          <w:rtl/>
        </w:rPr>
        <w:t>تير والدكتوراه والمراحل المتوسط</w:t>
      </w:r>
      <w:r w:rsidR="000C4FFA">
        <w:rPr>
          <w:rFonts w:ascii="Sakkal Majalla" w:eastAsia="Calibri" w:hAnsi="Sakkal Majalla" w:cs="Sakkal Majalla" w:hint="cs"/>
          <w:b w:val="0"/>
          <w:bCs w:val="0"/>
          <w:sz w:val="28"/>
          <w:szCs w:val="28"/>
          <w:rtl/>
        </w:rPr>
        <w:t>ة</w:t>
      </w:r>
      <w:r w:rsidRPr="008F6C7D">
        <w:rPr>
          <w:rFonts w:ascii="Sakkal Majalla" w:eastAsia="Calibri" w:hAnsi="Sakkal Majalla" w:cs="Sakkal Majalla"/>
          <w:b w:val="0"/>
          <w:bCs w:val="0"/>
          <w:sz w:val="28"/>
          <w:szCs w:val="28"/>
          <w:rtl/>
        </w:rPr>
        <w:t xml:space="preserve"> والثانوي</w:t>
      </w:r>
      <w:r w:rsidR="000C4FFA">
        <w:rPr>
          <w:rFonts w:ascii="Sakkal Majalla" w:eastAsia="Calibri" w:hAnsi="Sakkal Majalla" w:cs="Sakkal Majalla" w:hint="cs"/>
          <w:b w:val="0"/>
          <w:bCs w:val="0"/>
          <w:sz w:val="28"/>
          <w:szCs w:val="28"/>
          <w:rtl/>
        </w:rPr>
        <w:t>ة.</w:t>
      </w:r>
    </w:p>
    <w:p w14:paraId="5CC9F6FC" w14:textId="77777777" w:rsidR="000C4FFA" w:rsidRDefault="000C4FFA" w:rsidP="0019775F">
      <w:pPr>
        <w:bidi/>
        <w:contextualSpacing/>
        <w:jc w:val="both"/>
        <w:rPr>
          <w:rFonts w:ascii="Sakkal Majalla" w:eastAsia="Calibri" w:hAnsi="Sakkal Majalla" w:cs="Sakkal Majalla"/>
          <w:b w:val="0"/>
          <w:bCs w:val="0"/>
          <w:sz w:val="28"/>
          <w:szCs w:val="28"/>
          <w:rtl/>
        </w:rPr>
      </w:pPr>
    </w:p>
    <w:p w14:paraId="4B15007B" w14:textId="77777777" w:rsidR="008F6C7D" w:rsidRDefault="000C4FFA" w:rsidP="00414590">
      <w:pPr>
        <w:bidi/>
        <w:contextualSpacing/>
        <w:jc w:val="both"/>
        <w:rPr>
          <w:rFonts w:ascii="Sakkal Majalla" w:eastAsia="Calibri" w:hAnsi="Sakkal Majalla" w:cs="Sakkal Majalla"/>
          <w:b w:val="0"/>
          <w:bCs w:val="0"/>
          <w:sz w:val="28"/>
          <w:szCs w:val="28"/>
        </w:rPr>
      </w:pPr>
      <w:r w:rsidRPr="00866494">
        <w:rPr>
          <w:rFonts w:ascii="Sakkal Majalla" w:eastAsia="Calibri" w:hAnsi="Sakkal Majalla" w:cs="Sakkal Majalla"/>
          <w:sz w:val="32"/>
          <w:szCs w:val="32"/>
          <w:rtl/>
        </w:rPr>
        <w:t>الإيجابيات  والسلبيات</w:t>
      </w:r>
      <w:r w:rsidRPr="000C4FFA">
        <w:rPr>
          <w:rFonts w:ascii="Sakkal Majalla" w:eastAsia="Calibri" w:hAnsi="Sakkal Majalla" w:cs="Sakkal Majalla" w:hint="cs"/>
          <w:sz w:val="28"/>
          <w:szCs w:val="28"/>
          <w:rtl/>
        </w:rPr>
        <w:t>:</w:t>
      </w:r>
      <w:r w:rsidRPr="000C4FFA">
        <w:rPr>
          <w:rFonts w:ascii="Sakkal Majalla" w:eastAsia="Calibri" w:hAnsi="Sakkal Majalla" w:cs="Sakkal Majalla"/>
          <w:sz w:val="28"/>
          <w:szCs w:val="28"/>
          <w:rtl/>
        </w:rPr>
        <w:t xml:space="preserve"> </w:t>
      </w:r>
      <w:r w:rsidR="007A5F45">
        <w:rPr>
          <w:rFonts w:ascii="Sakkal Majalla" w:eastAsia="Calibri" w:hAnsi="Sakkal Majalla" w:cs="Sakkal Majalla" w:hint="cs"/>
          <w:b w:val="0"/>
          <w:bCs w:val="0"/>
          <w:sz w:val="28"/>
          <w:szCs w:val="28"/>
          <w:rtl/>
        </w:rPr>
        <w:t xml:space="preserve">تساءلت الدراسة عن </w:t>
      </w:r>
      <w:r w:rsidR="008F6C7D" w:rsidRPr="008F6C7D">
        <w:rPr>
          <w:rFonts w:ascii="Sakkal Majalla" w:eastAsia="Calibri" w:hAnsi="Sakkal Majalla" w:cs="Sakkal Majalla"/>
          <w:b w:val="0"/>
          <w:bCs w:val="0"/>
          <w:sz w:val="28"/>
          <w:szCs w:val="28"/>
          <w:rtl/>
        </w:rPr>
        <w:t xml:space="preserve">جوانب مما تقوم به </w:t>
      </w:r>
      <w:r w:rsidR="007A5F45">
        <w:rPr>
          <w:rFonts w:ascii="Sakkal Majalla" w:eastAsia="Calibri" w:hAnsi="Sakkal Majalla" w:cs="Sakkal Majalla" w:hint="cs"/>
          <w:b w:val="0"/>
          <w:bCs w:val="0"/>
          <w:sz w:val="28"/>
          <w:szCs w:val="28"/>
          <w:rtl/>
        </w:rPr>
        <w:t>ال</w:t>
      </w:r>
      <w:r w:rsidR="008F6C7D" w:rsidRPr="008F6C7D">
        <w:rPr>
          <w:rFonts w:ascii="Sakkal Majalla" w:eastAsia="Calibri" w:hAnsi="Sakkal Majalla" w:cs="Sakkal Majalla"/>
          <w:b w:val="0"/>
          <w:bCs w:val="0"/>
          <w:sz w:val="28"/>
          <w:szCs w:val="28"/>
          <w:rtl/>
        </w:rPr>
        <w:t>مكتب</w:t>
      </w:r>
      <w:r>
        <w:rPr>
          <w:rFonts w:ascii="Sakkal Majalla" w:eastAsia="Calibri" w:hAnsi="Sakkal Majalla" w:cs="Sakkal Majalla" w:hint="cs"/>
          <w:b w:val="0"/>
          <w:bCs w:val="0"/>
          <w:sz w:val="28"/>
          <w:szCs w:val="28"/>
          <w:rtl/>
        </w:rPr>
        <w:t>ا</w:t>
      </w:r>
      <w:r w:rsidR="008F6C7D" w:rsidRPr="008F6C7D">
        <w:rPr>
          <w:rFonts w:ascii="Sakkal Majalla" w:eastAsia="Calibri" w:hAnsi="Sakkal Majalla" w:cs="Sakkal Majalla"/>
          <w:b w:val="0"/>
          <w:bCs w:val="0"/>
          <w:sz w:val="28"/>
          <w:szCs w:val="28"/>
          <w:rtl/>
        </w:rPr>
        <w:t>ت</w:t>
      </w:r>
      <w:r w:rsidR="007A5F45">
        <w:rPr>
          <w:rFonts w:ascii="Sakkal Majalla" w:eastAsia="Calibri" w:hAnsi="Sakkal Majalla" w:cs="Sakkal Majalla" w:hint="cs"/>
          <w:b w:val="0"/>
          <w:bCs w:val="0"/>
          <w:sz w:val="28"/>
          <w:szCs w:val="28"/>
          <w:rtl/>
        </w:rPr>
        <w:t xml:space="preserve"> العامة السعودية</w:t>
      </w:r>
      <w:r w:rsidR="008F6C7D" w:rsidRPr="008F6C7D">
        <w:rPr>
          <w:rFonts w:ascii="Sakkal Majalla" w:eastAsia="Calibri" w:hAnsi="Sakkal Majalla" w:cs="Sakkal Majalla"/>
          <w:b w:val="0"/>
          <w:bCs w:val="0"/>
          <w:sz w:val="28"/>
          <w:szCs w:val="28"/>
          <w:rtl/>
        </w:rPr>
        <w:t xml:space="preserve"> حالياً، </w:t>
      </w:r>
      <w:r>
        <w:rPr>
          <w:rFonts w:ascii="Sakkal Majalla" w:eastAsia="Calibri" w:hAnsi="Sakkal Majalla" w:cs="Sakkal Majalla" w:hint="cs"/>
          <w:b w:val="0"/>
          <w:bCs w:val="0"/>
          <w:sz w:val="28"/>
          <w:szCs w:val="28"/>
          <w:rtl/>
        </w:rPr>
        <w:t xml:space="preserve">بما </w:t>
      </w:r>
      <w:r w:rsidR="007A5F45">
        <w:rPr>
          <w:rFonts w:ascii="Sakkal Majalla" w:eastAsia="Calibri" w:hAnsi="Sakkal Majalla" w:cs="Sakkal Majalla" w:hint="cs"/>
          <w:b w:val="0"/>
          <w:bCs w:val="0"/>
          <w:sz w:val="28"/>
          <w:szCs w:val="28"/>
          <w:rtl/>
        </w:rPr>
        <w:t xml:space="preserve">تتضمن تلك الجوانب </w:t>
      </w:r>
      <w:r>
        <w:rPr>
          <w:rFonts w:ascii="Sakkal Majalla" w:eastAsia="Calibri" w:hAnsi="Sakkal Majalla" w:cs="Sakkal Majalla" w:hint="cs"/>
          <w:b w:val="0"/>
          <w:bCs w:val="0"/>
          <w:sz w:val="28"/>
          <w:szCs w:val="28"/>
          <w:rtl/>
        </w:rPr>
        <w:t xml:space="preserve">من إيجابيات وسلبيات، </w:t>
      </w:r>
      <w:r w:rsidR="00A8046B">
        <w:rPr>
          <w:rFonts w:ascii="Sakkal Majalla" w:eastAsia="Calibri" w:hAnsi="Sakkal Majalla" w:cs="Sakkal Majalla" w:hint="cs"/>
          <w:b w:val="0"/>
          <w:bCs w:val="0"/>
          <w:sz w:val="28"/>
          <w:szCs w:val="28"/>
          <w:rtl/>
        </w:rPr>
        <w:t>وتم رصد إج</w:t>
      </w:r>
      <w:r w:rsidR="00042FC7">
        <w:rPr>
          <w:rFonts w:ascii="Sakkal Majalla" w:eastAsia="Calibri" w:hAnsi="Sakkal Majalla" w:cs="Sakkal Majalla" w:hint="cs"/>
          <w:b w:val="0"/>
          <w:bCs w:val="0"/>
          <w:sz w:val="28"/>
          <w:szCs w:val="28"/>
          <w:rtl/>
        </w:rPr>
        <w:t>ابات</w:t>
      </w:r>
      <w:r w:rsidR="007A5F45">
        <w:rPr>
          <w:rFonts w:ascii="Sakkal Majalla" w:eastAsia="Calibri" w:hAnsi="Sakkal Majalla" w:cs="Sakkal Majalla" w:hint="cs"/>
          <w:b w:val="0"/>
          <w:bCs w:val="0"/>
          <w:sz w:val="28"/>
          <w:szCs w:val="28"/>
          <w:rtl/>
        </w:rPr>
        <w:t xml:space="preserve"> مديري المكتبات </w:t>
      </w:r>
      <w:r w:rsidR="00042FC7">
        <w:rPr>
          <w:rFonts w:ascii="Sakkal Majalla" w:eastAsia="Calibri" w:hAnsi="Sakkal Majalla" w:cs="Sakkal Majalla" w:hint="cs"/>
          <w:b w:val="0"/>
          <w:bCs w:val="0"/>
          <w:sz w:val="28"/>
          <w:szCs w:val="28"/>
          <w:rtl/>
        </w:rPr>
        <w:t xml:space="preserve">كما يوضح الجدول رقم (6). </w:t>
      </w:r>
      <w:r w:rsidR="00414590">
        <w:rPr>
          <w:rFonts w:ascii="Sakkal Majalla" w:eastAsia="Calibri" w:hAnsi="Sakkal Majalla" w:cs="Sakkal Majalla" w:hint="cs"/>
          <w:b w:val="0"/>
          <w:bCs w:val="0"/>
          <w:sz w:val="28"/>
          <w:szCs w:val="28"/>
          <w:rtl/>
        </w:rPr>
        <w:t xml:space="preserve">ولقد تم دمج كثير من الفقرات، وحذف المقترحات التي تعتبر تكرارا أو تعتبر من الوظائف الأساس للمكتبة العامة كنشر المعرفة والإعادة والإتاحة وما إلى ذلك. </w:t>
      </w:r>
      <w:r w:rsidR="00A8046B">
        <w:rPr>
          <w:rFonts w:ascii="Sakkal Majalla" w:eastAsia="Calibri" w:hAnsi="Sakkal Majalla" w:cs="Sakkal Majalla" w:hint="cs"/>
          <w:b w:val="0"/>
          <w:bCs w:val="0"/>
          <w:sz w:val="28"/>
          <w:szCs w:val="28"/>
          <w:rtl/>
        </w:rPr>
        <w:t>واشتملت هذه القوائم على أفكار ورؤى كثيرة ومتميزة ومتنوعة، لعل الباحثين يجدون فيها منطلقات لأبحاث مستقبلية.</w:t>
      </w:r>
    </w:p>
    <w:p w14:paraId="7FC04DD7" w14:textId="77777777" w:rsidR="007A5F45" w:rsidRPr="00521027" w:rsidRDefault="007A5F45" w:rsidP="007A5F45">
      <w:pPr>
        <w:bidi/>
        <w:contextualSpacing/>
        <w:jc w:val="both"/>
        <w:rPr>
          <w:rFonts w:ascii="Sakkal Majalla" w:eastAsia="Calibri" w:hAnsi="Sakkal Majalla" w:cs="Sakkal Majalla"/>
          <w:b w:val="0"/>
          <w:bCs w:val="0"/>
          <w:sz w:val="28"/>
          <w:szCs w:val="28"/>
          <w:rtl/>
        </w:rPr>
      </w:pPr>
    </w:p>
    <w:p w14:paraId="782AC0E4" w14:textId="77777777" w:rsidR="009D1EFD" w:rsidRPr="00521027" w:rsidRDefault="009D1EFD" w:rsidP="009D1EFD">
      <w:pPr>
        <w:bidi/>
        <w:ind w:left="84"/>
        <w:contextualSpacing/>
        <w:jc w:val="center"/>
        <w:rPr>
          <w:rFonts w:ascii="Sakkal Majalla" w:hAnsi="Sakkal Majalla" w:cs="Sakkal Majalla"/>
          <w:sz w:val="28"/>
          <w:szCs w:val="28"/>
          <w:rtl/>
        </w:rPr>
      </w:pPr>
      <w:r w:rsidRPr="00521027">
        <w:rPr>
          <w:rFonts w:ascii="Sakkal Majalla" w:hAnsi="Sakkal Majalla" w:cs="Sakkal Majalla"/>
          <w:sz w:val="28"/>
          <w:szCs w:val="28"/>
          <w:rtl/>
        </w:rPr>
        <w:t>جدول رقم (6)</w:t>
      </w:r>
      <w:r w:rsidRPr="00521027">
        <w:rPr>
          <w:rFonts w:ascii="Sakkal Majalla" w:hAnsi="Sakkal Majalla" w:cs="Sakkal Majalla" w:hint="cs"/>
          <w:sz w:val="28"/>
          <w:szCs w:val="28"/>
          <w:rtl/>
        </w:rPr>
        <w:t xml:space="preserve">: </w:t>
      </w:r>
      <w:r w:rsidRPr="00521027">
        <w:rPr>
          <w:rFonts w:ascii="Sakkal Majalla" w:hAnsi="Sakkal Majalla" w:cs="Sakkal Majalla"/>
          <w:sz w:val="28"/>
          <w:szCs w:val="28"/>
          <w:rtl/>
        </w:rPr>
        <w:t>يوضح الإيجابيات  والسلبيات بالمكتبات</w:t>
      </w:r>
    </w:p>
    <w:tbl>
      <w:tblPr>
        <w:tblStyle w:val="TableGrid"/>
        <w:bidiVisual/>
        <w:tblW w:w="8538" w:type="dxa"/>
        <w:tblInd w:w="18" w:type="dxa"/>
        <w:tblLook w:val="04A0" w:firstRow="1" w:lastRow="0" w:firstColumn="1" w:lastColumn="0" w:noHBand="0" w:noVBand="1"/>
      </w:tblPr>
      <w:tblGrid>
        <w:gridCol w:w="3357"/>
        <w:gridCol w:w="5181"/>
      </w:tblGrid>
      <w:tr w:rsidR="009D1EFD" w:rsidRPr="00521027" w14:paraId="6091953E" w14:textId="77777777" w:rsidTr="0020068D">
        <w:trPr>
          <w:trHeight w:val="612"/>
        </w:trPr>
        <w:tc>
          <w:tcPr>
            <w:tcW w:w="3357" w:type="dxa"/>
            <w:shd w:val="clear" w:color="auto" w:fill="D9D9D9" w:themeFill="background1" w:themeFillShade="D9"/>
          </w:tcPr>
          <w:p w14:paraId="1B36D42E" w14:textId="77777777" w:rsidR="009D1EFD" w:rsidRPr="00521027" w:rsidRDefault="009D1EFD" w:rsidP="0020068D">
            <w:pPr>
              <w:contextualSpacing/>
              <w:jc w:val="center"/>
              <w:rPr>
                <w:rFonts w:ascii="Sakkal Majalla" w:eastAsia="Calibri" w:hAnsi="Sakkal Majalla" w:cs="Sakkal Majalla"/>
                <w:sz w:val="32"/>
                <w:szCs w:val="32"/>
                <w:rtl/>
              </w:rPr>
            </w:pPr>
            <w:r w:rsidRPr="00521027">
              <w:rPr>
                <w:rFonts w:ascii="Sakkal Majalla" w:eastAsia="Calibri" w:hAnsi="Sakkal Majalla" w:cs="Sakkal Majalla"/>
                <w:sz w:val="32"/>
                <w:szCs w:val="32"/>
                <w:rtl/>
              </w:rPr>
              <w:t>الإيجابيات</w:t>
            </w:r>
          </w:p>
        </w:tc>
        <w:tc>
          <w:tcPr>
            <w:tcW w:w="5181" w:type="dxa"/>
            <w:shd w:val="clear" w:color="auto" w:fill="D9D9D9" w:themeFill="background1" w:themeFillShade="D9"/>
          </w:tcPr>
          <w:p w14:paraId="2176AB2D" w14:textId="77777777" w:rsidR="009D1EFD" w:rsidRPr="00521027" w:rsidRDefault="009D1EFD" w:rsidP="0020068D">
            <w:pPr>
              <w:contextualSpacing/>
              <w:jc w:val="center"/>
              <w:rPr>
                <w:rFonts w:ascii="Sakkal Majalla" w:eastAsia="Calibri" w:hAnsi="Sakkal Majalla" w:cs="Sakkal Majalla"/>
                <w:sz w:val="32"/>
                <w:szCs w:val="32"/>
                <w:rtl/>
              </w:rPr>
            </w:pPr>
            <w:r w:rsidRPr="00521027">
              <w:rPr>
                <w:rFonts w:ascii="Sakkal Majalla" w:eastAsia="Calibri" w:hAnsi="Sakkal Majalla" w:cs="Sakkal Majalla"/>
                <w:sz w:val="32"/>
                <w:szCs w:val="32"/>
                <w:rtl/>
              </w:rPr>
              <w:t>السلبيات</w:t>
            </w:r>
          </w:p>
        </w:tc>
      </w:tr>
      <w:tr w:rsidR="009D1EFD" w:rsidRPr="00521027" w14:paraId="4B2738E0" w14:textId="77777777" w:rsidTr="0020068D">
        <w:trPr>
          <w:trHeight w:val="6749"/>
        </w:trPr>
        <w:tc>
          <w:tcPr>
            <w:tcW w:w="3357" w:type="dxa"/>
          </w:tcPr>
          <w:p w14:paraId="4C1758B2" w14:textId="77777777" w:rsidR="009D1EFD" w:rsidRPr="00CA6193" w:rsidRDefault="009D1EFD" w:rsidP="009D1EFD">
            <w:pPr>
              <w:pStyle w:val="ListParagraph"/>
              <w:numPr>
                <w:ilvl w:val="0"/>
                <w:numId w:val="19"/>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lastRenderedPageBreak/>
              <w:t>تستقبل المكتبة العامة كافة المستفيدين من جميع شرائح المجتمع</w:t>
            </w:r>
            <w:r>
              <w:rPr>
                <w:rFonts w:ascii="Sakkal Majalla" w:eastAsia="Calibri" w:hAnsi="Sakkal Majalla" w:cs="Sakkal Majalla" w:hint="cs"/>
                <w:b w:val="0"/>
                <w:bCs w:val="0"/>
                <w:sz w:val="28"/>
                <w:szCs w:val="28"/>
                <w:rtl/>
              </w:rPr>
              <w:t>؛</w:t>
            </w:r>
          </w:p>
          <w:p w14:paraId="36B27118" w14:textId="77777777" w:rsidR="009D1EFD" w:rsidRPr="00CA6193" w:rsidRDefault="009D1EFD" w:rsidP="009D1EFD">
            <w:pPr>
              <w:pStyle w:val="ListParagraph"/>
              <w:numPr>
                <w:ilvl w:val="0"/>
                <w:numId w:val="19"/>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تفتح المكتبة العامة أبوابها للزوار والوفود</w:t>
            </w:r>
            <w:r>
              <w:rPr>
                <w:rFonts w:ascii="Sakkal Majalla" w:eastAsia="Calibri" w:hAnsi="Sakkal Majalla" w:cs="Sakkal Majalla" w:hint="cs"/>
                <w:b w:val="0"/>
                <w:bCs w:val="0"/>
                <w:sz w:val="28"/>
                <w:szCs w:val="28"/>
                <w:rtl/>
              </w:rPr>
              <w:t xml:space="preserve"> الخارجية كزيارات الطلبة إضافة إ</w:t>
            </w:r>
            <w:r w:rsidRPr="00CA6193">
              <w:rPr>
                <w:rFonts w:ascii="Sakkal Majalla" w:eastAsia="Calibri" w:hAnsi="Sakkal Majalla" w:cs="Sakkal Majalla" w:hint="cs"/>
                <w:b w:val="0"/>
                <w:bCs w:val="0"/>
                <w:sz w:val="28"/>
                <w:szCs w:val="28"/>
                <w:rtl/>
              </w:rPr>
              <w:t>لى قيامها بزيارات للمدارس بمختلف مراحلها</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76A963AE" w14:textId="77777777" w:rsidR="009D1EFD" w:rsidRPr="00CA6193" w:rsidRDefault="009D1EFD" w:rsidP="009D1EFD">
            <w:pPr>
              <w:pStyle w:val="ListParagraph"/>
              <w:numPr>
                <w:ilvl w:val="0"/>
                <w:numId w:val="19"/>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 xml:space="preserve">المشاركة في الفعاليات والأيام العالمية المختلفة وكذلك المناسبات الوطنية المختلفة </w:t>
            </w:r>
            <w:r>
              <w:rPr>
                <w:rFonts w:ascii="Sakkal Majalla" w:eastAsia="Calibri" w:hAnsi="Sakkal Majalla" w:cs="Sakkal Majalla" w:hint="cs"/>
                <w:b w:val="0"/>
                <w:bCs w:val="0"/>
                <w:sz w:val="28"/>
                <w:szCs w:val="28"/>
                <w:rtl/>
              </w:rPr>
              <w:t>كاليوم الوطني ومهرجان الجنادرية؛</w:t>
            </w:r>
          </w:p>
          <w:p w14:paraId="5B6212BB" w14:textId="77777777" w:rsidR="009D1EFD" w:rsidRPr="0062645F" w:rsidRDefault="009D1EFD" w:rsidP="009D1EFD">
            <w:pPr>
              <w:pStyle w:val="ListParagraph"/>
              <w:numPr>
                <w:ilvl w:val="0"/>
                <w:numId w:val="19"/>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إقامة المعارض المتنوعة كمعارض الكتب</w:t>
            </w:r>
            <w:r>
              <w:rPr>
                <w:rFonts w:ascii="Sakkal Majalla" w:eastAsia="Calibri" w:hAnsi="Sakkal Majalla" w:cs="Sakkal Majalla" w:hint="cs"/>
                <w:b w:val="0"/>
                <w:bCs w:val="0"/>
                <w:sz w:val="28"/>
                <w:szCs w:val="28"/>
                <w:rtl/>
              </w:rPr>
              <w:t xml:space="preserve">؛ </w:t>
            </w:r>
            <w:r w:rsidRPr="00CA6193">
              <w:rPr>
                <w:rFonts w:ascii="Sakkal Majalla" w:eastAsia="Calibri" w:hAnsi="Sakkal Majalla" w:cs="Sakkal Majalla" w:hint="cs"/>
                <w:b w:val="0"/>
                <w:bCs w:val="0"/>
                <w:sz w:val="28"/>
                <w:szCs w:val="28"/>
                <w:rtl/>
              </w:rPr>
              <w:t>ا</w:t>
            </w:r>
            <w:r>
              <w:rPr>
                <w:rFonts w:ascii="Sakkal Majalla" w:eastAsia="Calibri" w:hAnsi="Sakkal Majalla" w:cs="Sakkal Majalla" w:hint="cs"/>
                <w:b w:val="0"/>
                <w:bCs w:val="0"/>
                <w:sz w:val="28"/>
                <w:szCs w:val="28"/>
                <w:rtl/>
              </w:rPr>
              <w:t>لصور  التاريخية والتراثية وغيرها.</w:t>
            </w:r>
          </w:p>
        </w:tc>
        <w:tc>
          <w:tcPr>
            <w:tcW w:w="5181" w:type="dxa"/>
          </w:tcPr>
          <w:p w14:paraId="5C7567F9" w14:textId="77777777" w:rsidR="009D1EFD" w:rsidRPr="00CA6193" w:rsidRDefault="009D1EFD" w:rsidP="009D1EFD">
            <w:pPr>
              <w:pStyle w:val="ListParagraph"/>
              <w:numPr>
                <w:ilvl w:val="0"/>
                <w:numId w:val="20"/>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ضعف الدعم المادي والميزانيات المخصصة لتطوير المكتبات العامة ومساعدتها لتقديم خدماتها وأنشطتها المختلفة</w:t>
            </w:r>
            <w:r>
              <w:rPr>
                <w:rFonts w:ascii="Sakkal Majalla" w:eastAsia="Calibri" w:hAnsi="Sakkal Majalla" w:cs="Sakkal Majalla" w:hint="cs"/>
                <w:b w:val="0"/>
                <w:bCs w:val="0"/>
                <w:sz w:val="28"/>
                <w:szCs w:val="28"/>
                <w:rtl/>
              </w:rPr>
              <w:t>؛</w:t>
            </w:r>
          </w:p>
          <w:p w14:paraId="1F22A5B5" w14:textId="77777777" w:rsidR="009D1EFD" w:rsidRPr="00CA6193" w:rsidRDefault="009D1EFD" w:rsidP="009D1EFD">
            <w:pPr>
              <w:pStyle w:val="ListParagraph"/>
              <w:numPr>
                <w:ilvl w:val="0"/>
                <w:numId w:val="20"/>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سوء بعض مباني المكتبات العامة المستأجرة خاصة وأن تصاميم تلك المباني غير مجهز ومهيأ لإقامة البرامج والفعاليات الثقافية المختلفة التي ترغب المكتبة في القيام بها</w:t>
            </w:r>
            <w:r>
              <w:rPr>
                <w:rFonts w:ascii="Sakkal Majalla" w:eastAsia="Calibri" w:hAnsi="Sakkal Majalla" w:cs="Sakkal Majalla" w:hint="cs"/>
                <w:b w:val="0"/>
                <w:bCs w:val="0"/>
                <w:sz w:val="28"/>
                <w:szCs w:val="28"/>
                <w:rtl/>
              </w:rPr>
              <w:t>؛</w:t>
            </w:r>
          </w:p>
          <w:p w14:paraId="0F3BD9F6" w14:textId="77777777" w:rsidR="009D1EFD" w:rsidRPr="00CA6193" w:rsidRDefault="009D1EFD" w:rsidP="009D1EFD">
            <w:pPr>
              <w:pStyle w:val="ListParagraph"/>
              <w:numPr>
                <w:ilvl w:val="0"/>
                <w:numId w:val="20"/>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عدم تخصيص قسم أو جناح لمكتبة الطفل كجزء من المكتبة العامة وضعف الاهتمام بهذا الجانب</w:t>
            </w:r>
            <w:r>
              <w:rPr>
                <w:rFonts w:ascii="Sakkal Majalla" w:eastAsia="Calibri" w:hAnsi="Sakkal Majalla" w:cs="Sakkal Majalla" w:hint="cs"/>
                <w:b w:val="0"/>
                <w:bCs w:val="0"/>
                <w:sz w:val="28"/>
                <w:szCs w:val="28"/>
                <w:rtl/>
              </w:rPr>
              <w:t>؛</w:t>
            </w:r>
          </w:p>
          <w:p w14:paraId="0625779B" w14:textId="77777777" w:rsidR="009D1EFD" w:rsidRPr="00CA6193" w:rsidRDefault="009D1EFD" w:rsidP="009D1EFD">
            <w:pPr>
              <w:pStyle w:val="ListParagraph"/>
              <w:numPr>
                <w:ilvl w:val="0"/>
                <w:numId w:val="20"/>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ضعف الاهتمام بالكادر البشري وتأهيله وتطويره</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666A227D" w14:textId="77777777" w:rsidR="009D1EFD" w:rsidRPr="0062645F" w:rsidRDefault="009D1EFD" w:rsidP="009D1EFD">
            <w:pPr>
              <w:pStyle w:val="ListParagraph"/>
              <w:numPr>
                <w:ilvl w:val="0"/>
                <w:numId w:val="20"/>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 xml:space="preserve">تعطل النظام الآلي المستخدم ( اليسير ) في غالبية المكتبات العامة </w:t>
            </w:r>
            <w:r>
              <w:rPr>
                <w:rFonts w:ascii="Sakkal Majalla" w:eastAsia="Calibri" w:hAnsi="Sakkal Majalla" w:cs="Sakkal Majalla" w:hint="cs"/>
                <w:b w:val="0"/>
                <w:bCs w:val="0"/>
                <w:sz w:val="28"/>
                <w:szCs w:val="28"/>
                <w:rtl/>
              </w:rPr>
              <w:t>الأمر الذي</w:t>
            </w:r>
            <w:r w:rsidRPr="0062645F">
              <w:rPr>
                <w:rFonts w:ascii="Sakkal Majalla" w:eastAsia="Calibri" w:hAnsi="Sakkal Majalla" w:cs="Sakkal Majalla" w:hint="cs"/>
                <w:b w:val="0"/>
                <w:bCs w:val="0"/>
                <w:sz w:val="28"/>
                <w:szCs w:val="28"/>
                <w:rtl/>
              </w:rPr>
              <w:t xml:space="preserve"> ينعكس سلبا على عمليات التخزين والاسترجاع</w:t>
            </w:r>
            <w:r>
              <w:rPr>
                <w:rFonts w:ascii="Sakkal Majalla" w:eastAsia="Calibri" w:hAnsi="Sakkal Majalla" w:cs="Sakkal Majalla" w:hint="cs"/>
                <w:b w:val="0"/>
                <w:bCs w:val="0"/>
                <w:sz w:val="28"/>
                <w:szCs w:val="28"/>
                <w:rtl/>
              </w:rPr>
              <w:t>؛</w:t>
            </w:r>
            <w:r w:rsidRPr="0062645F">
              <w:rPr>
                <w:rFonts w:ascii="Sakkal Majalla" w:eastAsia="Calibri" w:hAnsi="Sakkal Majalla" w:cs="Sakkal Majalla" w:hint="cs"/>
                <w:b w:val="0"/>
                <w:bCs w:val="0"/>
                <w:sz w:val="28"/>
                <w:szCs w:val="28"/>
                <w:rtl/>
              </w:rPr>
              <w:t xml:space="preserve"> </w:t>
            </w:r>
          </w:p>
          <w:p w14:paraId="10BA038F" w14:textId="77777777" w:rsidR="009D1EFD" w:rsidRPr="0062645F" w:rsidRDefault="009D1EFD" w:rsidP="009D1EFD">
            <w:pPr>
              <w:pStyle w:val="ListParagraph"/>
              <w:numPr>
                <w:ilvl w:val="0"/>
                <w:numId w:val="20"/>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عدم القدرة على تلبية الاحتياجات المعلوماتية للمستفيدين من المكتبة وذلك لتقادم مصادر المعلومات المتوفرة في معظم المكتبات العامة التابعة لوزارة الثقافة والاعلام</w:t>
            </w:r>
            <w:r>
              <w:rPr>
                <w:rFonts w:ascii="Sakkal Majalla" w:eastAsia="Calibri" w:hAnsi="Sakkal Majalla" w:cs="Sakkal Majalla" w:hint="cs"/>
                <w:b w:val="0"/>
                <w:bCs w:val="0"/>
                <w:sz w:val="28"/>
                <w:szCs w:val="28"/>
                <w:rtl/>
              </w:rPr>
              <w:t>.</w:t>
            </w:r>
          </w:p>
        </w:tc>
      </w:tr>
    </w:tbl>
    <w:p w14:paraId="3ABDBE7F" w14:textId="77777777" w:rsidR="009D1EFD" w:rsidRDefault="009D1EFD" w:rsidP="009D1EFD"/>
    <w:p w14:paraId="2866B29E" w14:textId="77777777" w:rsidR="007D262D" w:rsidRPr="007B686A" w:rsidRDefault="007D262D" w:rsidP="007D262D">
      <w:pPr>
        <w:bidi/>
        <w:jc w:val="both"/>
        <w:rPr>
          <w:rFonts w:ascii="Sakkal Majalla" w:eastAsia="Calibri" w:hAnsi="Sakkal Majalla" w:cs="Sakkal Majalla"/>
          <w:sz w:val="32"/>
          <w:szCs w:val="32"/>
          <w:rtl/>
        </w:rPr>
      </w:pPr>
      <w:r w:rsidRPr="007B686A">
        <w:rPr>
          <w:rFonts w:ascii="Sakkal Majalla" w:eastAsia="Calibri" w:hAnsi="Sakkal Majalla" w:cs="Sakkal Majalla" w:hint="cs"/>
          <w:sz w:val="32"/>
          <w:szCs w:val="32"/>
          <w:rtl/>
        </w:rPr>
        <w:t>تحسين خدمات المكتبة:</w:t>
      </w:r>
    </w:p>
    <w:p w14:paraId="06DF1332" w14:textId="68F4AA1A" w:rsidR="002E0141" w:rsidRPr="007B686A" w:rsidRDefault="007D262D" w:rsidP="007D262D">
      <w:pPr>
        <w:bidi/>
        <w:contextualSpacing/>
        <w:jc w:val="both"/>
        <w:rPr>
          <w:rFonts w:ascii="Sakkal Majalla" w:eastAsia="Calibri" w:hAnsi="Sakkal Majalla" w:cs="Sakkal Majalla"/>
          <w:b w:val="0"/>
          <w:bCs w:val="0"/>
          <w:sz w:val="28"/>
          <w:szCs w:val="28"/>
          <w:rtl/>
        </w:rPr>
      </w:pPr>
      <w:r w:rsidRPr="007B686A">
        <w:rPr>
          <w:rFonts w:ascii="Sakkal Majalla" w:eastAsia="Calibri" w:hAnsi="Sakkal Majalla" w:cs="Sakkal Majalla" w:hint="cs"/>
          <w:b w:val="0"/>
          <w:bCs w:val="0"/>
          <w:sz w:val="28"/>
          <w:szCs w:val="28"/>
          <w:rtl/>
        </w:rPr>
        <w:t>تم سؤال مديري المكتبات: "</w:t>
      </w:r>
      <w:r w:rsidR="008F6C7D" w:rsidRPr="007B686A">
        <w:rPr>
          <w:rFonts w:ascii="Sakkal Majalla" w:eastAsia="Calibri" w:hAnsi="Sakkal Majalla" w:cs="Sakkal Majalla"/>
          <w:b w:val="0"/>
          <w:bCs w:val="0"/>
          <w:sz w:val="28"/>
          <w:szCs w:val="28"/>
          <w:rtl/>
        </w:rPr>
        <w:t>كيف يمكن تحسين ما</w:t>
      </w:r>
      <w:r w:rsidR="00262C69" w:rsidRPr="007B686A">
        <w:rPr>
          <w:rFonts w:ascii="Sakkal Majalla" w:eastAsia="Calibri" w:hAnsi="Sakkal Majalla" w:cs="Sakkal Majalla" w:hint="cs"/>
          <w:b w:val="0"/>
          <w:bCs w:val="0"/>
          <w:sz w:val="28"/>
          <w:szCs w:val="28"/>
          <w:rtl/>
        </w:rPr>
        <w:t xml:space="preserve"> </w:t>
      </w:r>
      <w:r w:rsidR="008F6C7D" w:rsidRPr="007B686A">
        <w:rPr>
          <w:rFonts w:ascii="Sakkal Majalla" w:eastAsia="Calibri" w:hAnsi="Sakkal Majalla" w:cs="Sakkal Majalla"/>
          <w:b w:val="0"/>
          <w:bCs w:val="0"/>
          <w:sz w:val="28"/>
          <w:szCs w:val="28"/>
          <w:rtl/>
        </w:rPr>
        <w:t>تقوم به مكتبتكم من خدمات، وماهي المعوقات التي تحول دون ذلك؟</w:t>
      </w:r>
      <w:r w:rsidRPr="007B686A">
        <w:rPr>
          <w:rFonts w:ascii="Sakkal Majalla" w:eastAsia="Calibri" w:hAnsi="Sakkal Majalla" w:cs="Sakkal Majalla" w:hint="cs"/>
          <w:b w:val="0"/>
          <w:bCs w:val="0"/>
          <w:sz w:val="28"/>
          <w:szCs w:val="28"/>
          <w:rtl/>
        </w:rPr>
        <w:t xml:space="preserve">"، وجاءت </w:t>
      </w:r>
      <w:r w:rsidR="00A8046B" w:rsidRPr="007B686A">
        <w:rPr>
          <w:rFonts w:ascii="Sakkal Majalla" w:eastAsia="Calibri" w:hAnsi="Sakkal Majalla" w:cs="Sakkal Majalla" w:hint="cs"/>
          <w:b w:val="0"/>
          <w:bCs w:val="0"/>
          <w:sz w:val="28"/>
          <w:szCs w:val="28"/>
          <w:rtl/>
        </w:rPr>
        <w:t>آ</w:t>
      </w:r>
      <w:r w:rsidR="008F6C7D" w:rsidRPr="007B686A">
        <w:rPr>
          <w:rFonts w:ascii="Sakkal Majalla" w:eastAsia="Calibri" w:hAnsi="Sakkal Majalla" w:cs="Sakkal Majalla"/>
          <w:b w:val="0"/>
          <w:bCs w:val="0"/>
          <w:sz w:val="28"/>
          <w:szCs w:val="28"/>
          <w:rtl/>
        </w:rPr>
        <w:t>راء</w:t>
      </w:r>
      <w:r w:rsidR="000D61BD">
        <w:rPr>
          <w:rFonts w:ascii="Sakkal Majalla" w:eastAsia="Calibri" w:hAnsi="Sakkal Majalla" w:cs="Sakkal Majalla" w:hint="cs"/>
          <w:b w:val="0"/>
          <w:bCs w:val="0"/>
          <w:sz w:val="28"/>
          <w:szCs w:val="28"/>
          <w:rtl/>
        </w:rPr>
        <w:t>ٌ</w:t>
      </w:r>
      <w:r w:rsidR="008F6C7D" w:rsidRPr="007B686A">
        <w:rPr>
          <w:rFonts w:ascii="Sakkal Majalla" w:eastAsia="Calibri" w:hAnsi="Sakkal Majalla" w:cs="Sakkal Majalla"/>
          <w:b w:val="0"/>
          <w:bCs w:val="0"/>
          <w:sz w:val="28"/>
          <w:szCs w:val="28"/>
          <w:rtl/>
        </w:rPr>
        <w:t xml:space="preserve"> </w:t>
      </w:r>
      <w:r w:rsidRPr="007B686A">
        <w:rPr>
          <w:rFonts w:ascii="Sakkal Majalla" w:eastAsia="Calibri" w:hAnsi="Sakkal Majalla" w:cs="Sakkal Majalla" w:hint="cs"/>
          <w:b w:val="0"/>
          <w:bCs w:val="0"/>
          <w:sz w:val="28"/>
          <w:szCs w:val="28"/>
          <w:rtl/>
        </w:rPr>
        <w:t>كثيرة ومتنوعة متضمنة كثيرا</w:t>
      </w:r>
      <w:r w:rsidR="000D61BD">
        <w:rPr>
          <w:rFonts w:ascii="Sakkal Majalla" w:eastAsia="Calibri" w:hAnsi="Sakkal Majalla" w:cs="Sakkal Majalla" w:hint="cs"/>
          <w:b w:val="0"/>
          <w:bCs w:val="0"/>
          <w:sz w:val="28"/>
          <w:szCs w:val="28"/>
          <w:rtl/>
        </w:rPr>
        <w:t>ً</w:t>
      </w:r>
      <w:r w:rsidRPr="007B686A">
        <w:rPr>
          <w:rFonts w:ascii="Sakkal Majalla" w:eastAsia="Calibri" w:hAnsi="Sakkal Majalla" w:cs="Sakkal Majalla" w:hint="cs"/>
          <w:b w:val="0"/>
          <w:bCs w:val="0"/>
          <w:sz w:val="28"/>
          <w:szCs w:val="28"/>
          <w:rtl/>
        </w:rPr>
        <w:t xml:space="preserve"> من ال</w:t>
      </w:r>
      <w:r w:rsidR="008F6C7D" w:rsidRPr="007B686A">
        <w:rPr>
          <w:rFonts w:ascii="Sakkal Majalla" w:eastAsia="Calibri" w:hAnsi="Sakkal Majalla" w:cs="Sakkal Majalla"/>
          <w:b w:val="0"/>
          <w:bCs w:val="0"/>
          <w:sz w:val="28"/>
          <w:szCs w:val="28"/>
          <w:rtl/>
        </w:rPr>
        <w:t>مقترحات لتحسين خدمات المكتبة</w:t>
      </w:r>
      <w:r w:rsidRPr="007B686A">
        <w:rPr>
          <w:rFonts w:ascii="Sakkal Majalla" w:eastAsia="Calibri" w:hAnsi="Sakkal Majalla" w:cs="Sakkal Majalla" w:hint="cs"/>
          <w:b w:val="0"/>
          <w:bCs w:val="0"/>
          <w:sz w:val="28"/>
          <w:szCs w:val="28"/>
          <w:rtl/>
        </w:rPr>
        <w:t>،</w:t>
      </w:r>
      <w:r w:rsidR="008F6C7D" w:rsidRPr="007B686A">
        <w:rPr>
          <w:rFonts w:ascii="Sakkal Majalla" w:eastAsia="Calibri" w:hAnsi="Sakkal Majalla" w:cs="Sakkal Majalla"/>
          <w:b w:val="0"/>
          <w:bCs w:val="0"/>
          <w:sz w:val="28"/>
          <w:szCs w:val="28"/>
          <w:rtl/>
        </w:rPr>
        <w:t xml:space="preserve"> و</w:t>
      </w:r>
      <w:r w:rsidRPr="007B686A">
        <w:rPr>
          <w:rFonts w:ascii="Sakkal Majalla" w:eastAsia="Calibri" w:hAnsi="Sakkal Majalla" w:cs="Sakkal Majalla" w:hint="cs"/>
          <w:b w:val="0"/>
          <w:bCs w:val="0"/>
          <w:sz w:val="28"/>
          <w:szCs w:val="28"/>
          <w:rtl/>
        </w:rPr>
        <w:t>كذلك ساردة لكثير من التحديات/</w:t>
      </w:r>
      <w:r w:rsidR="008F6C7D" w:rsidRPr="007B686A">
        <w:rPr>
          <w:rFonts w:ascii="Sakkal Majalla" w:eastAsia="Calibri" w:hAnsi="Sakkal Majalla" w:cs="Sakkal Majalla"/>
          <w:b w:val="0"/>
          <w:bCs w:val="0"/>
          <w:sz w:val="28"/>
          <w:szCs w:val="28"/>
          <w:rtl/>
        </w:rPr>
        <w:t>المعوقا</w:t>
      </w:r>
      <w:r w:rsidR="00A8046B" w:rsidRPr="007B686A">
        <w:rPr>
          <w:rFonts w:ascii="Sakkal Majalla" w:eastAsia="Calibri" w:hAnsi="Sakkal Majalla" w:cs="Sakkal Majalla"/>
          <w:b w:val="0"/>
          <w:bCs w:val="0"/>
          <w:sz w:val="28"/>
          <w:szCs w:val="28"/>
          <w:rtl/>
        </w:rPr>
        <w:t>ت</w:t>
      </w:r>
      <w:r w:rsidR="002E0141" w:rsidRPr="007B686A">
        <w:rPr>
          <w:rFonts w:ascii="Sakkal Majalla" w:eastAsia="Calibri" w:hAnsi="Sakkal Majalla" w:cs="Sakkal Majalla" w:hint="cs"/>
          <w:b w:val="0"/>
          <w:bCs w:val="0"/>
          <w:sz w:val="28"/>
          <w:szCs w:val="28"/>
          <w:rtl/>
        </w:rPr>
        <w:t>، يمكن إجمالها في الجدول رقم (7):</w:t>
      </w:r>
    </w:p>
    <w:p w14:paraId="36F016B1" w14:textId="77777777" w:rsidR="002E0141" w:rsidRDefault="002E0141" w:rsidP="0019775F">
      <w:pPr>
        <w:bidi/>
        <w:ind w:left="84"/>
        <w:contextualSpacing/>
        <w:jc w:val="center"/>
        <w:rPr>
          <w:rFonts w:ascii="Sakkal Majalla" w:hAnsi="Sakkal Majalla" w:cs="Sakkal Majalla"/>
          <w:color w:val="7030A0"/>
          <w:sz w:val="28"/>
          <w:szCs w:val="28"/>
          <w:rtl/>
        </w:rPr>
      </w:pPr>
    </w:p>
    <w:p w14:paraId="33A3609D" w14:textId="77777777" w:rsidR="008F6C7D" w:rsidRPr="00DD0847" w:rsidRDefault="008F6C7D" w:rsidP="002E0141">
      <w:pPr>
        <w:bidi/>
        <w:ind w:left="84"/>
        <w:contextualSpacing/>
        <w:jc w:val="center"/>
        <w:rPr>
          <w:rFonts w:ascii="Sakkal Majalla" w:hAnsi="Sakkal Majalla" w:cs="Sakkal Majalla"/>
          <w:sz w:val="28"/>
          <w:szCs w:val="28"/>
          <w:rtl/>
        </w:rPr>
      </w:pPr>
      <w:r w:rsidRPr="00DD0847">
        <w:rPr>
          <w:rFonts w:ascii="Sakkal Majalla" w:hAnsi="Sakkal Majalla" w:cs="Sakkal Majalla"/>
          <w:sz w:val="28"/>
          <w:szCs w:val="28"/>
          <w:rtl/>
        </w:rPr>
        <w:t>جدول رقم (7)</w:t>
      </w:r>
      <w:r w:rsidR="00631D53" w:rsidRPr="00DD0847">
        <w:rPr>
          <w:rFonts w:ascii="Sakkal Majalla" w:hAnsi="Sakkal Majalla" w:cs="Sakkal Majalla" w:hint="cs"/>
          <w:sz w:val="28"/>
          <w:szCs w:val="28"/>
          <w:rtl/>
        </w:rPr>
        <w:t xml:space="preserve">: </w:t>
      </w:r>
      <w:r w:rsidRPr="00DD0847">
        <w:rPr>
          <w:rFonts w:ascii="Sakkal Majalla" w:hAnsi="Sakkal Majalla" w:cs="Sakkal Majalla"/>
          <w:sz w:val="28"/>
          <w:szCs w:val="28"/>
          <w:rtl/>
        </w:rPr>
        <w:t>يوضح كيف تحسين الخدمات بالمكتبة والمعوقات التي تحول دون ذلك</w:t>
      </w:r>
    </w:p>
    <w:tbl>
      <w:tblPr>
        <w:tblStyle w:val="TableGrid"/>
        <w:bidiVisual/>
        <w:tblW w:w="7560" w:type="dxa"/>
        <w:tblInd w:w="198" w:type="dxa"/>
        <w:tblLook w:val="04A0" w:firstRow="1" w:lastRow="0" w:firstColumn="1" w:lastColumn="0" w:noHBand="0" w:noVBand="1"/>
      </w:tblPr>
      <w:tblGrid>
        <w:gridCol w:w="4866"/>
        <w:gridCol w:w="2694"/>
      </w:tblGrid>
      <w:tr w:rsidR="008F6C7D" w:rsidRPr="0025102E" w14:paraId="2E6C88FF" w14:textId="77777777" w:rsidTr="00526245">
        <w:trPr>
          <w:trHeight w:val="612"/>
        </w:trPr>
        <w:tc>
          <w:tcPr>
            <w:tcW w:w="4866" w:type="dxa"/>
            <w:shd w:val="clear" w:color="auto" w:fill="D9D9D9" w:themeFill="background1" w:themeFillShade="D9"/>
          </w:tcPr>
          <w:p w14:paraId="1DBE387C" w14:textId="77777777" w:rsidR="008F6C7D" w:rsidRPr="00DD0847" w:rsidRDefault="008F6C7D" w:rsidP="0019775F">
            <w:pPr>
              <w:contextualSpacing/>
              <w:jc w:val="center"/>
              <w:rPr>
                <w:rFonts w:ascii="Sakkal Majalla" w:eastAsia="Calibri" w:hAnsi="Sakkal Majalla" w:cs="Sakkal Majalla"/>
                <w:sz w:val="28"/>
                <w:szCs w:val="28"/>
                <w:rtl/>
              </w:rPr>
            </w:pPr>
            <w:r w:rsidRPr="00DD0847">
              <w:rPr>
                <w:rFonts w:ascii="Sakkal Majalla" w:eastAsia="Calibri" w:hAnsi="Sakkal Majalla" w:cs="Sakkal Majalla"/>
                <w:sz w:val="28"/>
                <w:szCs w:val="28"/>
                <w:rtl/>
              </w:rPr>
              <w:t>مقترحات لتحسين تحسين الخدمات</w:t>
            </w:r>
          </w:p>
        </w:tc>
        <w:tc>
          <w:tcPr>
            <w:tcW w:w="2694" w:type="dxa"/>
            <w:shd w:val="clear" w:color="auto" w:fill="D9D9D9" w:themeFill="background1" w:themeFillShade="D9"/>
          </w:tcPr>
          <w:p w14:paraId="2589B189" w14:textId="77777777" w:rsidR="008F6C7D" w:rsidRPr="00DD0847" w:rsidRDefault="008F6C7D" w:rsidP="0019775F">
            <w:pPr>
              <w:contextualSpacing/>
              <w:jc w:val="center"/>
              <w:rPr>
                <w:rFonts w:ascii="Sakkal Majalla" w:eastAsia="Calibri" w:hAnsi="Sakkal Majalla" w:cs="Sakkal Majalla"/>
                <w:sz w:val="28"/>
                <w:szCs w:val="28"/>
                <w:rtl/>
              </w:rPr>
            </w:pPr>
            <w:r w:rsidRPr="00DD0847">
              <w:rPr>
                <w:rFonts w:ascii="Sakkal Majalla" w:eastAsia="Calibri" w:hAnsi="Sakkal Majalla" w:cs="Sakkal Majalla"/>
                <w:sz w:val="28"/>
                <w:szCs w:val="28"/>
                <w:rtl/>
              </w:rPr>
              <w:t>المعوقات</w:t>
            </w:r>
            <w:r w:rsidRPr="00DD0847">
              <w:rPr>
                <w:rFonts w:ascii="Sakkal Majalla" w:hAnsi="Sakkal Majalla" w:cs="Sakkal Majalla"/>
                <w:sz w:val="28"/>
                <w:szCs w:val="28"/>
                <w:rtl/>
              </w:rPr>
              <w:t xml:space="preserve"> </w:t>
            </w:r>
            <w:r w:rsidRPr="00DD0847">
              <w:rPr>
                <w:rFonts w:ascii="Sakkal Majalla" w:eastAsia="Calibri" w:hAnsi="Sakkal Majalla" w:cs="Sakkal Majalla"/>
                <w:sz w:val="28"/>
                <w:szCs w:val="28"/>
                <w:rtl/>
              </w:rPr>
              <w:t>التي تحول دون ذلك</w:t>
            </w:r>
          </w:p>
        </w:tc>
      </w:tr>
      <w:tr w:rsidR="005712C8" w:rsidRPr="0025102E" w14:paraId="69A53EDB" w14:textId="77777777" w:rsidTr="00526245">
        <w:trPr>
          <w:trHeight w:val="2510"/>
        </w:trPr>
        <w:tc>
          <w:tcPr>
            <w:tcW w:w="4866" w:type="dxa"/>
          </w:tcPr>
          <w:p w14:paraId="4369DD89"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hint="cs"/>
                <w:b w:val="0"/>
                <w:bCs w:val="0"/>
                <w:sz w:val="28"/>
                <w:szCs w:val="28"/>
                <w:rtl/>
              </w:rPr>
              <w:t>تمكين المكتبات العامة من "</w:t>
            </w:r>
            <w:r w:rsidRPr="001E1D2F">
              <w:rPr>
                <w:rFonts w:ascii="Sakkal Majalla" w:eastAsia="Calibri" w:hAnsi="Sakkal Majalla" w:cs="Sakkal Majalla"/>
                <w:b w:val="0"/>
                <w:bCs w:val="0"/>
                <w:sz w:val="28"/>
                <w:szCs w:val="28"/>
                <w:rtl/>
              </w:rPr>
              <w:t xml:space="preserve">البحث الذاتي في مصادر المعلومات المتوفره في جميع المكتبات سواءً </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 xml:space="preserve">كانت في السعودية </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و خارجها</w:t>
            </w:r>
            <w:r w:rsidRPr="001E1D2F">
              <w:rPr>
                <w:rFonts w:ascii="Sakkal Majalla" w:eastAsia="Calibri" w:hAnsi="Sakkal Majalla" w:cs="Sakkal Majalla" w:hint="cs"/>
                <w:b w:val="0"/>
                <w:bCs w:val="0"/>
                <w:sz w:val="28"/>
                <w:szCs w:val="28"/>
                <w:rtl/>
              </w:rPr>
              <w:t>".</w:t>
            </w:r>
          </w:p>
          <w:p w14:paraId="4F64ABCF"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hint="cs"/>
                <w:b w:val="0"/>
                <w:bCs w:val="0"/>
                <w:sz w:val="28"/>
                <w:szCs w:val="28"/>
                <w:rtl/>
              </w:rPr>
              <w:t>إ</w:t>
            </w:r>
            <w:r w:rsidRPr="001E1D2F">
              <w:rPr>
                <w:rFonts w:ascii="Sakkal Majalla" w:eastAsia="Calibri" w:hAnsi="Sakkal Majalla" w:cs="Sakkal Majalla"/>
                <w:b w:val="0"/>
                <w:bCs w:val="0"/>
                <w:sz w:val="28"/>
                <w:szCs w:val="28"/>
                <w:rtl/>
              </w:rPr>
              <w:t>تاحة فرص الثقافة المستمرة لل</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فراد والمجتمع دون مقابل</w:t>
            </w:r>
          </w:p>
          <w:p w14:paraId="641FF246"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lastRenderedPageBreak/>
              <w:t xml:space="preserve">دعم المكتبة </w:t>
            </w:r>
            <w:r w:rsidRPr="001E1D2F">
              <w:rPr>
                <w:rFonts w:ascii="Sakkal Majalla" w:eastAsia="Calibri" w:hAnsi="Sakkal Majalla" w:cs="Sakkal Majalla" w:hint="cs"/>
                <w:b w:val="0"/>
                <w:bCs w:val="0"/>
                <w:sz w:val="28"/>
                <w:szCs w:val="28"/>
                <w:rtl/>
              </w:rPr>
              <w:t>ب</w:t>
            </w:r>
            <w:r w:rsidRPr="001E1D2F">
              <w:rPr>
                <w:rFonts w:ascii="Sakkal Majalla" w:eastAsia="Calibri" w:hAnsi="Sakkal Majalla" w:cs="Sakkal Majalla"/>
                <w:b w:val="0"/>
                <w:bCs w:val="0"/>
                <w:sz w:val="28"/>
                <w:szCs w:val="28"/>
                <w:rtl/>
              </w:rPr>
              <w:t>المجموعات المطلوبة بشكل دائم</w:t>
            </w:r>
            <w:r w:rsidRPr="001E1D2F">
              <w:rPr>
                <w:rFonts w:ascii="Sakkal Majalla" w:eastAsia="Calibri" w:hAnsi="Sakkal Majalla" w:cs="Sakkal Majalla" w:hint="cs"/>
                <w:b w:val="0"/>
                <w:bCs w:val="0"/>
                <w:sz w:val="28"/>
                <w:szCs w:val="28"/>
                <w:rtl/>
              </w:rPr>
              <w:t xml:space="preserve"> وبمواد حديثة تلبي احتياجات </w:t>
            </w:r>
            <w:r w:rsidRPr="001E1D2F">
              <w:rPr>
                <w:rFonts w:ascii="Sakkal Majalla" w:eastAsia="Calibri" w:hAnsi="Sakkal Majalla" w:cs="Sakkal Majalla"/>
                <w:b w:val="0"/>
                <w:bCs w:val="0"/>
                <w:sz w:val="28"/>
                <w:szCs w:val="28"/>
                <w:rtl/>
              </w:rPr>
              <w:t>الرواد</w:t>
            </w:r>
            <w:r w:rsidRPr="001E1D2F">
              <w:rPr>
                <w:rFonts w:ascii="Sakkal Majalla" w:eastAsia="Calibri" w:hAnsi="Sakkal Majalla" w:cs="Sakkal Majalla" w:hint="cs"/>
                <w:b w:val="0"/>
                <w:bCs w:val="0"/>
                <w:sz w:val="28"/>
                <w:szCs w:val="28"/>
                <w:rtl/>
              </w:rPr>
              <w:t>،</w:t>
            </w:r>
            <w:r w:rsidRPr="001E1D2F">
              <w:rPr>
                <w:rFonts w:ascii="Sakkal Majalla" w:eastAsia="Calibri" w:hAnsi="Sakkal Majalla" w:cs="Sakkal Majalla"/>
                <w:b w:val="0"/>
                <w:bCs w:val="0"/>
                <w:sz w:val="28"/>
                <w:szCs w:val="28"/>
                <w:rtl/>
              </w:rPr>
              <w:t xml:space="preserve"> </w:t>
            </w:r>
            <w:r w:rsidRPr="001E1D2F">
              <w:rPr>
                <w:rFonts w:ascii="Sakkal Majalla" w:eastAsia="Calibri" w:hAnsi="Sakkal Majalla" w:cs="Sakkal Majalla" w:hint="cs"/>
                <w:b w:val="0"/>
                <w:bCs w:val="0"/>
                <w:sz w:val="28"/>
                <w:szCs w:val="28"/>
                <w:rtl/>
              </w:rPr>
              <w:t>و</w:t>
            </w:r>
            <w:r w:rsidRPr="001E1D2F">
              <w:rPr>
                <w:rFonts w:ascii="Sakkal Majalla" w:eastAsia="Calibri" w:hAnsi="Sakkal Majalla" w:cs="Sakkal Majalla"/>
                <w:b w:val="0"/>
                <w:bCs w:val="0"/>
                <w:sz w:val="28"/>
                <w:szCs w:val="28"/>
                <w:rtl/>
              </w:rPr>
              <w:t>توفير خدمات بديل</w:t>
            </w:r>
            <w:r w:rsidRPr="001E1D2F">
              <w:rPr>
                <w:rFonts w:ascii="Sakkal Majalla" w:eastAsia="Calibri" w:hAnsi="Sakkal Majalla" w:cs="Sakkal Majalla" w:hint="cs"/>
                <w:b w:val="0"/>
                <w:bCs w:val="0"/>
                <w:sz w:val="28"/>
                <w:szCs w:val="28"/>
                <w:rtl/>
              </w:rPr>
              <w:t>ة</w:t>
            </w:r>
            <w:r w:rsidRPr="001E1D2F">
              <w:rPr>
                <w:rFonts w:ascii="Sakkal Majalla" w:eastAsia="Calibri" w:hAnsi="Sakkal Majalla" w:cs="Sakkal Majalla"/>
                <w:b w:val="0"/>
                <w:bCs w:val="0"/>
                <w:sz w:val="28"/>
                <w:szCs w:val="28"/>
                <w:rtl/>
              </w:rPr>
              <w:t xml:space="preserve"> للباحث في حال عدم توفر ما</w:t>
            </w:r>
            <w:r w:rsidRPr="001E1D2F">
              <w:rPr>
                <w:rFonts w:ascii="Sakkal Majalla" w:eastAsia="Calibri" w:hAnsi="Sakkal Majalla" w:cs="Sakkal Majalla" w:hint="cs"/>
                <w:b w:val="0"/>
                <w:bCs w:val="0"/>
                <w:sz w:val="28"/>
                <w:szCs w:val="28"/>
                <w:rtl/>
              </w:rPr>
              <w:t xml:space="preserve"> </w:t>
            </w:r>
            <w:r w:rsidRPr="001E1D2F">
              <w:rPr>
                <w:rFonts w:ascii="Sakkal Majalla" w:eastAsia="Calibri" w:hAnsi="Sakkal Majalla" w:cs="Sakkal Majalla"/>
                <w:b w:val="0"/>
                <w:bCs w:val="0"/>
                <w:sz w:val="28"/>
                <w:szCs w:val="28"/>
                <w:rtl/>
              </w:rPr>
              <w:t>يبحث عنه في المكتبة</w:t>
            </w:r>
          </w:p>
          <w:p w14:paraId="389E4B9C"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 xml:space="preserve">تحسين جودة وسرعة الإنترنت وتحديث </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جهز</w:t>
            </w:r>
            <w:r w:rsidRPr="001E1D2F">
              <w:rPr>
                <w:rFonts w:ascii="Sakkal Majalla" w:eastAsia="Calibri" w:hAnsi="Sakkal Majalla" w:cs="Sakkal Majalla" w:hint="cs"/>
                <w:b w:val="0"/>
                <w:bCs w:val="0"/>
                <w:sz w:val="28"/>
                <w:szCs w:val="28"/>
                <w:rtl/>
              </w:rPr>
              <w:t>ة</w:t>
            </w:r>
            <w:r w:rsidRPr="001E1D2F">
              <w:rPr>
                <w:rFonts w:ascii="Sakkal Majalla" w:eastAsia="Calibri" w:hAnsi="Sakkal Majalla" w:cs="Sakkal Majalla"/>
                <w:b w:val="0"/>
                <w:bCs w:val="0"/>
                <w:sz w:val="28"/>
                <w:szCs w:val="28"/>
                <w:rtl/>
              </w:rPr>
              <w:t xml:space="preserve"> الكمبيوتر</w:t>
            </w:r>
          </w:p>
          <w:p w14:paraId="2BC773E5"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hint="cs"/>
                <w:b w:val="0"/>
                <w:bCs w:val="0"/>
                <w:sz w:val="28"/>
                <w:szCs w:val="28"/>
                <w:rtl/>
              </w:rPr>
              <w:t>ضرورة إيجاد</w:t>
            </w:r>
            <w:r w:rsidRPr="001E1D2F">
              <w:rPr>
                <w:rFonts w:ascii="Sakkal Majalla" w:eastAsia="Calibri" w:hAnsi="Sakkal Majalla" w:cs="Sakkal Majalla"/>
                <w:b w:val="0"/>
                <w:bCs w:val="0"/>
                <w:sz w:val="28"/>
                <w:szCs w:val="28"/>
                <w:rtl/>
              </w:rPr>
              <w:t xml:space="preserve"> خطة استراتيجية تسير عليها المكتبة حتى و</w:t>
            </w:r>
            <w:r w:rsidRPr="001E1D2F">
              <w:rPr>
                <w:rFonts w:ascii="Sakkal Majalla" w:eastAsia="Calibri" w:hAnsi="Sakkal Majalla" w:cs="Sakkal Majalla" w:hint="cs"/>
                <w:b w:val="0"/>
                <w:bCs w:val="0"/>
                <w:sz w:val="28"/>
                <w:szCs w:val="28"/>
                <w:rtl/>
              </w:rPr>
              <w:t>إ</w:t>
            </w:r>
            <w:r w:rsidRPr="001E1D2F">
              <w:rPr>
                <w:rFonts w:ascii="Sakkal Majalla" w:eastAsia="Calibri" w:hAnsi="Sakkal Majalla" w:cs="Sakkal Majalla"/>
                <w:b w:val="0"/>
                <w:bCs w:val="0"/>
                <w:sz w:val="28"/>
                <w:szCs w:val="28"/>
                <w:rtl/>
              </w:rPr>
              <w:t>ن تغي</w:t>
            </w:r>
            <w:r w:rsidRPr="001E1D2F">
              <w:rPr>
                <w:rFonts w:ascii="Sakkal Majalla" w:eastAsia="Calibri" w:hAnsi="Sakkal Majalla" w:cs="Sakkal Majalla" w:hint="cs"/>
                <w:b w:val="0"/>
                <w:bCs w:val="0"/>
                <w:sz w:val="28"/>
                <w:szCs w:val="28"/>
                <w:rtl/>
              </w:rPr>
              <w:t>ّ</w:t>
            </w:r>
            <w:r w:rsidRPr="001E1D2F">
              <w:rPr>
                <w:rFonts w:ascii="Sakkal Majalla" w:eastAsia="Calibri" w:hAnsi="Sakkal Majalla" w:cs="Sakkal Majalla"/>
                <w:b w:val="0"/>
                <w:bCs w:val="0"/>
                <w:sz w:val="28"/>
                <w:szCs w:val="28"/>
                <w:rtl/>
              </w:rPr>
              <w:t>ر المدير</w:t>
            </w:r>
            <w:r w:rsidRPr="001E1D2F">
              <w:rPr>
                <w:rFonts w:ascii="Sakkal Majalla" w:eastAsia="Calibri" w:hAnsi="Sakkal Majalla" w:cs="Sakkal Majalla" w:hint="cs"/>
                <w:b w:val="0"/>
                <w:bCs w:val="0"/>
                <w:sz w:val="28"/>
                <w:szCs w:val="28"/>
                <w:rtl/>
              </w:rPr>
              <w:t>،</w:t>
            </w:r>
            <w:r w:rsidRPr="001E1D2F">
              <w:rPr>
                <w:rFonts w:ascii="Sakkal Majalla" w:eastAsia="Calibri" w:hAnsi="Sakkal Majalla" w:cs="Sakkal Majalla"/>
                <w:b w:val="0"/>
                <w:bCs w:val="0"/>
                <w:sz w:val="28"/>
                <w:szCs w:val="28"/>
                <w:rtl/>
              </w:rPr>
              <w:t xml:space="preserve"> فالخطة يجب </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ن تكون في طريقها للتنفيذ</w:t>
            </w:r>
          </w:p>
          <w:p w14:paraId="1DB5D1F7" w14:textId="7FD6223D"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توف</w:t>
            </w:r>
            <w:r w:rsidRPr="001E1D2F">
              <w:rPr>
                <w:rFonts w:ascii="Sakkal Majalla" w:eastAsia="Calibri" w:hAnsi="Sakkal Majalla" w:cs="Sakkal Majalla" w:hint="cs"/>
                <w:b w:val="0"/>
                <w:bCs w:val="0"/>
                <w:sz w:val="28"/>
                <w:szCs w:val="28"/>
                <w:rtl/>
              </w:rPr>
              <w:t>ي</w:t>
            </w:r>
            <w:r w:rsidRPr="001E1D2F">
              <w:rPr>
                <w:rFonts w:ascii="Sakkal Majalla" w:eastAsia="Calibri" w:hAnsi="Sakkal Majalla" w:cs="Sakkal Majalla"/>
                <w:b w:val="0"/>
                <w:bCs w:val="0"/>
                <w:sz w:val="28"/>
                <w:szCs w:val="28"/>
                <w:rtl/>
              </w:rPr>
              <w:t>ر ميزانية خاصة ب</w:t>
            </w:r>
            <w:r w:rsidRPr="001E1D2F">
              <w:rPr>
                <w:rFonts w:ascii="Sakkal Majalla" w:eastAsia="Calibri" w:hAnsi="Sakkal Majalla" w:cs="Sakkal Majalla" w:hint="cs"/>
                <w:b w:val="0"/>
                <w:bCs w:val="0"/>
                <w:sz w:val="28"/>
                <w:szCs w:val="28"/>
                <w:rtl/>
              </w:rPr>
              <w:t>كل مكتبة، حتى يتم تأمين الاحتياجات التي يطلبها الرواد بشكل مباشر، فالاحتياجات للرواد الدائمين لكل مكتبة ستختلف من مكتبة لأخرى.</w:t>
            </w:r>
          </w:p>
          <w:p w14:paraId="6344A5ED" w14:textId="1E72C588"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hint="cs"/>
                <w:b w:val="0"/>
                <w:bCs w:val="0"/>
                <w:sz w:val="28"/>
                <w:szCs w:val="28"/>
                <w:rtl/>
              </w:rPr>
              <w:t xml:space="preserve">توفير </w:t>
            </w:r>
            <w:r w:rsidRPr="001E1D2F">
              <w:rPr>
                <w:rFonts w:ascii="Sakkal Majalla" w:eastAsia="Calibri" w:hAnsi="Sakkal Majalla" w:cs="Sakkal Majalla"/>
                <w:b w:val="0"/>
                <w:bCs w:val="0"/>
                <w:sz w:val="28"/>
                <w:szCs w:val="28"/>
                <w:rtl/>
              </w:rPr>
              <w:t>اعتمادات مالية لإقامة فعاليات بها ت</w:t>
            </w:r>
            <w:r w:rsidRPr="001E1D2F">
              <w:rPr>
                <w:rFonts w:ascii="Sakkal Majalla" w:eastAsia="Calibri" w:hAnsi="Sakkal Majalla" w:cs="Sakkal Majalla" w:hint="cs"/>
                <w:b w:val="0"/>
                <w:bCs w:val="0"/>
                <w:sz w:val="28"/>
                <w:szCs w:val="28"/>
                <w:rtl/>
              </w:rPr>
              <w:t>ُ</w:t>
            </w:r>
            <w:r w:rsidRPr="001E1D2F">
              <w:rPr>
                <w:rFonts w:ascii="Sakkal Majalla" w:eastAsia="Calibri" w:hAnsi="Sakkal Majalla" w:cs="Sakkal Majalla"/>
                <w:b w:val="0"/>
                <w:bCs w:val="0"/>
                <w:sz w:val="28"/>
                <w:szCs w:val="28"/>
                <w:rtl/>
              </w:rPr>
              <w:t>عن</w:t>
            </w:r>
            <w:r w:rsidRPr="001E1D2F">
              <w:rPr>
                <w:rFonts w:ascii="Sakkal Majalla" w:eastAsia="Calibri" w:hAnsi="Sakkal Majalla" w:cs="Sakkal Majalla" w:hint="cs"/>
                <w:b w:val="0"/>
                <w:bCs w:val="0"/>
                <w:sz w:val="28"/>
                <w:szCs w:val="28"/>
                <w:rtl/>
              </w:rPr>
              <w:t>ى</w:t>
            </w:r>
            <w:r w:rsidRPr="001E1D2F">
              <w:rPr>
                <w:rFonts w:ascii="Sakkal Majalla" w:eastAsia="Calibri" w:hAnsi="Sakkal Majalla" w:cs="Sakkal Majalla"/>
                <w:b w:val="0"/>
                <w:bCs w:val="0"/>
                <w:sz w:val="28"/>
                <w:szCs w:val="28"/>
                <w:rtl/>
              </w:rPr>
              <w:t xml:space="preserve"> بالمعرفة وتنميته</w:t>
            </w:r>
            <w:r w:rsidRPr="001E1D2F">
              <w:rPr>
                <w:rFonts w:ascii="Sakkal Majalla" w:eastAsia="Calibri" w:hAnsi="Sakkal Majalla" w:cs="Sakkal Majalla" w:hint="cs"/>
                <w:b w:val="0"/>
                <w:bCs w:val="0"/>
                <w:sz w:val="28"/>
                <w:szCs w:val="28"/>
                <w:rtl/>
              </w:rPr>
              <w:t>ا وبإقامة المعارض والفعاليات المختلفة.</w:t>
            </w:r>
          </w:p>
          <w:p w14:paraId="5B9E73F3"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يجب تزويد المكتبة بكتب ووسائل سمعية وبصرية متنوعه خصوصا لل</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طفال</w:t>
            </w:r>
          </w:p>
          <w:p w14:paraId="68D31EF8"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الاهتمام من قبل وزارة الثقاف</w:t>
            </w:r>
            <w:r w:rsidRPr="001E1D2F">
              <w:rPr>
                <w:rFonts w:ascii="Sakkal Majalla" w:eastAsia="Calibri" w:hAnsi="Sakkal Majalla" w:cs="Sakkal Majalla" w:hint="cs"/>
                <w:b w:val="0"/>
                <w:bCs w:val="0"/>
                <w:sz w:val="28"/>
                <w:szCs w:val="28"/>
                <w:rtl/>
              </w:rPr>
              <w:t>ة</w:t>
            </w:r>
            <w:r w:rsidRPr="001E1D2F">
              <w:rPr>
                <w:rFonts w:ascii="Sakkal Majalla" w:eastAsia="Calibri" w:hAnsi="Sakkal Majalla" w:cs="Sakkal Majalla"/>
                <w:b w:val="0"/>
                <w:bCs w:val="0"/>
                <w:sz w:val="28"/>
                <w:szCs w:val="28"/>
                <w:rtl/>
              </w:rPr>
              <w:t xml:space="preserve"> وال</w:t>
            </w:r>
            <w:r w:rsidRPr="001E1D2F">
              <w:rPr>
                <w:rFonts w:ascii="Sakkal Majalla" w:eastAsia="Calibri" w:hAnsi="Sakkal Majalla" w:cs="Sakkal Majalla" w:hint="cs"/>
                <w:b w:val="0"/>
                <w:bCs w:val="0"/>
                <w:sz w:val="28"/>
                <w:szCs w:val="28"/>
                <w:rtl/>
              </w:rPr>
              <w:t>إع</w:t>
            </w:r>
            <w:r w:rsidRPr="001E1D2F">
              <w:rPr>
                <w:rFonts w:ascii="Sakkal Majalla" w:eastAsia="Calibri" w:hAnsi="Sakkal Majalla" w:cs="Sakkal Majalla"/>
                <w:b w:val="0"/>
                <w:bCs w:val="0"/>
                <w:sz w:val="28"/>
                <w:szCs w:val="28"/>
                <w:rtl/>
              </w:rPr>
              <w:t>لام بتوفير الموظفين المؤهلين بالتخصص والدعم المادي ل</w:t>
            </w:r>
            <w:r w:rsidRPr="001E1D2F">
              <w:rPr>
                <w:rFonts w:ascii="Sakkal Majalla" w:eastAsia="Calibri" w:hAnsi="Sakkal Majalla" w:cs="Sakkal Majalla" w:hint="cs"/>
                <w:b w:val="0"/>
                <w:bCs w:val="0"/>
                <w:sz w:val="28"/>
                <w:szCs w:val="28"/>
                <w:rtl/>
              </w:rPr>
              <w:t>إ</w:t>
            </w:r>
            <w:r w:rsidRPr="001E1D2F">
              <w:rPr>
                <w:rFonts w:ascii="Sakkal Majalla" w:eastAsia="Calibri" w:hAnsi="Sakkal Majalla" w:cs="Sakkal Majalla"/>
                <w:b w:val="0"/>
                <w:bCs w:val="0"/>
                <w:sz w:val="28"/>
                <w:szCs w:val="28"/>
                <w:rtl/>
              </w:rPr>
              <w:t>قامة ال</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نشط</w:t>
            </w:r>
            <w:r w:rsidRPr="001E1D2F">
              <w:rPr>
                <w:rFonts w:ascii="Sakkal Majalla" w:eastAsia="Calibri" w:hAnsi="Sakkal Majalla" w:cs="Sakkal Majalla" w:hint="cs"/>
                <w:b w:val="0"/>
                <w:bCs w:val="0"/>
                <w:sz w:val="28"/>
                <w:szCs w:val="28"/>
                <w:rtl/>
              </w:rPr>
              <w:t>ة، و</w:t>
            </w:r>
            <w:r w:rsidRPr="001E1D2F">
              <w:rPr>
                <w:rFonts w:ascii="Sakkal Majalla" w:eastAsia="Calibri" w:hAnsi="Sakkal Majalla" w:cs="Sakkal Majalla"/>
                <w:b w:val="0"/>
                <w:bCs w:val="0"/>
                <w:sz w:val="28"/>
                <w:szCs w:val="28"/>
                <w:rtl/>
              </w:rPr>
              <w:t>تعيين متخصصين في الحاسب والنشاط الثقافي والاجتماعي</w:t>
            </w:r>
          </w:p>
          <w:p w14:paraId="06580D4E"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إقامة المسابقات الثقافي</w:t>
            </w:r>
            <w:r w:rsidRPr="001E1D2F">
              <w:rPr>
                <w:rFonts w:ascii="Sakkal Majalla" w:eastAsia="Calibri" w:hAnsi="Sakkal Majalla" w:cs="Sakkal Majalla" w:hint="cs"/>
                <w:b w:val="0"/>
                <w:bCs w:val="0"/>
                <w:sz w:val="28"/>
                <w:szCs w:val="28"/>
                <w:rtl/>
              </w:rPr>
              <w:t>ة</w:t>
            </w:r>
            <w:r w:rsidRPr="001E1D2F">
              <w:rPr>
                <w:rFonts w:ascii="Sakkal Majalla" w:eastAsia="Calibri" w:hAnsi="Sakkal Majalla" w:cs="Sakkal Majalla"/>
                <w:b w:val="0"/>
                <w:bCs w:val="0"/>
                <w:sz w:val="28"/>
                <w:szCs w:val="28"/>
                <w:rtl/>
              </w:rPr>
              <w:t xml:space="preserve"> لجذب المواطنين  </w:t>
            </w:r>
          </w:p>
          <w:p w14:paraId="7B030A73"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hint="cs"/>
                <w:b w:val="0"/>
                <w:bCs w:val="0"/>
                <w:sz w:val="28"/>
                <w:szCs w:val="28"/>
                <w:rtl/>
              </w:rPr>
              <w:t>إ</w:t>
            </w:r>
            <w:r w:rsidRPr="001E1D2F">
              <w:rPr>
                <w:rFonts w:ascii="Sakkal Majalla" w:eastAsia="Calibri" w:hAnsi="Sakkal Majalla" w:cs="Sakkal Majalla"/>
                <w:b w:val="0"/>
                <w:bCs w:val="0"/>
                <w:sz w:val="28"/>
                <w:szCs w:val="28"/>
                <w:rtl/>
              </w:rPr>
              <w:t>لحاق الموظفين بدورات  تدريبية في مجال التخصص</w:t>
            </w:r>
            <w:r w:rsidRPr="001E1D2F">
              <w:rPr>
                <w:rFonts w:ascii="Sakkal Majalla" w:eastAsia="Calibri" w:hAnsi="Sakkal Majalla" w:cs="Sakkal Majalla" w:hint="cs"/>
                <w:b w:val="0"/>
                <w:bCs w:val="0"/>
                <w:sz w:val="28"/>
                <w:szCs w:val="28"/>
                <w:rtl/>
              </w:rPr>
              <w:t>، وبالذات في سلوكيات ومهارات ا</w:t>
            </w:r>
            <w:r w:rsidRPr="001E1D2F">
              <w:rPr>
                <w:rFonts w:ascii="Sakkal Majalla" w:eastAsia="Calibri" w:hAnsi="Sakkal Majalla" w:cs="Sakkal Majalla"/>
                <w:b w:val="0"/>
                <w:bCs w:val="0"/>
                <w:sz w:val="28"/>
                <w:szCs w:val="28"/>
                <w:rtl/>
              </w:rPr>
              <w:t>لتواصل مع الرواد</w:t>
            </w:r>
          </w:p>
          <w:p w14:paraId="3EB4E8EB"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تحويلها لمراكز ثقافي</w:t>
            </w:r>
            <w:r w:rsidRPr="001E1D2F">
              <w:rPr>
                <w:rFonts w:ascii="Sakkal Majalla" w:eastAsia="Calibri" w:hAnsi="Sakkal Majalla" w:cs="Sakkal Majalla" w:hint="cs"/>
                <w:b w:val="0"/>
                <w:bCs w:val="0"/>
                <w:sz w:val="28"/>
                <w:szCs w:val="28"/>
                <w:rtl/>
              </w:rPr>
              <w:t>ة</w:t>
            </w:r>
            <w:r w:rsidRPr="001E1D2F">
              <w:rPr>
                <w:rFonts w:ascii="Sakkal Majalla" w:eastAsia="Calibri" w:hAnsi="Sakkal Majalla" w:cs="Sakkal Majalla"/>
                <w:b w:val="0"/>
                <w:bCs w:val="0"/>
                <w:sz w:val="28"/>
                <w:szCs w:val="28"/>
                <w:rtl/>
              </w:rPr>
              <w:t xml:space="preserve"> هو </w:t>
            </w:r>
            <w:r w:rsidRPr="001E1D2F">
              <w:rPr>
                <w:rFonts w:ascii="Sakkal Majalla" w:eastAsia="Calibri" w:hAnsi="Sakkal Majalla" w:cs="Sakkal Majalla" w:hint="cs"/>
                <w:b w:val="0"/>
                <w:bCs w:val="0"/>
                <w:sz w:val="28"/>
                <w:szCs w:val="28"/>
                <w:rtl/>
              </w:rPr>
              <w:t>أ</w:t>
            </w:r>
            <w:r w:rsidRPr="001E1D2F">
              <w:rPr>
                <w:rFonts w:ascii="Sakkal Majalla" w:eastAsia="Calibri" w:hAnsi="Sakkal Majalla" w:cs="Sakkal Majalla"/>
                <w:b w:val="0"/>
                <w:bCs w:val="0"/>
                <w:sz w:val="28"/>
                <w:szCs w:val="28"/>
                <w:rtl/>
              </w:rPr>
              <w:t>فضل تنشيط لها</w:t>
            </w:r>
          </w:p>
          <w:p w14:paraId="3D58650D" w14:textId="77777777"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sidRPr="001E1D2F">
              <w:rPr>
                <w:rFonts w:ascii="Sakkal Majalla" w:eastAsia="Calibri" w:hAnsi="Sakkal Majalla" w:cs="Sakkal Majalla"/>
                <w:b w:val="0"/>
                <w:bCs w:val="0"/>
                <w:sz w:val="28"/>
                <w:szCs w:val="28"/>
                <w:rtl/>
              </w:rPr>
              <w:t>توفير قواعد البيانات الرقمية</w:t>
            </w:r>
            <w:r w:rsidRPr="001E1D2F">
              <w:rPr>
                <w:rFonts w:ascii="Sakkal Majalla" w:eastAsia="Calibri" w:hAnsi="Sakkal Majalla" w:cs="Sakkal Majalla" w:hint="cs"/>
                <w:b w:val="0"/>
                <w:bCs w:val="0"/>
                <w:sz w:val="28"/>
                <w:szCs w:val="28"/>
                <w:rtl/>
              </w:rPr>
              <w:t xml:space="preserve"> (الاهتمام بالجوانب التقنية ومصادر المعلومات الرقمية كان واضحا وظاهرا في أغلب تعليقات ومقترحات مديري المكتبات العامة)</w:t>
            </w:r>
          </w:p>
          <w:p w14:paraId="14D06945" w14:textId="42CFCDA1" w:rsidR="005712C8" w:rsidRPr="001E1D2F" w:rsidRDefault="005712C8" w:rsidP="001E1D2F">
            <w:pPr>
              <w:pStyle w:val="ListParagraph"/>
              <w:numPr>
                <w:ilvl w:val="0"/>
                <w:numId w:val="22"/>
              </w:numPr>
              <w:jc w:val="both"/>
              <w:rPr>
                <w:rFonts w:ascii="Sakkal Majalla" w:eastAsia="Calibri" w:hAnsi="Sakkal Majalla" w:cs="Sakkal Majalla"/>
                <w:b w:val="0"/>
                <w:bCs w:val="0"/>
                <w:sz w:val="28"/>
                <w:szCs w:val="28"/>
                <w:rtl/>
              </w:rPr>
            </w:pPr>
            <w:r>
              <w:rPr>
                <w:rStyle w:val="CommentReference"/>
                <w:rtl/>
              </w:rPr>
              <w:commentReference w:id="11"/>
            </w:r>
            <w:r w:rsidRPr="001E1D2F">
              <w:rPr>
                <w:rFonts w:ascii="Sakkal Majalla" w:eastAsia="Calibri" w:hAnsi="Sakkal Majalla" w:cs="Sakkal Majalla" w:hint="cs"/>
                <w:b w:val="0"/>
                <w:bCs w:val="0"/>
                <w:sz w:val="28"/>
                <w:szCs w:val="28"/>
                <w:rtl/>
              </w:rPr>
              <w:t>ردم ال</w:t>
            </w:r>
            <w:r w:rsidRPr="001E1D2F">
              <w:rPr>
                <w:rFonts w:ascii="Sakkal Majalla" w:eastAsia="Calibri" w:hAnsi="Sakkal Majalla" w:cs="Sakkal Majalla"/>
                <w:b w:val="0"/>
                <w:bCs w:val="0"/>
                <w:sz w:val="28"/>
                <w:szCs w:val="28"/>
                <w:rtl/>
              </w:rPr>
              <w:t>فجو</w:t>
            </w:r>
            <w:r w:rsidRPr="001E1D2F">
              <w:rPr>
                <w:rFonts w:ascii="Sakkal Majalla" w:eastAsia="Calibri" w:hAnsi="Sakkal Majalla" w:cs="Sakkal Majalla" w:hint="cs"/>
                <w:b w:val="0"/>
                <w:bCs w:val="0"/>
                <w:sz w:val="28"/>
                <w:szCs w:val="28"/>
                <w:rtl/>
              </w:rPr>
              <w:t>ة</w:t>
            </w:r>
            <w:r w:rsidRPr="001E1D2F">
              <w:rPr>
                <w:rFonts w:ascii="Sakkal Majalla" w:eastAsia="Calibri" w:hAnsi="Sakkal Majalla" w:cs="Sakkal Majalla"/>
                <w:b w:val="0"/>
                <w:bCs w:val="0"/>
                <w:sz w:val="28"/>
                <w:szCs w:val="28"/>
                <w:rtl/>
              </w:rPr>
              <w:t xml:space="preserve"> بين المكتبات العامة والتعليم</w:t>
            </w:r>
            <w:r>
              <w:rPr>
                <w:rFonts w:ascii="Sakkal Majalla" w:eastAsia="Calibri" w:hAnsi="Sakkal Majalla" w:cs="Sakkal Majalla" w:hint="cs"/>
                <w:b w:val="0"/>
                <w:bCs w:val="0"/>
                <w:sz w:val="28"/>
                <w:szCs w:val="28"/>
                <w:rtl/>
              </w:rPr>
              <w:t>.</w:t>
            </w:r>
            <w:r w:rsidR="00FA29A2">
              <w:rPr>
                <w:rFonts w:ascii="Sakkal Majalla" w:eastAsia="Calibri" w:hAnsi="Sakkal Majalla" w:cs="Sakkal Majalla" w:hint="cs"/>
                <w:b w:val="0"/>
                <w:bCs w:val="0"/>
                <w:sz w:val="28"/>
                <w:szCs w:val="28"/>
                <w:rtl/>
              </w:rPr>
              <w:t xml:space="preserve"> </w:t>
            </w:r>
          </w:p>
        </w:tc>
        <w:tc>
          <w:tcPr>
            <w:tcW w:w="2694" w:type="dxa"/>
          </w:tcPr>
          <w:p w14:paraId="7F3E493C" w14:textId="1AF89EC7"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lastRenderedPageBreak/>
              <w:t>عدم توافر دعم مادي</w:t>
            </w:r>
            <w:r>
              <w:rPr>
                <w:rFonts w:ascii="Sakkal Majalla" w:eastAsia="Calibri" w:hAnsi="Sakkal Majalla" w:cs="Sakkal Majalla" w:hint="cs"/>
                <w:b w:val="0"/>
                <w:bCs w:val="0"/>
                <w:sz w:val="28"/>
                <w:szCs w:val="28"/>
                <w:rtl/>
              </w:rPr>
              <w:t>؛</w:t>
            </w:r>
          </w:p>
          <w:p w14:paraId="138C80E7" w14:textId="7819D8EE"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hint="cs"/>
                <w:b w:val="0"/>
                <w:bCs w:val="0"/>
                <w:sz w:val="28"/>
                <w:szCs w:val="28"/>
                <w:rtl/>
              </w:rPr>
              <w:t>عدم توفر الموازنات اللازمة</w:t>
            </w:r>
            <w:r>
              <w:rPr>
                <w:rFonts w:ascii="Sakkal Majalla" w:eastAsia="Calibri" w:hAnsi="Sakkal Majalla" w:cs="Sakkal Majalla" w:hint="cs"/>
                <w:b w:val="0"/>
                <w:bCs w:val="0"/>
                <w:sz w:val="28"/>
                <w:szCs w:val="28"/>
                <w:rtl/>
              </w:rPr>
              <w:t>؛</w:t>
            </w:r>
          </w:p>
          <w:p w14:paraId="1039EC5F" w14:textId="04FBF5C2"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عدم توافر مبنى مناسب للمكتبة</w:t>
            </w:r>
            <w:r>
              <w:rPr>
                <w:rFonts w:ascii="Sakkal Majalla" w:eastAsia="Calibri" w:hAnsi="Sakkal Majalla" w:cs="Sakkal Majalla" w:hint="cs"/>
                <w:b w:val="0"/>
                <w:bCs w:val="0"/>
                <w:sz w:val="28"/>
                <w:szCs w:val="28"/>
                <w:rtl/>
              </w:rPr>
              <w:t xml:space="preserve">(أغلب </w:t>
            </w:r>
            <w:r>
              <w:rPr>
                <w:rFonts w:ascii="Sakkal Majalla" w:eastAsia="Calibri" w:hAnsi="Sakkal Majalla" w:cs="Sakkal Majalla" w:hint="cs"/>
                <w:b w:val="0"/>
                <w:bCs w:val="0"/>
                <w:sz w:val="28"/>
                <w:szCs w:val="28"/>
                <w:rtl/>
              </w:rPr>
              <w:lastRenderedPageBreak/>
              <w:t>المكتبات في مبان مستأجرة)؛</w:t>
            </w:r>
          </w:p>
          <w:p w14:paraId="192DB2CF" w14:textId="6A20A73F"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 xml:space="preserve">عدم توافر </w:t>
            </w:r>
            <w:r w:rsidRPr="005712C8">
              <w:rPr>
                <w:rFonts w:ascii="Sakkal Majalla" w:eastAsia="Calibri" w:hAnsi="Sakkal Majalla" w:cs="Sakkal Majalla" w:hint="cs"/>
                <w:b w:val="0"/>
                <w:bCs w:val="0"/>
                <w:sz w:val="28"/>
                <w:szCs w:val="28"/>
                <w:rtl/>
              </w:rPr>
              <w:t>إ</w:t>
            </w:r>
            <w:r w:rsidRPr="005712C8">
              <w:rPr>
                <w:rFonts w:ascii="Sakkal Majalla" w:eastAsia="Calibri" w:hAnsi="Sakkal Majalla" w:cs="Sakkal Majalla"/>
                <w:b w:val="0"/>
                <w:bCs w:val="0"/>
                <w:sz w:val="28"/>
                <w:szCs w:val="28"/>
                <w:rtl/>
              </w:rPr>
              <w:t xml:space="preserve">مكانات مادية </w:t>
            </w:r>
            <w:r w:rsidRPr="005712C8">
              <w:rPr>
                <w:rFonts w:ascii="Sakkal Majalla" w:eastAsia="Calibri" w:hAnsi="Sakkal Majalla" w:cs="Sakkal Majalla" w:hint="cs"/>
                <w:b w:val="0"/>
                <w:bCs w:val="0"/>
                <w:sz w:val="28"/>
                <w:szCs w:val="28"/>
                <w:rtl/>
              </w:rPr>
              <w:t>أ</w:t>
            </w:r>
            <w:r w:rsidRPr="005712C8">
              <w:rPr>
                <w:rFonts w:ascii="Sakkal Majalla" w:eastAsia="Calibri" w:hAnsi="Sakkal Majalla" w:cs="Sakkal Majalla"/>
                <w:b w:val="0"/>
                <w:bCs w:val="0"/>
                <w:sz w:val="28"/>
                <w:szCs w:val="28"/>
                <w:rtl/>
              </w:rPr>
              <w:t>و تقنية</w:t>
            </w:r>
            <w:r>
              <w:rPr>
                <w:rFonts w:ascii="Sakkal Majalla" w:eastAsia="Calibri" w:hAnsi="Sakkal Majalla" w:cs="Sakkal Majalla" w:hint="cs"/>
                <w:b w:val="0"/>
                <w:bCs w:val="0"/>
                <w:sz w:val="28"/>
                <w:szCs w:val="28"/>
                <w:rtl/>
              </w:rPr>
              <w:t>؛</w:t>
            </w:r>
          </w:p>
          <w:p w14:paraId="4C16C1FE" w14:textId="378FD9D6"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Pr>
            </w:pPr>
            <w:r w:rsidRPr="005712C8">
              <w:rPr>
                <w:rFonts w:ascii="Sakkal Majalla" w:eastAsia="Calibri" w:hAnsi="Sakkal Majalla" w:cs="Sakkal Majalla"/>
                <w:b w:val="0"/>
                <w:bCs w:val="0"/>
                <w:sz w:val="28"/>
                <w:szCs w:val="28"/>
                <w:rtl/>
              </w:rPr>
              <w:t>المكتبات العامة تفتقر لل</w:t>
            </w:r>
            <w:r w:rsidRPr="005712C8">
              <w:rPr>
                <w:rFonts w:ascii="Sakkal Majalla" w:eastAsia="Calibri" w:hAnsi="Sakkal Majalla" w:cs="Sakkal Majalla" w:hint="cs"/>
                <w:b w:val="0"/>
                <w:bCs w:val="0"/>
                <w:sz w:val="28"/>
                <w:szCs w:val="28"/>
                <w:rtl/>
              </w:rPr>
              <w:t>أ</w:t>
            </w:r>
            <w:r w:rsidRPr="005712C8">
              <w:rPr>
                <w:rFonts w:ascii="Sakkal Majalla" w:eastAsia="Calibri" w:hAnsi="Sakkal Majalla" w:cs="Sakkal Majalla"/>
                <w:b w:val="0"/>
                <w:bCs w:val="0"/>
                <w:sz w:val="28"/>
                <w:szCs w:val="28"/>
                <w:rtl/>
              </w:rPr>
              <w:t>ساسيات مثل</w:t>
            </w:r>
            <w:r>
              <w:rPr>
                <w:rFonts w:ascii="Sakkal Majalla" w:eastAsia="Calibri" w:hAnsi="Sakkal Majalla" w:cs="Sakkal Majalla" w:hint="cs"/>
                <w:b w:val="0"/>
                <w:bCs w:val="0"/>
                <w:sz w:val="28"/>
                <w:szCs w:val="28"/>
                <w:rtl/>
              </w:rPr>
              <w:t>:</w:t>
            </w:r>
            <w:r w:rsidRPr="005712C8">
              <w:rPr>
                <w:rFonts w:ascii="Sakkal Majalla" w:eastAsia="Calibri" w:hAnsi="Sakkal Majalla" w:cs="Sakkal Majalla"/>
                <w:b w:val="0"/>
                <w:bCs w:val="0"/>
                <w:sz w:val="28"/>
                <w:szCs w:val="28"/>
                <w:rtl/>
              </w:rPr>
              <w:t xml:space="preserve"> </w:t>
            </w:r>
          </w:p>
          <w:p w14:paraId="202ED7DE" w14:textId="77777777" w:rsidR="005712C8" w:rsidRDefault="005712C8" w:rsidP="005712C8">
            <w:pPr>
              <w:pStyle w:val="ListParagraph"/>
              <w:numPr>
                <w:ilvl w:val="0"/>
                <w:numId w:val="24"/>
              </w:numPr>
              <w:jc w:val="both"/>
              <w:rPr>
                <w:rFonts w:ascii="Sakkal Majalla" w:eastAsia="Calibri" w:hAnsi="Sakkal Majalla" w:cs="Sakkal Majalla"/>
                <w:b w:val="0"/>
                <w:bCs w:val="0"/>
                <w:sz w:val="28"/>
                <w:szCs w:val="28"/>
              </w:rPr>
            </w:pPr>
            <w:r w:rsidRPr="005712C8">
              <w:rPr>
                <w:rFonts w:ascii="Sakkal Majalla" w:eastAsia="Calibri" w:hAnsi="Sakkal Majalla" w:cs="Sakkal Majalla"/>
                <w:b w:val="0"/>
                <w:bCs w:val="0"/>
                <w:sz w:val="28"/>
                <w:szCs w:val="28"/>
                <w:rtl/>
              </w:rPr>
              <w:t>"توفير أجهزة ذاتي</w:t>
            </w:r>
            <w:r w:rsidRPr="005712C8">
              <w:rPr>
                <w:rFonts w:ascii="Sakkal Majalla" w:eastAsia="Calibri" w:hAnsi="Sakkal Majalla" w:cs="Sakkal Majalla" w:hint="cs"/>
                <w:b w:val="0"/>
                <w:bCs w:val="0"/>
                <w:sz w:val="28"/>
                <w:szCs w:val="28"/>
                <w:rtl/>
              </w:rPr>
              <w:t>ة</w:t>
            </w:r>
            <w:r w:rsidRPr="005712C8">
              <w:rPr>
                <w:rFonts w:ascii="Sakkal Majalla" w:eastAsia="Calibri" w:hAnsi="Sakkal Majalla" w:cs="Sakkal Majalla"/>
                <w:b w:val="0"/>
                <w:bCs w:val="0"/>
                <w:sz w:val="28"/>
                <w:szCs w:val="28"/>
                <w:rtl/>
              </w:rPr>
              <w:t xml:space="preserve"> حديث</w:t>
            </w:r>
            <w:r w:rsidRPr="005712C8">
              <w:rPr>
                <w:rFonts w:ascii="Sakkal Majalla" w:eastAsia="Calibri" w:hAnsi="Sakkal Majalla" w:cs="Sakkal Majalla" w:hint="cs"/>
                <w:b w:val="0"/>
                <w:bCs w:val="0"/>
                <w:sz w:val="28"/>
                <w:szCs w:val="28"/>
                <w:rtl/>
              </w:rPr>
              <w:t>ة</w:t>
            </w:r>
            <w:r>
              <w:rPr>
                <w:rFonts w:ascii="Sakkal Majalla" w:eastAsia="Calibri" w:hAnsi="Sakkal Majalla" w:cs="Sakkal Majalla" w:hint="cs"/>
                <w:b w:val="0"/>
                <w:bCs w:val="0"/>
                <w:sz w:val="28"/>
                <w:szCs w:val="28"/>
                <w:rtl/>
              </w:rPr>
              <w:t>؛</w:t>
            </w:r>
          </w:p>
          <w:p w14:paraId="4B64BB7E" w14:textId="38FEC095" w:rsidR="005712C8" w:rsidRDefault="005712C8" w:rsidP="005712C8">
            <w:pPr>
              <w:pStyle w:val="ListParagraph"/>
              <w:numPr>
                <w:ilvl w:val="0"/>
                <w:numId w:val="24"/>
              </w:numPr>
              <w:jc w:val="both"/>
              <w:rPr>
                <w:rFonts w:ascii="Sakkal Majalla" w:eastAsia="Calibri" w:hAnsi="Sakkal Majalla" w:cs="Sakkal Majalla"/>
                <w:b w:val="0"/>
                <w:bCs w:val="0"/>
                <w:sz w:val="28"/>
                <w:szCs w:val="28"/>
              </w:rPr>
            </w:pPr>
            <w:r w:rsidRPr="005712C8">
              <w:rPr>
                <w:rFonts w:ascii="Sakkal Majalla" w:eastAsia="Calibri" w:hAnsi="Sakkal Majalla" w:cs="Sakkal Majalla"/>
                <w:b w:val="0"/>
                <w:bCs w:val="0"/>
                <w:sz w:val="28"/>
                <w:szCs w:val="28"/>
                <w:rtl/>
              </w:rPr>
              <w:t>تحسين بنية المكتبة</w:t>
            </w:r>
            <w:r>
              <w:rPr>
                <w:rFonts w:ascii="Sakkal Majalla" w:eastAsia="Calibri" w:hAnsi="Sakkal Majalla" w:cs="Sakkal Majalla" w:hint="cs"/>
                <w:b w:val="0"/>
                <w:bCs w:val="0"/>
                <w:sz w:val="28"/>
                <w:szCs w:val="28"/>
                <w:rtl/>
              </w:rPr>
              <w:t>؛</w:t>
            </w:r>
          </w:p>
          <w:p w14:paraId="201D11D4" w14:textId="2B7F3D70" w:rsidR="005712C8" w:rsidRPr="005712C8" w:rsidRDefault="005712C8" w:rsidP="005712C8">
            <w:pPr>
              <w:pStyle w:val="ListParagraph"/>
              <w:numPr>
                <w:ilvl w:val="0"/>
                <w:numId w:val="24"/>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زيادة موظفي المكتبة</w:t>
            </w:r>
          </w:p>
          <w:p w14:paraId="1641C2B7" w14:textId="77777777"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قلة المتخصصين بهذا المجال (المكتبة) والكتب"</w:t>
            </w:r>
          </w:p>
          <w:p w14:paraId="73D7B201" w14:textId="2A105B7C"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hint="cs"/>
                <w:b w:val="0"/>
                <w:bCs w:val="0"/>
                <w:sz w:val="28"/>
                <w:szCs w:val="28"/>
                <w:rtl/>
              </w:rPr>
              <w:t>القرار بيد الوزارة</w:t>
            </w:r>
            <w:r>
              <w:rPr>
                <w:rFonts w:ascii="Sakkal Majalla" w:eastAsia="Calibri" w:hAnsi="Sakkal Majalla" w:cs="Sakkal Majalla" w:hint="cs"/>
                <w:b w:val="0"/>
                <w:bCs w:val="0"/>
                <w:sz w:val="28"/>
                <w:szCs w:val="28"/>
                <w:rtl/>
              </w:rPr>
              <w:t xml:space="preserve"> في معظم الأحيان(مركزية)؛</w:t>
            </w:r>
          </w:p>
          <w:p w14:paraId="34D4D42A" w14:textId="015D242A"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عدم وجود محفز للعمل الميداني</w:t>
            </w:r>
            <w:r>
              <w:rPr>
                <w:rFonts w:ascii="Sakkal Majalla" w:eastAsia="Calibri" w:hAnsi="Sakkal Majalla" w:cs="Sakkal Majalla" w:hint="cs"/>
                <w:b w:val="0"/>
                <w:bCs w:val="0"/>
                <w:sz w:val="28"/>
                <w:szCs w:val="28"/>
                <w:rtl/>
              </w:rPr>
              <w:t>؛</w:t>
            </w:r>
          </w:p>
          <w:p w14:paraId="63DC1637" w14:textId="5F244173"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عدم مناسبة  المكان وال</w:t>
            </w:r>
            <w:r w:rsidRPr="005712C8">
              <w:rPr>
                <w:rFonts w:ascii="Sakkal Majalla" w:eastAsia="Calibri" w:hAnsi="Sakkal Majalla" w:cs="Sakkal Majalla" w:hint="cs"/>
                <w:b w:val="0"/>
                <w:bCs w:val="0"/>
                <w:sz w:val="28"/>
                <w:szCs w:val="28"/>
                <w:rtl/>
              </w:rPr>
              <w:t>أ</w:t>
            </w:r>
            <w:r w:rsidRPr="005712C8">
              <w:rPr>
                <w:rFonts w:ascii="Sakkal Majalla" w:eastAsia="Calibri" w:hAnsi="Sakkal Majalla" w:cs="Sakkal Majalla"/>
                <w:b w:val="0"/>
                <w:bCs w:val="0"/>
                <w:sz w:val="28"/>
                <w:szCs w:val="28"/>
                <w:rtl/>
              </w:rPr>
              <w:t>ثاث</w:t>
            </w:r>
            <w:r>
              <w:rPr>
                <w:rFonts w:ascii="Sakkal Majalla" w:eastAsia="Calibri" w:hAnsi="Sakkal Majalla" w:cs="Sakkal Majalla" w:hint="cs"/>
                <w:b w:val="0"/>
                <w:bCs w:val="0"/>
                <w:sz w:val="28"/>
                <w:szCs w:val="28"/>
                <w:rtl/>
              </w:rPr>
              <w:t>؛</w:t>
            </w:r>
          </w:p>
          <w:p w14:paraId="0D4D1659" w14:textId="77777777"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b w:val="0"/>
                <w:bCs w:val="0"/>
                <w:sz w:val="28"/>
                <w:szCs w:val="28"/>
                <w:rtl/>
              </w:rPr>
              <w:t>عدم وجود مكتبات رقمية لكثير من المكتبات وكذلك وجود رسوم اشتراك لانستطيع تحملها</w:t>
            </w:r>
          </w:p>
          <w:p w14:paraId="615F0A0E" w14:textId="511E5B0E" w:rsidR="005712C8" w:rsidRPr="005712C8" w:rsidRDefault="005712C8" w:rsidP="005712C8">
            <w:pPr>
              <w:pStyle w:val="ListParagraph"/>
              <w:numPr>
                <w:ilvl w:val="0"/>
                <w:numId w:val="23"/>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hint="cs"/>
                <w:b w:val="0"/>
                <w:bCs w:val="0"/>
                <w:sz w:val="28"/>
                <w:szCs w:val="28"/>
                <w:rtl/>
              </w:rPr>
              <w:t>تحتاج لجهود كبيرة</w:t>
            </w:r>
            <w:r>
              <w:rPr>
                <w:rFonts w:ascii="Sakkal Majalla" w:eastAsia="Calibri" w:hAnsi="Sakkal Majalla" w:cs="Sakkal Majalla" w:hint="cs"/>
                <w:b w:val="0"/>
                <w:bCs w:val="0"/>
                <w:sz w:val="28"/>
                <w:szCs w:val="28"/>
                <w:rtl/>
              </w:rPr>
              <w:t xml:space="preserve"> من أجل عمل شراكة حقيقية مع المدارس تقتضي</w:t>
            </w:r>
            <w:r w:rsidRPr="005712C8">
              <w:rPr>
                <w:rFonts w:ascii="Sakkal Majalla" w:eastAsia="Calibri" w:hAnsi="Sakkal Majalla" w:cs="Sakkal Majalla" w:hint="cs"/>
                <w:b w:val="0"/>
                <w:bCs w:val="0"/>
                <w:sz w:val="28"/>
                <w:szCs w:val="28"/>
                <w:rtl/>
              </w:rPr>
              <w:t>:</w:t>
            </w:r>
          </w:p>
          <w:p w14:paraId="16119DFF" w14:textId="737CF73F" w:rsidR="005712C8" w:rsidRPr="005712C8" w:rsidRDefault="005712C8" w:rsidP="005712C8">
            <w:pPr>
              <w:pStyle w:val="ListParagraph"/>
              <w:numPr>
                <w:ilvl w:val="0"/>
                <w:numId w:val="25"/>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hint="cs"/>
                <w:b w:val="0"/>
                <w:bCs w:val="0"/>
                <w:sz w:val="28"/>
                <w:szCs w:val="28"/>
                <w:rtl/>
              </w:rPr>
              <w:t xml:space="preserve">موازنات </w:t>
            </w:r>
          </w:p>
          <w:p w14:paraId="1A632C3F" w14:textId="01802E56" w:rsidR="005712C8" w:rsidRPr="00526245" w:rsidRDefault="005712C8" w:rsidP="00526245">
            <w:pPr>
              <w:pStyle w:val="ListParagraph"/>
              <w:numPr>
                <w:ilvl w:val="0"/>
                <w:numId w:val="25"/>
              </w:numPr>
              <w:jc w:val="both"/>
              <w:rPr>
                <w:rFonts w:ascii="Sakkal Majalla" w:eastAsia="Calibri" w:hAnsi="Sakkal Majalla" w:cs="Sakkal Majalla"/>
                <w:b w:val="0"/>
                <w:bCs w:val="0"/>
                <w:sz w:val="28"/>
                <w:szCs w:val="28"/>
                <w:rtl/>
              </w:rPr>
            </w:pPr>
            <w:r w:rsidRPr="005712C8">
              <w:rPr>
                <w:rFonts w:ascii="Sakkal Majalla" w:eastAsia="Calibri" w:hAnsi="Sakkal Majalla" w:cs="Sakkal Majalla" w:hint="cs"/>
                <w:b w:val="0"/>
                <w:bCs w:val="0"/>
                <w:sz w:val="28"/>
                <w:szCs w:val="28"/>
                <w:rtl/>
              </w:rPr>
              <w:t>- تواصل بين الوزارتين</w:t>
            </w:r>
            <w:r>
              <w:rPr>
                <w:rFonts w:ascii="Sakkal Majalla" w:eastAsia="Calibri" w:hAnsi="Sakkal Majalla" w:cs="Sakkal Majalla" w:hint="cs"/>
                <w:b w:val="0"/>
                <w:bCs w:val="0"/>
                <w:sz w:val="28"/>
                <w:szCs w:val="28"/>
                <w:rtl/>
              </w:rPr>
              <w:t>.</w:t>
            </w:r>
          </w:p>
        </w:tc>
      </w:tr>
    </w:tbl>
    <w:p w14:paraId="417AE970" w14:textId="77777777" w:rsidR="008F6C7D" w:rsidRPr="0025102E" w:rsidRDefault="008F6C7D" w:rsidP="0019775F">
      <w:pPr>
        <w:bidi/>
        <w:contextualSpacing/>
        <w:jc w:val="both"/>
        <w:rPr>
          <w:rFonts w:ascii="Sakkal Majalla" w:eastAsia="Calibri" w:hAnsi="Sakkal Majalla" w:cs="Sakkal Majalla"/>
          <w:b w:val="0"/>
          <w:bCs w:val="0"/>
          <w:color w:val="7030A0"/>
          <w:sz w:val="28"/>
          <w:szCs w:val="28"/>
          <w:rtl/>
        </w:rPr>
      </w:pPr>
    </w:p>
    <w:p w14:paraId="235A3B2A" w14:textId="77777777" w:rsidR="00EC10EF" w:rsidRPr="00F87A54" w:rsidRDefault="00EC10EF" w:rsidP="0019775F">
      <w:pPr>
        <w:bidi/>
        <w:contextualSpacing/>
        <w:jc w:val="both"/>
        <w:rPr>
          <w:rFonts w:ascii="Sakkal Majalla" w:eastAsia="Calibri" w:hAnsi="Sakkal Majalla" w:cs="Sakkal Majalla"/>
          <w:sz w:val="32"/>
          <w:szCs w:val="32"/>
          <w:rtl/>
        </w:rPr>
      </w:pPr>
      <w:r w:rsidRPr="00F87A54">
        <w:rPr>
          <w:rFonts w:ascii="Sakkal Majalla" w:eastAsia="Calibri" w:hAnsi="Sakkal Majalla" w:cs="Sakkal Majalla" w:hint="cs"/>
          <w:sz w:val="32"/>
          <w:szCs w:val="32"/>
          <w:rtl/>
        </w:rPr>
        <w:lastRenderedPageBreak/>
        <w:t>ما يتوجب على المكتبة القيام به:</w:t>
      </w:r>
    </w:p>
    <w:p w14:paraId="579C8D0D" w14:textId="08169F5F" w:rsidR="008F6C7D" w:rsidRPr="0012263E" w:rsidRDefault="00EC10EF" w:rsidP="0019775F">
      <w:pPr>
        <w:bidi/>
        <w:contextualSpacing/>
        <w:jc w:val="both"/>
        <w:rPr>
          <w:rFonts w:ascii="Sakkal Majalla" w:eastAsia="Calibri" w:hAnsi="Sakkal Majalla" w:cs="Sakkal Majalla"/>
          <w:b w:val="0"/>
          <w:bCs w:val="0"/>
          <w:sz w:val="28"/>
          <w:szCs w:val="28"/>
          <w:rtl/>
        </w:rPr>
      </w:pPr>
      <w:r w:rsidRPr="0012263E">
        <w:rPr>
          <w:rFonts w:ascii="Sakkal Majalla" w:eastAsia="Calibri" w:hAnsi="Sakkal Majalla" w:cs="Sakkal Majalla" w:hint="cs"/>
          <w:b w:val="0"/>
          <w:bCs w:val="0"/>
          <w:sz w:val="28"/>
          <w:szCs w:val="28"/>
          <w:rtl/>
        </w:rPr>
        <w:t>وفي سؤال حول (</w:t>
      </w:r>
      <w:r w:rsidR="008F6C7D" w:rsidRPr="0012263E">
        <w:rPr>
          <w:rFonts w:ascii="Sakkal Majalla" w:eastAsia="Calibri" w:hAnsi="Sakkal Majalla" w:cs="Sakkal Majalla"/>
          <w:b w:val="0"/>
          <w:bCs w:val="0"/>
          <w:sz w:val="28"/>
          <w:szCs w:val="28"/>
          <w:rtl/>
        </w:rPr>
        <w:t>ما</w:t>
      </w:r>
      <w:r w:rsidR="0012263E" w:rsidRPr="0012263E">
        <w:rPr>
          <w:rFonts w:ascii="Sakkal Majalla" w:eastAsia="Calibri" w:hAnsi="Sakkal Majalla" w:cs="Sakkal Majalla" w:hint="cs"/>
          <w:b w:val="0"/>
          <w:bCs w:val="0"/>
          <w:sz w:val="28"/>
          <w:szCs w:val="28"/>
          <w:rtl/>
        </w:rPr>
        <w:t xml:space="preserve"> ا</w:t>
      </w:r>
      <w:r w:rsidR="008F6C7D" w:rsidRPr="0012263E">
        <w:rPr>
          <w:rFonts w:ascii="Sakkal Majalla" w:eastAsia="Calibri" w:hAnsi="Sakkal Majalla" w:cs="Sakkal Majalla"/>
          <w:b w:val="0"/>
          <w:bCs w:val="0"/>
          <w:sz w:val="28"/>
          <w:szCs w:val="28"/>
          <w:rtl/>
        </w:rPr>
        <w:t>لذي يجب على المكتبة القيام به برأيكم، ولماذا، وما يعوق القيام بذلك؟</w:t>
      </w:r>
      <w:r w:rsidRPr="0012263E">
        <w:rPr>
          <w:rFonts w:ascii="Sakkal Majalla" w:eastAsia="Calibri" w:hAnsi="Sakkal Majalla" w:cs="Sakkal Majalla" w:hint="cs"/>
          <w:b w:val="0"/>
          <w:bCs w:val="0"/>
          <w:sz w:val="28"/>
          <w:szCs w:val="28"/>
          <w:rtl/>
        </w:rPr>
        <w:t xml:space="preserve">)، تم رصد إجابات مديري المكتبات العامة السعودية ووضعها في الجدول رقم (8)، حيث تعددت </w:t>
      </w:r>
      <w:r w:rsidR="00262C69" w:rsidRPr="0012263E">
        <w:rPr>
          <w:rFonts w:ascii="Sakkal Majalla" w:eastAsia="Calibri" w:hAnsi="Sakkal Majalla" w:cs="Sakkal Majalla" w:hint="cs"/>
          <w:b w:val="0"/>
          <w:bCs w:val="0"/>
          <w:sz w:val="28"/>
          <w:szCs w:val="28"/>
          <w:rtl/>
        </w:rPr>
        <w:t>مقترحات مديري المكتبات وما يجدونه كمعوقات</w:t>
      </w:r>
      <w:r w:rsidR="00EB10F8" w:rsidRPr="0012263E">
        <w:rPr>
          <w:rFonts w:ascii="Sakkal Majalla" w:eastAsia="Calibri" w:hAnsi="Sakkal Majalla" w:cs="Sakkal Majalla" w:hint="cs"/>
          <w:b w:val="0"/>
          <w:bCs w:val="0"/>
          <w:sz w:val="28"/>
          <w:szCs w:val="28"/>
          <w:rtl/>
        </w:rPr>
        <w:t>:</w:t>
      </w:r>
    </w:p>
    <w:p w14:paraId="361A9E2B" w14:textId="77777777" w:rsidR="009D1EFD" w:rsidRPr="009964BE" w:rsidRDefault="009D1EFD" w:rsidP="009D1EFD">
      <w:pPr>
        <w:bidi/>
        <w:ind w:left="84"/>
        <w:contextualSpacing/>
        <w:jc w:val="center"/>
        <w:rPr>
          <w:rFonts w:ascii="Sakkal Majalla" w:hAnsi="Sakkal Majalla" w:cs="Sakkal Majalla"/>
          <w:sz w:val="28"/>
          <w:szCs w:val="28"/>
          <w:rtl/>
        </w:rPr>
      </w:pPr>
      <w:r w:rsidRPr="009964BE">
        <w:rPr>
          <w:rFonts w:ascii="Sakkal Majalla" w:hAnsi="Sakkal Majalla" w:cs="Sakkal Majalla"/>
          <w:sz w:val="28"/>
          <w:szCs w:val="28"/>
          <w:rtl/>
        </w:rPr>
        <w:t>جدول رقم (8)</w:t>
      </w:r>
      <w:r w:rsidRPr="009964BE">
        <w:rPr>
          <w:rFonts w:ascii="Sakkal Majalla" w:hAnsi="Sakkal Majalla" w:cs="Sakkal Majalla" w:hint="cs"/>
          <w:sz w:val="28"/>
          <w:szCs w:val="28"/>
          <w:rtl/>
        </w:rPr>
        <w:t xml:space="preserve">: </w:t>
      </w:r>
    </w:p>
    <w:p w14:paraId="3632AF5B" w14:textId="77777777" w:rsidR="009D1EFD" w:rsidRPr="009964BE" w:rsidRDefault="009D1EFD" w:rsidP="009D1EFD">
      <w:pPr>
        <w:bidi/>
        <w:ind w:left="84"/>
        <w:contextualSpacing/>
        <w:jc w:val="center"/>
        <w:rPr>
          <w:rFonts w:ascii="Sakkal Majalla" w:hAnsi="Sakkal Majalla" w:cs="Sakkal Majalla"/>
          <w:sz w:val="28"/>
          <w:szCs w:val="28"/>
          <w:rtl/>
        </w:rPr>
      </w:pPr>
      <w:r w:rsidRPr="009964BE">
        <w:rPr>
          <w:rFonts w:ascii="Sakkal Majalla" w:hAnsi="Sakkal Majalla" w:cs="Sakkal Majalla"/>
          <w:sz w:val="28"/>
          <w:szCs w:val="28"/>
          <w:rtl/>
        </w:rPr>
        <w:t>يوضح ما</w:t>
      </w:r>
      <w:r>
        <w:rPr>
          <w:rFonts w:ascii="Sakkal Majalla" w:hAnsi="Sakkal Majalla" w:cs="Sakkal Majalla" w:hint="cs"/>
          <w:sz w:val="28"/>
          <w:szCs w:val="28"/>
          <w:rtl/>
        </w:rPr>
        <w:t xml:space="preserve"> </w:t>
      </w:r>
      <w:r w:rsidRPr="009964BE">
        <w:rPr>
          <w:rFonts w:ascii="Sakkal Majalla" w:hAnsi="Sakkal Majalla" w:cs="Sakkal Majalla"/>
          <w:sz w:val="28"/>
          <w:szCs w:val="28"/>
          <w:rtl/>
        </w:rPr>
        <w:t>يجب على المكتبة القيام به والمعوقات التي تحول دون ذلك</w:t>
      </w:r>
      <w:r w:rsidRPr="009964BE">
        <w:rPr>
          <w:rFonts w:ascii="Sakkal Majalla" w:hAnsi="Sakkal Majalla" w:cs="Sakkal Majalla" w:hint="cs"/>
          <w:sz w:val="28"/>
          <w:szCs w:val="28"/>
          <w:rtl/>
        </w:rPr>
        <w:t xml:space="preserve"> (برأي المديرين)</w:t>
      </w:r>
    </w:p>
    <w:tbl>
      <w:tblPr>
        <w:tblStyle w:val="TableGrid"/>
        <w:bidiVisual/>
        <w:tblW w:w="8732" w:type="dxa"/>
        <w:tblInd w:w="108" w:type="dxa"/>
        <w:tblLook w:val="04A0" w:firstRow="1" w:lastRow="0" w:firstColumn="1" w:lastColumn="0" w:noHBand="0" w:noVBand="1"/>
      </w:tblPr>
      <w:tblGrid>
        <w:gridCol w:w="5247"/>
        <w:gridCol w:w="3485"/>
      </w:tblGrid>
      <w:tr w:rsidR="009D1EFD" w:rsidRPr="009964BE" w14:paraId="75F42B7D" w14:textId="77777777" w:rsidTr="0020068D">
        <w:trPr>
          <w:trHeight w:val="612"/>
        </w:trPr>
        <w:tc>
          <w:tcPr>
            <w:tcW w:w="5247" w:type="dxa"/>
            <w:shd w:val="clear" w:color="auto" w:fill="D9D9D9" w:themeFill="background1" w:themeFillShade="D9"/>
          </w:tcPr>
          <w:p w14:paraId="517DF526" w14:textId="77777777" w:rsidR="009D1EFD" w:rsidRPr="009964BE" w:rsidRDefault="009D1EFD" w:rsidP="0020068D">
            <w:pPr>
              <w:contextualSpacing/>
              <w:jc w:val="center"/>
              <w:rPr>
                <w:rFonts w:ascii="Sakkal Majalla" w:eastAsia="Calibri" w:hAnsi="Sakkal Majalla" w:cs="Sakkal Majalla"/>
                <w:sz w:val="28"/>
                <w:szCs w:val="28"/>
                <w:rtl/>
              </w:rPr>
            </w:pPr>
            <w:r w:rsidRPr="009964BE">
              <w:rPr>
                <w:rFonts w:ascii="Sakkal Majalla" w:eastAsia="Calibri" w:hAnsi="Sakkal Majalla" w:cs="Sakkal Majalla"/>
                <w:sz w:val="28"/>
                <w:szCs w:val="28"/>
                <w:rtl/>
              </w:rPr>
              <w:t>ما</w:t>
            </w:r>
            <w:r>
              <w:rPr>
                <w:rFonts w:ascii="Sakkal Majalla" w:eastAsia="Calibri" w:hAnsi="Sakkal Majalla" w:cs="Sakkal Majalla" w:hint="cs"/>
                <w:sz w:val="28"/>
                <w:szCs w:val="28"/>
                <w:rtl/>
              </w:rPr>
              <w:t xml:space="preserve"> </w:t>
            </w:r>
            <w:r w:rsidRPr="009964BE">
              <w:rPr>
                <w:rFonts w:ascii="Sakkal Majalla" w:eastAsia="Calibri" w:hAnsi="Sakkal Majalla" w:cs="Sakkal Majalla"/>
                <w:sz w:val="28"/>
                <w:szCs w:val="28"/>
                <w:rtl/>
              </w:rPr>
              <w:t>يجب على المكتبة القيام به</w:t>
            </w:r>
          </w:p>
        </w:tc>
        <w:tc>
          <w:tcPr>
            <w:tcW w:w="3485" w:type="dxa"/>
            <w:shd w:val="clear" w:color="auto" w:fill="D9D9D9" w:themeFill="background1" w:themeFillShade="D9"/>
          </w:tcPr>
          <w:p w14:paraId="68328A65" w14:textId="77777777" w:rsidR="009D1EFD" w:rsidRPr="009964BE" w:rsidRDefault="009D1EFD" w:rsidP="0020068D">
            <w:pPr>
              <w:contextualSpacing/>
              <w:jc w:val="center"/>
              <w:rPr>
                <w:rFonts w:ascii="Sakkal Majalla" w:eastAsia="Calibri" w:hAnsi="Sakkal Majalla" w:cs="Sakkal Majalla"/>
                <w:sz w:val="28"/>
                <w:szCs w:val="28"/>
                <w:rtl/>
              </w:rPr>
            </w:pPr>
            <w:r w:rsidRPr="009964BE">
              <w:rPr>
                <w:rFonts w:ascii="Sakkal Majalla" w:eastAsia="Calibri" w:hAnsi="Sakkal Majalla" w:cs="Sakkal Majalla"/>
                <w:sz w:val="28"/>
                <w:szCs w:val="28"/>
                <w:rtl/>
              </w:rPr>
              <w:t>المعوقات</w:t>
            </w:r>
            <w:r w:rsidRPr="009964BE">
              <w:rPr>
                <w:rFonts w:ascii="Sakkal Majalla" w:hAnsi="Sakkal Majalla" w:cs="Sakkal Majalla"/>
                <w:sz w:val="28"/>
                <w:szCs w:val="28"/>
                <w:rtl/>
              </w:rPr>
              <w:t xml:space="preserve"> </w:t>
            </w:r>
            <w:r w:rsidRPr="009964BE">
              <w:rPr>
                <w:rFonts w:ascii="Sakkal Majalla" w:eastAsia="Calibri" w:hAnsi="Sakkal Majalla" w:cs="Sakkal Majalla"/>
                <w:sz w:val="28"/>
                <w:szCs w:val="28"/>
                <w:rtl/>
              </w:rPr>
              <w:t>التي تحول دون ذلك</w:t>
            </w:r>
          </w:p>
        </w:tc>
      </w:tr>
      <w:tr w:rsidR="009D1EFD" w:rsidRPr="009964BE" w14:paraId="066695EA" w14:textId="77777777" w:rsidTr="0020068D">
        <w:trPr>
          <w:trHeight w:val="8810"/>
        </w:trPr>
        <w:tc>
          <w:tcPr>
            <w:tcW w:w="5247" w:type="dxa"/>
          </w:tcPr>
          <w:p w14:paraId="333562B5"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إقامة حملات تسويقية وإعلامية للتعريف بالمكتبات العامة وبخدماتها وكذلك إقامة برامج ثقافية منوع</w:t>
            </w:r>
            <w:r>
              <w:rPr>
                <w:rFonts w:ascii="Sakkal Majalla" w:eastAsia="Calibri" w:hAnsi="Sakkal Majalla" w:cs="Sakkal Majalla" w:hint="cs"/>
                <w:b w:val="0"/>
                <w:bCs w:val="0"/>
                <w:sz w:val="28"/>
                <w:szCs w:val="28"/>
                <w:rtl/>
              </w:rPr>
              <w:t>ة</w:t>
            </w:r>
            <w:r w:rsidRPr="00CA6193">
              <w:rPr>
                <w:rFonts w:ascii="Sakkal Majalla" w:eastAsia="Calibri" w:hAnsi="Sakkal Majalla" w:cs="Sakkal Majalla" w:hint="cs"/>
                <w:b w:val="0"/>
                <w:bCs w:val="0"/>
                <w:sz w:val="28"/>
                <w:szCs w:val="28"/>
                <w:rtl/>
              </w:rPr>
              <w:t xml:space="preserve"> لجذب أكبر شريحة من المجتمع</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22187CD1"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المشاركة في كافة الفعاليات المحلية والإقليمية والدولية والمناسبات الوطنية انطلاقا من دورها المجتمعي</w:t>
            </w:r>
            <w:r>
              <w:rPr>
                <w:rFonts w:ascii="Sakkal Majalla" w:eastAsia="Calibri" w:hAnsi="Sakkal Majalla" w:cs="Sakkal Majalla" w:hint="cs"/>
                <w:b w:val="0"/>
                <w:bCs w:val="0"/>
                <w:sz w:val="28"/>
                <w:szCs w:val="28"/>
                <w:rtl/>
              </w:rPr>
              <w:t>؛</w:t>
            </w:r>
          </w:p>
          <w:p w14:paraId="20792735"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المساهمة في زيادة وعي أفراد المجتمع وتثقيفهم من خلال إقامة البرامج التدريبية والأنشطة المختلفة</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62E1E874"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مواكبة التطورات التقنية الحديثة و</w:t>
            </w:r>
            <w:r>
              <w:rPr>
                <w:rFonts w:ascii="Sakkal Majalla" w:eastAsia="Calibri" w:hAnsi="Sakkal Majalla" w:cs="Sakkal Majalla" w:hint="cs"/>
                <w:b w:val="0"/>
                <w:bCs w:val="0"/>
                <w:sz w:val="28"/>
                <w:szCs w:val="28"/>
                <w:rtl/>
              </w:rPr>
              <w:t xml:space="preserve">بخاصة في </w:t>
            </w:r>
            <w:r w:rsidRPr="00CA6193">
              <w:rPr>
                <w:rFonts w:ascii="Sakkal Majalla" w:eastAsia="Calibri" w:hAnsi="Sakkal Majalla" w:cs="Sakkal Majalla" w:hint="cs"/>
                <w:b w:val="0"/>
                <w:bCs w:val="0"/>
                <w:sz w:val="28"/>
                <w:szCs w:val="28"/>
                <w:rtl/>
              </w:rPr>
              <w:t>توفير المصادر الرقمية وتقديم الخدمات رقمياً</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0F9F9FEE"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تنوع وسائل التواصل مع رواد المكتبة العامة والمستفيدين منها من خلال وسائل التواصل الاجتماعي إضافة للوسائل المستخدمة حالياً</w:t>
            </w:r>
            <w:r>
              <w:rPr>
                <w:rFonts w:ascii="Sakkal Majalla" w:eastAsia="Calibri" w:hAnsi="Sakkal Majalla" w:cs="Sakkal Majalla" w:hint="cs"/>
                <w:b w:val="0"/>
                <w:bCs w:val="0"/>
                <w:sz w:val="28"/>
                <w:szCs w:val="28"/>
                <w:rtl/>
              </w:rPr>
              <w:t>؛</w:t>
            </w:r>
          </w:p>
          <w:p w14:paraId="79C7359D"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ربط المستفيد بالنظام الآلي المستخدم بالمكتبة ليتم اشعاره بمدد الإعارة المتبقية والغرامات المسجلة وما وصل حديثا للمكتبة من مصادر والتعريف بكافة الأنشطة التي سيتم تنفيذها</w:t>
            </w:r>
            <w:r>
              <w:rPr>
                <w:rFonts w:ascii="Sakkal Majalla" w:eastAsia="Calibri" w:hAnsi="Sakkal Majalla" w:cs="Sakkal Majalla" w:hint="cs"/>
                <w:b w:val="0"/>
                <w:bCs w:val="0"/>
                <w:sz w:val="28"/>
                <w:szCs w:val="28"/>
                <w:rtl/>
              </w:rPr>
              <w:t>؛</w:t>
            </w:r>
          </w:p>
          <w:p w14:paraId="6A60C52A"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توفير أوعية ومصادر المعلومات الحديثة وتعزيز التعاون بين المكتبات للاستفادة من المصادر والخدمات</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1D78C349" w14:textId="77777777" w:rsidR="009D1EFD" w:rsidRPr="00CA6193"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تعزيز الشراكات مع كافة الجهات الحكومية والقطاعات الخاصة لدعم أنشطة المكتبة وفعالياتها المختلفة</w:t>
            </w:r>
            <w:r>
              <w:rPr>
                <w:rFonts w:ascii="Sakkal Majalla" w:eastAsia="Calibri" w:hAnsi="Sakkal Majalla" w:cs="Sakkal Majalla" w:hint="cs"/>
                <w:b w:val="0"/>
                <w:bCs w:val="0"/>
                <w:sz w:val="28"/>
                <w:szCs w:val="28"/>
                <w:rtl/>
              </w:rPr>
              <w:t>؛</w:t>
            </w:r>
          </w:p>
          <w:p w14:paraId="3CE897FE" w14:textId="77777777" w:rsidR="009D1EFD" w:rsidRPr="0062645F" w:rsidRDefault="009D1EFD" w:rsidP="0020068D">
            <w:pPr>
              <w:pStyle w:val="ListParagraph"/>
              <w:numPr>
                <w:ilvl w:val="0"/>
                <w:numId w:val="18"/>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رقمنة كافة مصادر المعلومات التي تحتويها المكتبة تطلعاً لخدمة المستفيدين وإتاحة مصادر المكتبة بشكل رقمي</w:t>
            </w:r>
            <w:r>
              <w:rPr>
                <w:rFonts w:ascii="Sakkal Majalla" w:eastAsia="Calibri" w:hAnsi="Sakkal Majalla" w:cs="Sakkal Majalla" w:hint="cs"/>
                <w:b w:val="0"/>
                <w:bCs w:val="0"/>
                <w:sz w:val="28"/>
                <w:szCs w:val="28"/>
                <w:rtl/>
              </w:rPr>
              <w:t>.</w:t>
            </w:r>
          </w:p>
        </w:tc>
        <w:tc>
          <w:tcPr>
            <w:tcW w:w="3485" w:type="dxa"/>
          </w:tcPr>
          <w:p w14:paraId="421BC842" w14:textId="77777777" w:rsidR="009D1EFD" w:rsidRPr="00AE0490"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AE0490">
              <w:rPr>
                <w:rFonts w:ascii="Sakkal Majalla" w:eastAsia="Calibri" w:hAnsi="Sakkal Majalla" w:cs="Sakkal Majalla" w:hint="cs"/>
                <w:b w:val="0"/>
                <w:bCs w:val="0"/>
                <w:sz w:val="28"/>
                <w:szCs w:val="28"/>
                <w:rtl/>
              </w:rPr>
              <w:t xml:space="preserve">ضعف الموارد </w:t>
            </w:r>
            <w:r>
              <w:rPr>
                <w:rFonts w:ascii="Sakkal Majalla" w:eastAsia="Calibri" w:hAnsi="Sakkal Majalla" w:cs="Sakkal Majalla" w:hint="cs"/>
                <w:b w:val="0"/>
                <w:bCs w:val="0"/>
                <w:sz w:val="28"/>
                <w:szCs w:val="28"/>
                <w:rtl/>
              </w:rPr>
              <w:t>المالية المخصصة للمكتبات العامة؛</w:t>
            </w:r>
          </w:p>
          <w:p w14:paraId="3EDE75C7" w14:textId="77777777" w:rsidR="009D1EFD" w:rsidRPr="00CA6193"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نقص الكوادر البشرية المؤهلة والمختصة بمجال المكتبات</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7759190C" w14:textId="77777777" w:rsidR="009D1EFD" w:rsidRPr="00CA6193"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ضعف البنى التحتية للمكتبات العامة السعودية</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3022E5AF" w14:textId="77777777" w:rsidR="009D1EFD" w:rsidRPr="00CA6193"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ضعف الحوافز المقدمة للعاملين بمجال المكتبات والقائمين على المكتبات العامة</w:t>
            </w:r>
            <w:r>
              <w:rPr>
                <w:rFonts w:ascii="Sakkal Majalla" w:eastAsia="Calibri" w:hAnsi="Sakkal Majalla" w:cs="Sakkal Majalla" w:hint="cs"/>
                <w:b w:val="0"/>
                <w:bCs w:val="0"/>
                <w:sz w:val="28"/>
                <w:szCs w:val="28"/>
                <w:rtl/>
              </w:rPr>
              <w:t>؛</w:t>
            </w:r>
          </w:p>
          <w:p w14:paraId="45D23C05" w14:textId="77777777" w:rsidR="009D1EFD" w:rsidRPr="00CA6193"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ضعف الرقابة والمتابعة لتنفيذ المهام والخطط الموكلة الى إدارات هاته المكتبات</w:t>
            </w:r>
            <w:r>
              <w:rPr>
                <w:rFonts w:ascii="Sakkal Majalla" w:eastAsia="Calibri" w:hAnsi="Sakkal Majalla" w:cs="Sakkal Majalla" w:hint="cs"/>
                <w:b w:val="0"/>
                <w:bCs w:val="0"/>
                <w:sz w:val="28"/>
                <w:szCs w:val="28"/>
                <w:rtl/>
              </w:rPr>
              <w:t>؛</w:t>
            </w:r>
          </w:p>
          <w:p w14:paraId="2D5576AA" w14:textId="77777777" w:rsidR="009D1EFD" w:rsidRPr="00CA6193"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ضعف التجهيزات المادية والتقنية وعدم الاهتمام بهذا الجانب</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42B63259" w14:textId="77777777" w:rsidR="009D1EFD" w:rsidRPr="00CA6193"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شبه انعدام في التواصل بين المكتبات العامة والعاملين بها وبين الجهة الاشرافية عليها</w:t>
            </w:r>
            <w:r>
              <w:rPr>
                <w:rFonts w:ascii="Sakkal Majalla" w:eastAsia="Calibri" w:hAnsi="Sakkal Majalla" w:cs="Sakkal Majalla" w:hint="cs"/>
                <w:b w:val="0"/>
                <w:bCs w:val="0"/>
                <w:sz w:val="28"/>
                <w:szCs w:val="28"/>
                <w:rtl/>
              </w:rPr>
              <w:t>؛</w:t>
            </w:r>
            <w:r w:rsidRPr="00CA6193">
              <w:rPr>
                <w:rFonts w:ascii="Sakkal Majalla" w:eastAsia="Calibri" w:hAnsi="Sakkal Majalla" w:cs="Sakkal Majalla" w:hint="cs"/>
                <w:b w:val="0"/>
                <w:bCs w:val="0"/>
                <w:sz w:val="28"/>
                <w:szCs w:val="28"/>
                <w:rtl/>
              </w:rPr>
              <w:t xml:space="preserve"> </w:t>
            </w:r>
          </w:p>
          <w:p w14:paraId="62B64AF5" w14:textId="77777777" w:rsidR="009D1EFD" w:rsidRPr="0062645F" w:rsidRDefault="009D1EFD" w:rsidP="0020068D">
            <w:pPr>
              <w:pStyle w:val="ListParagraph"/>
              <w:numPr>
                <w:ilvl w:val="0"/>
                <w:numId w:val="21"/>
              </w:numPr>
              <w:jc w:val="both"/>
              <w:rPr>
                <w:rFonts w:ascii="Sakkal Majalla" w:eastAsia="Calibri" w:hAnsi="Sakkal Majalla" w:cs="Sakkal Majalla"/>
                <w:b w:val="0"/>
                <w:bCs w:val="0"/>
                <w:sz w:val="28"/>
                <w:szCs w:val="28"/>
                <w:rtl/>
              </w:rPr>
            </w:pPr>
            <w:r w:rsidRPr="00CA6193">
              <w:rPr>
                <w:rFonts w:ascii="Sakkal Majalla" w:eastAsia="Calibri" w:hAnsi="Sakkal Majalla" w:cs="Sakkal Majalla" w:hint="cs"/>
                <w:b w:val="0"/>
                <w:bCs w:val="0"/>
                <w:sz w:val="28"/>
                <w:szCs w:val="28"/>
                <w:rtl/>
              </w:rPr>
              <w:t>انعدام الجانب التسويقي الإعلامي للمكتبات العامة سبب في قلة مرتاديها وزوارها</w:t>
            </w:r>
            <w:r>
              <w:rPr>
                <w:rFonts w:ascii="Sakkal Majalla" w:eastAsia="Calibri" w:hAnsi="Sakkal Majalla" w:cs="Sakkal Majalla" w:hint="cs"/>
                <w:b w:val="0"/>
                <w:bCs w:val="0"/>
                <w:sz w:val="28"/>
                <w:szCs w:val="28"/>
                <w:rtl/>
              </w:rPr>
              <w:t>؛</w:t>
            </w:r>
          </w:p>
        </w:tc>
      </w:tr>
    </w:tbl>
    <w:p w14:paraId="2891DD9E" w14:textId="77777777" w:rsidR="009D1EFD" w:rsidRPr="00AE0490" w:rsidRDefault="009D1EFD" w:rsidP="009D1EFD">
      <w:pPr>
        <w:bidi/>
        <w:ind w:left="360"/>
        <w:contextualSpacing/>
        <w:jc w:val="center"/>
        <w:rPr>
          <w:rFonts w:ascii="Sakkal Majalla" w:hAnsi="Sakkal Majalla" w:cs="Sakkal Majalla"/>
          <w:sz w:val="32"/>
          <w:szCs w:val="32"/>
          <w:rtl/>
        </w:rPr>
      </w:pPr>
    </w:p>
    <w:p w14:paraId="7E904E94" w14:textId="1AD56C52" w:rsidR="00276C44" w:rsidRPr="009964BE" w:rsidRDefault="008F6C7D" w:rsidP="009964BE">
      <w:pPr>
        <w:bidi/>
        <w:ind w:left="360"/>
        <w:contextualSpacing/>
        <w:jc w:val="center"/>
        <w:rPr>
          <w:rFonts w:ascii="Sakkal Majalla" w:hAnsi="Sakkal Majalla" w:cs="Sakkal Majalla"/>
          <w:sz w:val="32"/>
          <w:szCs w:val="32"/>
          <w:rtl/>
        </w:rPr>
      </w:pPr>
      <w:r w:rsidRPr="009964BE">
        <w:rPr>
          <w:rFonts w:ascii="Sakkal Majalla" w:hAnsi="Sakkal Majalla" w:cs="Sakkal Majalla" w:hint="cs"/>
          <w:sz w:val="32"/>
          <w:szCs w:val="32"/>
          <w:rtl/>
        </w:rPr>
        <w:t xml:space="preserve">موجز </w:t>
      </w:r>
      <w:r w:rsidR="00276C44" w:rsidRPr="009964BE">
        <w:rPr>
          <w:rFonts w:ascii="Sakkal Majalla" w:hAnsi="Sakkal Majalla" w:cs="Sakkal Majalla" w:hint="cs"/>
          <w:sz w:val="32"/>
          <w:szCs w:val="32"/>
          <w:rtl/>
        </w:rPr>
        <w:t>النتائج</w:t>
      </w:r>
      <w:r w:rsidR="00F0463D" w:rsidRPr="009964BE">
        <w:rPr>
          <w:rFonts w:ascii="Sakkal Majalla" w:hAnsi="Sakkal Majalla" w:cs="Sakkal Majalla" w:hint="cs"/>
          <w:sz w:val="32"/>
          <w:szCs w:val="32"/>
          <w:rtl/>
        </w:rPr>
        <w:t>:</w:t>
      </w:r>
    </w:p>
    <w:p w14:paraId="0123894B" w14:textId="77777777" w:rsidR="00F0463D" w:rsidRDefault="006E70D5" w:rsidP="0019775F">
      <w:pPr>
        <w:bidi/>
        <w:contextualSpacing/>
        <w:jc w:val="lowKashida"/>
        <w:rPr>
          <w:rFonts w:ascii="Sakkal Majalla" w:hAnsi="Sakkal Majalla" w:cs="Sakkal Majalla"/>
          <w:b w:val="0"/>
          <w:bCs w:val="0"/>
          <w:sz w:val="28"/>
          <w:szCs w:val="28"/>
          <w:rtl/>
        </w:rPr>
      </w:pPr>
      <w:r>
        <w:rPr>
          <w:rFonts w:ascii="Sakkal Majalla" w:hAnsi="Sakkal Majalla" w:cs="Sakkal Majalla" w:hint="cs"/>
          <w:b w:val="0"/>
          <w:bCs w:val="0"/>
          <w:sz w:val="28"/>
          <w:szCs w:val="28"/>
          <w:rtl/>
        </w:rPr>
        <w:lastRenderedPageBreak/>
        <w:t xml:space="preserve">تضمنت </w:t>
      </w:r>
      <w:r w:rsidR="00F0463D" w:rsidRPr="00DF4336">
        <w:rPr>
          <w:rFonts w:ascii="Sakkal Majalla" w:hAnsi="Sakkal Majalla" w:cs="Sakkal Majalla" w:hint="cs"/>
          <w:b w:val="0"/>
          <w:bCs w:val="0"/>
          <w:sz w:val="28"/>
          <w:szCs w:val="28"/>
          <w:rtl/>
        </w:rPr>
        <w:t>هذه دراسة استعراضا لوضعية الأدوار التي تقوم بها المكتبات العامة، بل والأهمية التي تضطلع بها في عدد من الدول المتقدمة شملت بريطانيا وكندا وأمريكا وأستراليا وهولندا، حيث تم تقديم إحصاءات لمرتادي المكتبات في بعض تلك البلدان، وتقارير عن المكتبات العامة وما تضطلع به من أهمية فيها، وما تجده من اهتمام حكومي وشعبوي أيضا، الأمر الذي أوجد تصورا عاما لهاته المكتبات في تلك البلدان. ولذلك، ف</w:t>
      </w:r>
      <w:r>
        <w:rPr>
          <w:rFonts w:ascii="Sakkal Majalla" w:hAnsi="Sakkal Majalla" w:cs="Sakkal Majalla" w:hint="cs"/>
          <w:b w:val="0"/>
          <w:bCs w:val="0"/>
          <w:sz w:val="28"/>
          <w:szCs w:val="28"/>
          <w:rtl/>
        </w:rPr>
        <w:t>ق</w:t>
      </w:r>
      <w:r w:rsidR="00F0463D" w:rsidRPr="00DF4336">
        <w:rPr>
          <w:rFonts w:ascii="Sakkal Majalla" w:hAnsi="Sakkal Majalla" w:cs="Sakkal Majalla" w:hint="cs"/>
          <w:b w:val="0"/>
          <w:bCs w:val="0"/>
          <w:sz w:val="28"/>
          <w:szCs w:val="28"/>
          <w:rtl/>
        </w:rPr>
        <w:t xml:space="preserve">د كان ذلك توطئة جيدة للدخول في مناقشة أوضاع المكتبات العامة بالمملكة العربية السعودية </w:t>
      </w:r>
      <w:r w:rsidR="00565058">
        <w:rPr>
          <w:rFonts w:ascii="Sakkal Majalla" w:hAnsi="Sakkal Majalla" w:cs="Sakkal Majalla" w:hint="cs"/>
          <w:b w:val="0"/>
          <w:bCs w:val="0"/>
          <w:sz w:val="28"/>
          <w:szCs w:val="28"/>
          <w:rtl/>
        </w:rPr>
        <w:t xml:space="preserve">الأربع والثمانين </w:t>
      </w:r>
      <w:r w:rsidR="00F0463D" w:rsidRPr="00DF4336">
        <w:rPr>
          <w:rFonts w:ascii="Sakkal Majalla" w:hAnsi="Sakkal Majalla" w:cs="Sakkal Majalla" w:hint="cs"/>
          <w:b w:val="0"/>
          <w:bCs w:val="0"/>
          <w:sz w:val="28"/>
          <w:szCs w:val="28"/>
          <w:rtl/>
        </w:rPr>
        <w:t xml:space="preserve">التي تتبع </w:t>
      </w:r>
      <w:r w:rsidR="00565058">
        <w:rPr>
          <w:rFonts w:ascii="Sakkal Majalla" w:hAnsi="Sakkal Majalla" w:cs="Sakkal Majalla" w:hint="cs"/>
          <w:b w:val="0"/>
          <w:bCs w:val="0"/>
          <w:sz w:val="28"/>
          <w:szCs w:val="28"/>
          <w:rtl/>
        </w:rPr>
        <w:t>وزارة الثقافة والإعلام.</w:t>
      </w:r>
    </w:p>
    <w:p w14:paraId="4B56A9BC" w14:textId="77777777" w:rsidR="00F2255B" w:rsidRDefault="00F2255B" w:rsidP="0019775F">
      <w:pPr>
        <w:bidi/>
        <w:contextualSpacing/>
        <w:jc w:val="lowKashida"/>
        <w:rPr>
          <w:rFonts w:ascii="Sakkal Majalla" w:hAnsi="Sakkal Majalla" w:cs="Sakkal Majalla"/>
          <w:b w:val="0"/>
          <w:bCs w:val="0"/>
          <w:sz w:val="28"/>
          <w:szCs w:val="28"/>
          <w:rtl/>
        </w:rPr>
      </w:pPr>
      <w:r>
        <w:rPr>
          <w:rFonts w:ascii="Sakkal Majalla" w:hAnsi="Sakkal Majalla" w:cs="Sakkal Majalla" w:hint="cs"/>
          <w:b w:val="0"/>
          <w:bCs w:val="0"/>
          <w:sz w:val="28"/>
          <w:szCs w:val="28"/>
          <w:rtl/>
        </w:rPr>
        <w:t>إن المكتبات العام</w:t>
      </w:r>
      <w:r w:rsidR="005842CA">
        <w:rPr>
          <w:rFonts w:ascii="Sakkal Majalla" w:hAnsi="Sakkal Majalla" w:cs="Sakkal Majalla" w:hint="cs"/>
          <w:b w:val="0"/>
          <w:bCs w:val="0"/>
          <w:sz w:val="28"/>
          <w:szCs w:val="28"/>
          <w:rtl/>
        </w:rPr>
        <w:t>ة في البلدان التي تم استعراضها -</w:t>
      </w:r>
      <w:r>
        <w:rPr>
          <w:rFonts w:ascii="Sakkal Majalla" w:hAnsi="Sakkal Majalla" w:cs="Sakkal Majalla" w:hint="cs"/>
          <w:b w:val="0"/>
          <w:bCs w:val="0"/>
          <w:sz w:val="28"/>
          <w:szCs w:val="28"/>
          <w:rtl/>
        </w:rPr>
        <w:t>حتى وأهلها المهتم</w:t>
      </w:r>
      <w:r w:rsidR="005842CA">
        <w:rPr>
          <w:rFonts w:ascii="Sakkal Majalla" w:hAnsi="Sakkal Majalla" w:cs="Sakkal Majalla" w:hint="cs"/>
          <w:b w:val="0"/>
          <w:bCs w:val="0"/>
          <w:sz w:val="28"/>
          <w:szCs w:val="28"/>
          <w:rtl/>
        </w:rPr>
        <w:t>و</w:t>
      </w:r>
      <w:r>
        <w:rPr>
          <w:rFonts w:ascii="Sakkal Majalla" w:hAnsi="Sakkal Majalla" w:cs="Sakkal Majalla" w:hint="cs"/>
          <w:b w:val="0"/>
          <w:bCs w:val="0"/>
          <w:sz w:val="28"/>
          <w:szCs w:val="28"/>
          <w:rtl/>
        </w:rPr>
        <w:t xml:space="preserve">ن بها يشتكون من </w:t>
      </w:r>
      <w:r w:rsidR="00896CDA">
        <w:rPr>
          <w:rFonts w:ascii="Sakkal Majalla" w:hAnsi="Sakkal Majalla" w:cs="Sakkal Majalla" w:hint="cs"/>
          <w:b w:val="0"/>
          <w:bCs w:val="0"/>
          <w:sz w:val="28"/>
          <w:szCs w:val="28"/>
          <w:rtl/>
        </w:rPr>
        <w:t>تناقص</w:t>
      </w:r>
      <w:r>
        <w:rPr>
          <w:rFonts w:ascii="Sakkal Majalla" w:hAnsi="Sakkal Majalla" w:cs="Sakkal Majalla" w:hint="cs"/>
          <w:b w:val="0"/>
          <w:bCs w:val="0"/>
          <w:sz w:val="28"/>
          <w:szCs w:val="28"/>
          <w:rtl/>
        </w:rPr>
        <w:t xml:space="preserve"> الاهتمام بها في بلدانهم- تعيش حالات جيدة من الاهتمام الحكومي والمؤسسي والشعبوي، وتحظى باهتمام متميز </w:t>
      </w:r>
      <w:r w:rsidR="00896CDA">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إذا ما</w:t>
      </w:r>
      <w:r w:rsidR="009214FF">
        <w:rPr>
          <w:rFonts w:ascii="Sakkal Majalla" w:hAnsi="Sakkal Majalla" w:cs="Sakkal Majalla" w:hint="cs"/>
          <w:b w:val="0"/>
          <w:bCs w:val="0"/>
          <w:sz w:val="28"/>
          <w:szCs w:val="28"/>
          <w:rtl/>
        </w:rPr>
        <w:t xml:space="preserve"> </w:t>
      </w:r>
      <w:r>
        <w:rPr>
          <w:rFonts w:ascii="Sakkal Majalla" w:hAnsi="Sakkal Majalla" w:cs="Sakkal Majalla" w:hint="cs"/>
          <w:b w:val="0"/>
          <w:bCs w:val="0"/>
          <w:sz w:val="28"/>
          <w:szCs w:val="28"/>
          <w:rtl/>
        </w:rPr>
        <w:t>تم</w:t>
      </w:r>
      <w:r w:rsidR="009214FF">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 xml:space="preserve"> النظر </w:t>
      </w:r>
      <w:r w:rsidR="00896CDA">
        <w:rPr>
          <w:rFonts w:ascii="Sakkal Majalla" w:hAnsi="Sakkal Majalla" w:cs="Sakkal Majalla" w:hint="cs"/>
          <w:b w:val="0"/>
          <w:bCs w:val="0"/>
          <w:sz w:val="28"/>
          <w:szCs w:val="28"/>
          <w:rtl/>
        </w:rPr>
        <w:t xml:space="preserve">إليها بنظرة مقارنة ضمنية مع </w:t>
      </w:r>
      <w:r>
        <w:rPr>
          <w:rFonts w:ascii="Sakkal Majalla" w:hAnsi="Sakkal Majalla" w:cs="Sakkal Majalla" w:hint="cs"/>
          <w:b w:val="0"/>
          <w:bCs w:val="0"/>
          <w:sz w:val="28"/>
          <w:szCs w:val="28"/>
          <w:rtl/>
        </w:rPr>
        <w:t>حالات المكتبات العامة في البلدان النامية</w:t>
      </w:r>
      <w:r w:rsidR="00896CDA">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 xml:space="preserve"> ناهيك عن أنها تتلقى موازنات تغطي المصروفات</w:t>
      </w:r>
      <w:r w:rsidR="006E70D5">
        <w:rPr>
          <w:rFonts w:ascii="Sakkal Majalla" w:hAnsi="Sakkal Majalla" w:cs="Sakkal Majalla" w:hint="cs"/>
          <w:b w:val="0"/>
          <w:bCs w:val="0"/>
          <w:sz w:val="28"/>
          <w:szCs w:val="28"/>
          <w:rtl/>
        </w:rPr>
        <w:t xml:space="preserve"> التشغيلية</w:t>
      </w:r>
      <w:r>
        <w:rPr>
          <w:rFonts w:ascii="Sakkal Majalla" w:hAnsi="Sakkal Majalla" w:cs="Sakkal Majalla" w:hint="cs"/>
          <w:b w:val="0"/>
          <w:bCs w:val="0"/>
          <w:sz w:val="28"/>
          <w:szCs w:val="28"/>
          <w:rtl/>
        </w:rPr>
        <w:t xml:space="preserve"> المهمة </w:t>
      </w:r>
      <w:r w:rsidRPr="004B42A9">
        <w:rPr>
          <w:rFonts w:ascii="Sakkal Majalla" w:hAnsi="Sakkal Majalla" w:cs="Sakkal Majalla" w:hint="cs"/>
          <w:b w:val="0"/>
          <w:bCs w:val="0"/>
          <w:color w:val="FF0000"/>
          <w:sz w:val="28"/>
          <w:szCs w:val="28"/>
          <w:rtl/>
        </w:rPr>
        <w:t>(</w:t>
      </w:r>
      <w:r>
        <w:rPr>
          <w:rFonts w:ascii="Sakkal Majalla" w:hAnsi="Sakkal Majalla" w:cs="Sakkal Majalla"/>
          <w:b w:val="0"/>
          <w:bCs w:val="0"/>
          <w:sz w:val="28"/>
          <w:szCs w:val="28"/>
        </w:rPr>
        <w:t>Overhead cost</w:t>
      </w:r>
      <w:r w:rsidRPr="004B42A9">
        <w:rPr>
          <w:rFonts w:ascii="Sakkal Majalla" w:hAnsi="Sakkal Majalla" w:cs="Sakkal Majalla" w:hint="cs"/>
          <w:b w:val="0"/>
          <w:bCs w:val="0"/>
          <w:color w:val="FF0000"/>
          <w:sz w:val="28"/>
          <w:szCs w:val="28"/>
          <w:rtl/>
        </w:rPr>
        <w:t>)</w:t>
      </w:r>
      <w:r>
        <w:rPr>
          <w:rFonts w:ascii="Sakkal Majalla" w:hAnsi="Sakkal Majalla" w:cs="Sakkal Majalla" w:hint="cs"/>
          <w:b w:val="0"/>
          <w:bCs w:val="0"/>
          <w:sz w:val="28"/>
          <w:szCs w:val="28"/>
          <w:rtl/>
        </w:rPr>
        <w:t xml:space="preserve"> التي تُسيّر المكتبات خلال العام.</w:t>
      </w:r>
      <w:r w:rsidR="00896CDA">
        <w:rPr>
          <w:rFonts w:ascii="Sakkal Majalla" w:hAnsi="Sakkal Majalla" w:cs="Sakkal Majalla" w:hint="cs"/>
          <w:b w:val="0"/>
          <w:bCs w:val="0"/>
          <w:sz w:val="28"/>
          <w:szCs w:val="28"/>
          <w:rtl/>
        </w:rPr>
        <w:t xml:space="preserve">  وقد تم -في ثنايا هذه الدراسة- تقديم أرقام لما تقدمه هاته المكتبات، ولما تحظى به من اهتمام، ولما تتلقى من زيارات خلال العام من قبل المستفيدين، الأمر الذي سيوفر مجالا لرؤية حالة مقارنة ضمنية مع حالة المكتبات العامة في المملكة العربية السعودية، وبخاصة فيما يتم القيام به من أدو</w:t>
      </w:r>
      <w:r w:rsidR="006E70D5">
        <w:rPr>
          <w:rFonts w:ascii="Sakkal Majalla" w:hAnsi="Sakkal Majalla" w:cs="Sakkal Majalla" w:hint="cs"/>
          <w:b w:val="0"/>
          <w:bCs w:val="0"/>
          <w:sz w:val="28"/>
          <w:szCs w:val="28"/>
          <w:rtl/>
        </w:rPr>
        <w:t>ا</w:t>
      </w:r>
      <w:r w:rsidR="00896CDA">
        <w:rPr>
          <w:rFonts w:ascii="Sakkal Majalla" w:hAnsi="Sakkal Majalla" w:cs="Sakkal Majalla" w:hint="cs"/>
          <w:b w:val="0"/>
          <w:bCs w:val="0"/>
          <w:sz w:val="28"/>
          <w:szCs w:val="28"/>
          <w:rtl/>
        </w:rPr>
        <w:t>ر وما تضطلع به من وظائف تجاه مجتمع المستفيدين منها.</w:t>
      </w:r>
    </w:p>
    <w:p w14:paraId="56BA6092" w14:textId="0FACB439" w:rsidR="00896CDA" w:rsidRDefault="004E7B1E" w:rsidP="0019775F">
      <w:pPr>
        <w:bidi/>
        <w:ind w:left="360"/>
        <w:contextualSpacing/>
        <w:jc w:val="lowKashida"/>
        <w:rPr>
          <w:rFonts w:ascii="Sakkal Majalla" w:hAnsi="Sakkal Majalla" w:cs="Sakkal Majalla"/>
          <w:b w:val="0"/>
          <w:bCs w:val="0"/>
          <w:sz w:val="28"/>
          <w:szCs w:val="28"/>
          <w:rtl/>
        </w:rPr>
      </w:pPr>
      <w:r>
        <w:rPr>
          <w:rFonts w:ascii="Sakkal Majalla" w:hAnsi="Sakkal Majalla" w:cs="Sakkal Majalla" w:hint="cs"/>
          <w:b w:val="0"/>
          <w:bCs w:val="0"/>
          <w:sz w:val="28"/>
          <w:szCs w:val="28"/>
          <w:rtl/>
        </w:rPr>
        <w:t>و</w:t>
      </w:r>
      <w:r w:rsidR="00CD51E5">
        <w:rPr>
          <w:rFonts w:ascii="Sakkal Majalla" w:hAnsi="Sakkal Majalla" w:cs="Sakkal Majalla" w:hint="cs"/>
          <w:b w:val="0"/>
          <w:bCs w:val="0"/>
          <w:sz w:val="28"/>
          <w:szCs w:val="28"/>
          <w:rtl/>
        </w:rPr>
        <w:t xml:space="preserve">هنالك كثير من النتائج التي ضُمّنت في ثنايا الدراسة،وبخاصة في تفسير النتائج والتعليق عليها، مما لا يفيد تكراره هنا، ولكن من المهم ذكر </w:t>
      </w:r>
      <w:r>
        <w:rPr>
          <w:rFonts w:ascii="Sakkal Majalla" w:hAnsi="Sakkal Majalla" w:cs="Sakkal Majalla" w:hint="cs"/>
          <w:b w:val="0"/>
          <w:bCs w:val="0"/>
          <w:sz w:val="28"/>
          <w:szCs w:val="28"/>
          <w:rtl/>
        </w:rPr>
        <w:t xml:space="preserve">أبرز النتائج </w:t>
      </w:r>
      <w:r w:rsidR="00CD51E5">
        <w:rPr>
          <w:rFonts w:ascii="Sakkal Majalla" w:hAnsi="Sakkal Majalla" w:cs="Sakkal Majalla" w:hint="cs"/>
          <w:b w:val="0"/>
          <w:bCs w:val="0"/>
          <w:sz w:val="28"/>
          <w:szCs w:val="28"/>
          <w:rtl/>
        </w:rPr>
        <w:t>كما ي</w:t>
      </w:r>
      <w:r>
        <w:rPr>
          <w:rFonts w:ascii="Sakkal Majalla" w:hAnsi="Sakkal Majalla" w:cs="Sakkal Majalla" w:hint="cs"/>
          <w:b w:val="0"/>
          <w:bCs w:val="0"/>
          <w:sz w:val="28"/>
          <w:szCs w:val="28"/>
          <w:rtl/>
        </w:rPr>
        <w:t>لي:</w:t>
      </w:r>
    </w:p>
    <w:p w14:paraId="4717AD16" w14:textId="77777777" w:rsidR="004E7B1E" w:rsidRDefault="004E7B1E" w:rsidP="0019775F">
      <w:pPr>
        <w:pStyle w:val="ListParagraph"/>
        <w:numPr>
          <w:ilvl w:val="0"/>
          <w:numId w:val="6"/>
        </w:numPr>
        <w:bidi/>
        <w:jc w:val="lowKashida"/>
        <w:rPr>
          <w:rFonts w:ascii="Sakkal Majalla" w:hAnsi="Sakkal Majalla" w:cs="Sakkal Majalla"/>
          <w:b w:val="0"/>
          <w:bCs w:val="0"/>
          <w:sz w:val="28"/>
          <w:szCs w:val="28"/>
        </w:rPr>
      </w:pPr>
      <w:r>
        <w:rPr>
          <w:rFonts w:ascii="Sakkal Majalla" w:hAnsi="Sakkal Majalla" w:cs="Sakkal Majalla" w:hint="cs"/>
          <w:b w:val="0"/>
          <w:bCs w:val="0"/>
          <w:sz w:val="28"/>
          <w:szCs w:val="28"/>
          <w:rtl/>
        </w:rPr>
        <w:t xml:space="preserve">تبيّن أن المكتبات العامة في عدد من الدول في العالم المتقدم </w:t>
      </w:r>
      <w:r w:rsidR="008D0973">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بما فيها أمريكا وبريطانيا وكندا وأستراليا</w:t>
      </w:r>
      <w:r w:rsidR="008D0973">
        <w:rPr>
          <w:rFonts w:ascii="Sakkal Majalla" w:hAnsi="Sakkal Majalla" w:cs="Sakkal Majalla" w:hint="cs"/>
          <w:b w:val="0"/>
          <w:bCs w:val="0"/>
          <w:sz w:val="28"/>
          <w:szCs w:val="28"/>
          <w:rtl/>
        </w:rPr>
        <w:t>-</w:t>
      </w:r>
      <w:r>
        <w:rPr>
          <w:rFonts w:ascii="Sakkal Majalla" w:hAnsi="Sakkal Majalla" w:cs="Sakkal Majalla" w:hint="cs"/>
          <w:b w:val="0"/>
          <w:bCs w:val="0"/>
          <w:sz w:val="28"/>
          <w:szCs w:val="28"/>
          <w:rtl/>
        </w:rPr>
        <w:t xml:space="preserve"> تقوم بأدوار </w:t>
      </w:r>
      <w:r w:rsidR="008D0973">
        <w:rPr>
          <w:rFonts w:ascii="Sakkal Majalla" w:hAnsi="Sakkal Majalla" w:cs="Sakkal Majalla" w:hint="cs"/>
          <w:b w:val="0"/>
          <w:bCs w:val="0"/>
          <w:sz w:val="28"/>
          <w:szCs w:val="28"/>
          <w:rtl/>
        </w:rPr>
        <w:t>متعددة و</w:t>
      </w:r>
      <w:r>
        <w:rPr>
          <w:rFonts w:ascii="Sakkal Majalla" w:hAnsi="Sakkal Majalla" w:cs="Sakkal Majalla" w:hint="cs"/>
          <w:b w:val="0"/>
          <w:bCs w:val="0"/>
          <w:sz w:val="28"/>
          <w:szCs w:val="28"/>
          <w:rtl/>
        </w:rPr>
        <w:t>مهمة في حيوات شعوبها</w:t>
      </w:r>
      <w:r w:rsidR="008D0973">
        <w:rPr>
          <w:rFonts w:ascii="Sakkal Majalla" w:hAnsi="Sakkal Majalla" w:cs="Sakkal Majalla" w:hint="cs"/>
          <w:b w:val="0"/>
          <w:bCs w:val="0"/>
          <w:sz w:val="28"/>
          <w:szCs w:val="28"/>
          <w:rtl/>
        </w:rPr>
        <w:t>؛</w:t>
      </w:r>
    </w:p>
    <w:p w14:paraId="7257FBFB" w14:textId="49CD9C8E" w:rsidR="008D0973" w:rsidRDefault="008D0973" w:rsidP="0019775F">
      <w:pPr>
        <w:pStyle w:val="ListParagraph"/>
        <w:numPr>
          <w:ilvl w:val="0"/>
          <w:numId w:val="6"/>
        </w:numPr>
        <w:bidi/>
        <w:jc w:val="lowKashida"/>
        <w:rPr>
          <w:rFonts w:ascii="Sakkal Majalla" w:hAnsi="Sakkal Majalla" w:cs="Sakkal Majalla"/>
          <w:b w:val="0"/>
          <w:bCs w:val="0"/>
          <w:sz w:val="28"/>
          <w:szCs w:val="28"/>
        </w:rPr>
      </w:pPr>
      <w:r>
        <w:rPr>
          <w:rFonts w:ascii="Sakkal Majalla" w:hAnsi="Sakkal Majalla" w:cs="Sakkal Majalla" w:hint="cs"/>
          <w:b w:val="0"/>
          <w:bCs w:val="0"/>
          <w:sz w:val="28"/>
          <w:szCs w:val="28"/>
          <w:rtl/>
        </w:rPr>
        <w:t xml:space="preserve">أن المكتبات العامة </w:t>
      </w:r>
      <w:r w:rsidR="004D5C70">
        <w:rPr>
          <w:rFonts w:ascii="Sakkal Majalla" w:hAnsi="Sakkal Majalla" w:cs="Sakkal Majalla" w:hint="cs"/>
          <w:b w:val="0"/>
          <w:bCs w:val="0"/>
          <w:sz w:val="28"/>
          <w:szCs w:val="28"/>
          <w:rtl/>
        </w:rPr>
        <w:t>في هاته الدول تستقطب أعدادا مهمة</w:t>
      </w:r>
      <w:r>
        <w:rPr>
          <w:rFonts w:ascii="Sakkal Majalla" w:hAnsi="Sakkal Majalla" w:cs="Sakkal Majalla" w:hint="cs"/>
          <w:b w:val="0"/>
          <w:bCs w:val="0"/>
          <w:sz w:val="28"/>
          <w:szCs w:val="28"/>
          <w:rtl/>
        </w:rPr>
        <w:t xml:space="preserve"> من تلك الشعوب التي لا تزال تعتمد على المكتبات العامة (استخدام </w:t>
      </w:r>
      <w:r w:rsidR="00415263">
        <w:rPr>
          <w:rFonts w:ascii="Sakkal Majalla" w:hAnsi="Sakkal Majalla" w:cs="Sakkal Majalla" w:hint="cs"/>
          <w:b w:val="0"/>
          <w:bCs w:val="0"/>
          <w:sz w:val="28"/>
          <w:szCs w:val="28"/>
          <w:rtl/>
        </w:rPr>
        <w:t>الإنترنت</w:t>
      </w:r>
      <w:r>
        <w:rPr>
          <w:rFonts w:ascii="Sakkal Majalla" w:hAnsi="Sakkal Majalla" w:cs="Sakkal Majalla" w:hint="cs"/>
          <w:b w:val="0"/>
          <w:bCs w:val="0"/>
          <w:sz w:val="28"/>
          <w:szCs w:val="28"/>
          <w:rtl/>
        </w:rPr>
        <w:t xml:space="preserve"> مثلا)؛</w:t>
      </w:r>
    </w:p>
    <w:p w14:paraId="346AC7F7" w14:textId="77777777" w:rsidR="00C829FA" w:rsidRPr="00C829FA" w:rsidRDefault="008D0973" w:rsidP="00C829FA">
      <w:pPr>
        <w:pStyle w:val="ListParagraph"/>
        <w:numPr>
          <w:ilvl w:val="0"/>
          <w:numId w:val="6"/>
        </w:numPr>
        <w:bidi/>
        <w:spacing w:after="200"/>
        <w:jc w:val="both"/>
        <w:rPr>
          <w:rFonts w:ascii="Sakkal Majalla" w:eastAsia="Calibri" w:hAnsi="Sakkal Majalla" w:cs="Sakkal Majalla"/>
          <w:b w:val="0"/>
          <w:bCs w:val="0"/>
          <w:sz w:val="28"/>
          <w:szCs w:val="28"/>
          <w:rtl/>
        </w:rPr>
      </w:pPr>
      <w:r>
        <w:rPr>
          <w:rFonts w:ascii="Sakkal Majalla" w:hAnsi="Sakkal Majalla" w:cs="Sakkal Majalla" w:hint="cs"/>
          <w:b w:val="0"/>
          <w:bCs w:val="0"/>
          <w:sz w:val="28"/>
          <w:szCs w:val="28"/>
          <w:rtl/>
        </w:rPr>
        <w:t xml:space="preserve"> </w:t>
      </w:r>
      <w:r w:rsidR="00E17F32">
        <w:rPr>
          <w:rFonts w:ascii="Sakkal Majalla" w:eastAsia="Calibri" w:hAnsi="Sakkal Majalla" w:cs="Sakkal Majalla" w:hint="cs"/>
          <w:b w:val="0"/>
          <w:bCs w:val="0"/>
          <w:sz w:val="28"/>
          <w:szCs w:val="28"/>
          <w:rtl/>
        </w:rPr>
        <w:t xml:space="preserve">جاءت رؤية مديري المكتبات لدور </w:t>
      </w:r>
      <w:r w:rsidR="00E17F32" w:rsidRPr="00E17F32">
        <w:rPr>
          <w:rFonts w:ascii="Sakkal Majalla" w:eastAsia="Calibri" w:hAnsi="Sakkal Majalla" w:cs="Sakkal Majalla" w:hint="cs"/>
          <w:i/>
          <w:iCs/>
          <w:sz w:val="28"/>
          <w:szCs w:val="28"/>
          <w:rtl/>
        </w:rPr>
        <w:t>المكتبة الأساسي</w:t>
      </w:r>
      <w:r w:rsidR="00E17F32">
        <w:rPr>
          <w:rFonts w:ascii="Sakkal Majalla" w:eastAsia="Calibri" w:hAnsi="Sakkal Majalla" w:cs="Sakkal Majalla" w:hint="cs"/>
          <w:b w:val="0"/>
          <w:bCs w:val="0"/>
          <w:sz w:val="28"/>
          <w:szCs w:val="28"/>
          <w:rtl/>
        </w:rPr>
        <w:t xml:space="preserve"> كمكتبة </w:t>
      </w:r>
      <w:r w:rsidR="00C829FA">
        <w:rPr>
          <w:rFonts w:ascii="Sakkal Majalla" w:eastAsia="Calibri" w:hAnsi="Sakkal Majalla" w:cs="Sakkal Majalla" w:hint="cs"/>
          <w:b w:val="0"/>
          <w:bCs w:val="0"/>
          <w:sz w:val="28"/>
          <w:szCs w:val="28"/>
          <w:rtl/>
        </w:rPr>
        <w:t xml:space="preserve">مرجعية </w:t>
      </w:r>
      <w:r w:rsidR="00E17F32">
        <w:rPr>
          <w:rFonts w:ascii="Sakkal Majalla" w:eastAsia="Calibri" w:hAnsi="Sakkal Majalla" w:cs="Sakkal Majalla" w:hint="cs"/>
          <w:b w:val="0"/>
          <w:bCs w:val="0"/>
          <w:sz w:val="28"/>
          <w:szCs w:val="28"/>
          <w:rtl/>
        </w:rPr>
        <w:t>ب</w:t>
      </w:r>
      <w:r w:rsidR="00C829FA">
        <w:rPr>
          <w:rFonts w:ascii="Sakkal Majalla" w:eastAsia="Calibri" w:hAnsi="Sakkal Majalla" w:cs="Sakkal Majalla" w:hint="cs"/>
          <w:b w:val="0"/>
          <w:bCs w:val="0"/>
          <w:sz w:val="28"/>
          <w:szCs w:val="28"/>
          <w:rtl/>
        </w:rPr>
        <w:t>تس</w:t>
      </w:r>
      <w:r w:rsidR="00E17F32">
        <w:rPr>
          <w:rFonts w:ascii="Sakkal Majalla" w:eastAsia="Calibri" w:hAnsi="Sakkal Majalla" w:cs="Sakkal Majalla" w:hint="cs"/>
          <w:b w:val="0"/>
          <w:bCs w:val="0"/>
          <w:sz w:val="28"/>
          <w:szCs w:val="28"/>
          <w:rtl/>
        </w:rPr>
        <w:t>ع</w:t>
      </w:r>
      <w:r w:rsidR="00C829FA">
        <w:rPr>
          <w:rFonts w:ascii="Sakkal Majalla" w:eastAsia="Calibri" w:hAnsi="Sakkal Majalla" w:cs="Sakkal Majalla" w:hint="cs"/>
          <w:b w:val="0"/>
          <w:bCs w:val="0"/>
          <w:sz w:val="28"/>
          <w:szCs w:val="28"/>
          <w:rtl/>
        </w:rPr>
        <w:t xml:space="preserve"> وعشرين</w:t>
      </w:r>
      <w:r w:rsidR="00E17F32">
        <w:rPr>
          <w:rFonts w:ascii="Sakkal Majalla" w:eastAsia="Calibri" w:hAnsi="Sakkal Majalla" w:cs="Sakkal Majalla" w:hint="cs"/>
          <w:b w:val="0"/>
          <w:bCs w:val="0"/>
          <w:sz w:val="28"/>
          <w:szCs w:val="28"/>
          <w:rtl/>
        </w:rPr>
        <w:t xml:space="preserve"> تكرارا(</w:t>
      </w:r>
      <w:r w:rsidR="00C829FA">
        <w:rPr>
          <w:rFonts w:ascii="Sakkal Majalla" w:eastAsia="Calibri" w:hAnsi="Sakkal Majalla" w:cs="Sakkal Majalla" w:hint="cs"/>
          <w:b w:val="0"/>
          <w:bCs w:val="0"/>
          <w:sz w:val="28"/>
          <w:szCs w:val="28"/>
          <w:rtl/>
          <w:lang w:eastAsia="ar-SA"/>
        </w:rPr>
        <w:t>42</w:t>
      </w:r>
      <w:r w:rsidR="00E17F32">
        <w:rPr>
          <w:rFonts w:ascii="Sakkal Majalla" w:eastAsia="Calibri" w:hAnsi="Sakkal Majalla" w:cs="Sakkal Majalla" w:hint="cs"/>
          <w:b w:val="0"/>
          <w:bCs w:val="0"/>
          <w:sz w:val="28"/>
          <w:szCs w:val="28"/>
          <w:rtl/>
        </w:rPr>
        <w:t xml:space="preserve">%)، </w:t>
      </w:r>
      <w:r w:rsidR="00C829FA">
        <w:rPr>
          <w:rFonts w:ascii="Sakkal Majalla" w:eastAsia="Calibri" w:hAnsi="Sakkal Majalla" w:cs="Sakkal Majalla" w:hint="cs"/>
          <w:b w:val="0"/>
          <w:bCs w:val="0"/>
          <w:sz w:val="28"/>
          <w:szCs w:val="28"/>
          <w:rtl/>
        </w:rPr>
        <w:t xml:space="preserve">وسبع تكرارات </w:t>
      </w:r>
      <w:r w:rsidR="00C829FA">
        <w:rPr>
          <w:rFonts w:ascii="Sakkal Majalla" w:eastAsia="Calibri" w:hAnsi="Sakkal Majalla" w:cs="Sakkal Majalla" w:hint="cs"/>
          <w:b w:val="0"/>
          <w:bCs w:val="0"/>
          <w:sz w:val="28"/>
          <w:szCs w:val="28"/>
          <w:rtl/>
          <w:lang w:eastAsia="ar-SA"/>
        </w:rPr>
        <w:t>ك</w:t>
      </w:r>
      <w:r w:rsidR="00C829FA" w:rsidRPr="008F6C7D">
        <w:rPr>
          <w:rFonts w:ascii="Sakkal Majalla" w:eastAsia="Calibri" w:hAnsi="Sakkal Majalla" w:cs="Sakkal Majalla"/>
          <w:b w:val="0"/>
          <w:bCs w:val="0"/>
          <w:sz w:val="28"/>
          <w:szCs w:val="28"/>
          <w:rtl/>
          <w:lang w:eastAsia="ar-SA"/>
        </w:rPr>
        <w:t>مكتبة للمواد المشهورة</w:t>
      </w:r>
      <w:r w:rsidR="00C829FA">
        <w:rPr>
          <w:rFonts w:ascii="Sakkal Majalla" w:eastAsia="Calibri" w:hAnsi="Sakkal Majalla" w:cs="Sakkal Majalla" w:hint="cs"/>
          <w:b w:val="0"/>
          <w:bCs w:val="0"/>
          <w:sz w:val="28"/>
          <w:szCs w:val="28"/>
          <w:rtl/>
        </w:rPr>
        <w:t xml:space="preserve"> (</w:t>
      </w:r>
      <w:r w:rsidR="00C829FA" w:rsidRPr="008F6C7D">
        <w:rPr>
          <w:rFonts w:ascii="Sakkal Majalla" w:eastAsia="Calibri" w:hAnsi="Sakkal Majalla" w:cs="Sakkal Majalla"/>
          <w:b w:val="0"/>
          <w:bCs w:val="0"/>
          <w:sz w:val="28"/>
          <w:szCs w:val="28"/>
          <w:lang w:eastAsia="ar-SA"/>
        </w:rPr>
        <w:t>10.1</w:t>
      </w:r>
      <w:r w:rsidR="00C829FA">
        <w:rPr>
          <w:rFonts w:ascii="Sakkal Majalla" w:eastAsia="Calibri" w:hAnsi="Sakkal Majalla" w:cs="Sakkal Majalla" w:hint="cs"/>
          <w:b w:val="0"/>
          <w:bCs w:val="0"/>
          <w:sz w:val="28"/>
          <w:szCs w:val="28"/>
          <w:rtl/>
        </w:rPr>
        <w:t xml:space="preserve">%)، </w:t>
      </w:r>
      <w:r w:rsidR="00E17F32">
        <w:rPr>
          <w:rFonts w:ascii="Sakkal Majalla" w:eastAsia="Calibri" w:hAnsi="Sakkal Majalla" w:cs="Sakkal Majalla" w:hint="cs"/>
          <w:b w:val="0"/>
          <w:bCs w:val="0"/>
          <w:sz w:val="28"/>
          <w:szCs w:val="28"/>
          <w:rtl/>
        </w:rPr>
        <w:t xml:space="preserve">وأربع تكرارات </w:t>
      </w:r>
      <w:r w:rsidR="00E17F32" w:rsidRPr="008F6C7D">
        <w:rPr>
          <w:rFonts w:ascii="Sakkal Majalla" w:eastAsia="Calibri" w:hAnsi="Sakkal Majalla" w:cs="Sakkal Majalla"/>
          <w:b w:val="0"/>
          <w:bCs w:val="0"/>
          <w:sz w:val="28"/>
          <w:szCs w:val="28"/>
          <w:rtl/>
          <w:lang w:eastAsia="ar-SA"/>
        </w:rPr>
        <w:t>مركز دعم للتعليم الرسمي</w:t>
      </w:r>
      <w:r w:rsidR="00E17F32">
        <w:rPr>
          <w:rFonts w:ascii="Sakkal Majalla" w:eastAsia="Calibri" w:hAnsi="Sakkal Majalla" w:cs="Sakkal Majalla" w:hint="cs"/>
          <w:b w:val="0"/>
          <w:bCs w:val="0"/>
          <w:sz w:val="28"/>
          <w:szCs w:val="28"/>
          <w:rtl/>
          <w:lang w:eastAsia="ar-SA"/>
        </w:rPr>
        <w:t>، و</w:t>
      </w:r>
      <w:r w:rsidR="00E17F32">
        <w:rPr>
          <w:rFonts w:ascii="Sakkal Majalla" w:eastAsia="Calibri" w:hAnsi="Sakkal Majalla" w:cs="Sakkal Majalla" w:hint="cs"/>
          <w:b w:val="0"/>
          <w:bCs w:val="0"/>
          <w:sz w:val="28"/>
          <w:szCs w:val="28"/>
          <w:rtl/>
        </w:rPr>
        <w:t>ك</w:t>
      </w:r>
      <w:r w:rsidR="00E17F32" w:rsidRPr="008F6C7D">
        <w:rPr>
          <w:rFonts w:ascii="Sakkal Majalla" w:eastAsia="Calibri" w:hAnsi="Sakkal Majalla" w:cs="Sakkal Majalla"/>
          <w:b w:val="0"/>
          <w:bCs w:val="0"/>
          <w:sz w:val="28"/>
          <w:szCs w:val="28"/>
          <w:rtl/>
          <w:lang w:eastAsia="ar-SA"/>
        </w:rPr>
        <w:t>مركز للتعلم الذاتي</w:t>
      </w:r>
      <w:r w:rsidR="00E17F32">
        <w:rPr>
          <w:rFonts w:ascii="Sakkal Majalla" w:eastAsia="Calibri" w:hAnsi="Sakkal Majalla" w:cs="Sakkal Majalla" w:hint="cs"/>
          <w:b w:val="0"/>
          <w:bCs w:val="0"/>
          <w:sz w:val="28"/>
          <w:szCs w:val="28"/>
          <w:rtl/>
          <w:lang w:eastAsia="ar-SA"/>
        </w:rPr>
        <w:t xml:space="preserve"> (</w:t>
      </w:r>
      <w:r w:rsidR="00E17F32" w:rsidRPr="008F6C7D">
        <w:rPr>
          <w:rFonts w:ascii="Sakkal Majalla" w:eastAsia="Calibri" w:hAnsi="Sakkal Majalla" w:cs="Sakkal Majalla"/>
          <w:b w:val="0"/>
          <w:bCs w:val="0"/>
          <w:sz w:val="28"/>
          <w:szCs w:val="28"/>
          <w:lang w:eastAsia="ar-SA"/>
        </w:rPr>
        <w:t>5.8</w:t>
      </w:r>
      <w:r w:rsidR="00E17F32">
        <w:rPr>
          <w:rFonts w:ascii="Sakkal Majalla" w:eastAsia="Calibri" w:hAnsi="Sakkal Majalla" w:cs="Sakkal Majalla" w:hint="cs"/>
          <w:b w:val="0"/>
          <w:bCs w:val="0"/>
          <w:sz w:val="28"/>
          <w:szCs w:val="28"/>
          <w:rtl/>
          <w:lang w:eastAsia="ar-SA"/>
        </w:rPr>
        <w:t>%)</w:t>
      </w:r>
      <w:r w:rsidR="00C829FA">
        <w:rPr>
          <w:rFonts w:ascii="Sakkal Majalla" w:eastAsia="Calibri" w:hAnsi="Sakkal Majalla" w:cs="Sakkal Majalla" w:hint="cs"/>
          <w:b w:val="0"/>
          <w:bCs w:val="0"/>
          <w:sz w:val="28"/>
          <w:szCs w:val="28"/>
          <w:rtl/>
          <w:lang w:eastAsia="ar-SA"/>
        </w:rPr>
        <w:t>، وأخرى بعشر تكرارات(</w:t>
      </w:r>
      <w:r w:rsidR="00C829FA" w:rsidRPr="00C829FA">
        <w:rPr>
          <w:rFonts w:ascii="Sakkal Majalla" w:eastAsia="Calibri" w:hAnsi="Sakkal Majalla" w:cs="Sakkal Majalla"/>
          <w:sz w:val="28"/>
          <w:szCs w:val="28"/>
          <w:lang w:eastAsia="ar-SA"/>
        </w:rPr>
        <w:t>14.5</w:t>
      </w:r>
      <w:r w:rsidR="00C829FA">
        <w:rPr>
          <w:rFonts w:ascii="Sakkal Majalla" w:eastAsia="Calibri" w:hAnsi="Sakkal Majalla" w:cs="Sakkal Majalla" w:hint="cs"/>
          <w:b w:val="0"/>
          <w:bCs w:val="0"/>
          <w:sz w:val="28"/>
          <w:szCs w:val="28"/>
          <w:rtl/>
          <w:lang w:eastAsia="ar-SA"/>
        </w:rPr>
        <w:t>%)، وثمانية مديرين لم يجيبوا(</w:t>
      </w:r>
      <w:r w:rsidR="00C829FA" w:rsidRPr="00C829FA">
        <w:rPr>
          <w:rFonts w:ascii="Sakkal Majalla" w:eastAsia="Calibri" w:hAnsi="Sakkal Majalla" w:cs="Sakkal Majalla"/>
          <w:sz w:val="28"/>
          <w:szCs w:val="28"/>
          <w:lang w:eastAsia="ar-SA"/>
        </w:rPr>
        <w:t>11.6</w:t>
      </w:r>
      <w:r w:rsidR="00C829FA">
        <w:rPr>
          <w:rFonts w:ascii="Sakkal Majalla" w:eastAsia="Calibri" w:hAnsi="Sakkal Majalla" w:cs="Sakkal Majalla" w:hint="cs"/>
          <w:sz w:val="28"/>
          <w:szCs w:val="28"/>
          <w:rtl/>
          <w:lang w:eastAsia="ar-SA"/>
        </w:rPr>
        <w:t>%</w:t>
      </w:r>
      <w:r w:rsidR="00C829FA">
        <w:rPr>
          <w:rFonts w:ascii="Sakkal Majalla" w:eastAsia="Calibri" w:hAnsi="Sakkal Majalla" w:cs="Sakkal Majalla" w:hint="cs"/>
          <w:b w:val="0"/>
          <w:bCs w:val="0"/>
          <w:sz w:val="28"/>
          <w:szCs w:val="28"/>
          <w:rtl/>
          <w:lang w:eastAsia="ar-SA"/>
        </w:rPr>
        <w:t>)</w:t>
      </w:r>
      <w:r w:rsidR="00E17F32">
        <w:rPr>
          <w:rFonts w:ascii="Sakkal Majalla" w:eastAsia="Calibri" w:hAnsi="Sakkal Majalla" w:cs="Sakkal Majalla" w:hint="cs"/>
          <w:b w:val="0"/>
          <w:bCs w:val="0"/>
          <w:sz w:val="28"/>
          <w:szCs w:val="28"/>
          <w:rtl/>
          <w:lang w:eastAsia="ar-SA"/>
        </w:rPr>
        <w:t>؛</w:t>
      </w:r>
      <w:r w:rsidR="00E17F32">
        <w:rPr>
          <w:rFonts w:ascii="Sakkal Majalla" w:eastAsia="Calibri" w:hAnsi="Sakkal Majalla" w:cs="Sakkal Majalla" w:hint="cs"/>
          <w:b w:val="0"/>
          <w:bCs w:val="0"/>
          <w:sz w:val="28"/>
          <w:szCs w:val="28"/>
          <w:rtl/>
        </w:rPr>
        <w:t xml:space="preserve"> </w:t>
      </w:r>
    </w:p>
    <w:p w14:paraId="7F862B43" w14:textId="77777777" w:rsidR="0058057E" w:rsidRPr="00CF2293" w:rsidRDefault="006C0274" w:rsidP="0058057E">
      <w:pPr>
        <w:pStyle w:val="ListParagraph"/>
        <w:numPr>
          <w:ilvl w:val="0"/>
          <w:numId w:val="6"/>
        </w:numPr>
        <w:bidi/>
        <w:jc w:val="both"/>
        <w:rPr>
          <w:rFonts w:ascii="Sakkal Majalla" w:hAnsi="Sakkal Majalla" w:cs="Sakkal Majalla"/>
          <w:b w:val="0"/>
          <w:bCs w:val="0"/>
          <w:sz w:val="28"/>
          <w:szCs w:val="28"/>
        </w:rPr>
      </w:pPr>
      <w:r w:rsidRPr="00CF2293">
        <w:rPr>
          <w:rFonts w:ascii="Sakkal Majalla" w:hAnsi="Sakkal Majalla" w:cs="Sakkal Majalla" w:hint="cs"/>
          <w:b w:val="0"/>
          <w:bCs w:val="0"/>
          <w:sz w:val="28"/>
          <w:szCs w:val="28"/>
          <w:rtl/>
        </w:rPr>
        <w:t>أما بالنسبة ل</w:t>
      </w:r>
      <w:r w:rsidRPr="00CF2293">
        <w:rPr>
          <w:rFonts w:ascii="Sakkal Majalla" w:hAnsi="Sakkal Majalla" w:cs="Sakkal Majalla"/>
          <w:b w:val="0"/>
          <w:bCs w:val="0"/>
          <w:sz w:val="28"/>
          <w:szCs w:val="28"/>
          <w:rtl/>
        </w:rPr>
        <w:t>لوظيفة الثانوية التي تقوم بها المكتبة حالياً</w:t>
      </w:r>
      <w:r w:rsidRPr="00CF2293">
        <w:rPr>
          <w:rFonts w:ascii="Sakkal Majalla" w:hAnsi="Sakkal Majalla" w:cs="Sakkal Majalla" w:hint="cs"/>
          <w:b w:val="0"/>
          <w:bCs w:val="0"/>
          <w:sz w:val="28"/>
          <w:szCs w:val="28"/>
          <w:rtl/>
        </w:rPr>
        <w:t xml:space="preserve">، فجاءت الإجابات على أن تكون </w:t>
      </w:r>
      <w:r w:rsidRPr="00CF2293">
        <w:rPr>
          <w:rFonts w:ascii="Sakkal Majalla" w:eastAsia="Calibri" w:hAnsi="Sakkal Majalla" w:cs="Sakkal Majalla"/>
          <w:b w:val="0"/>
          <w:bCs w:val="0"/>
          <w:sz w:val="28"/>
          <w:szCs w:val="28"/>
          <w:rtl/>
          <w:lang w:eastAsia="ar-SA"/>
        </w:rPr>
        <w:t>مكتبة مرجعية</w:t>
      </w:r>
      <w:r w:rsidRPr="00CF2293">
        <w:rPr>
          <w:rFonts w:ascii="Sakkal Majalla" w:eastAsia="Calibri" w:hAnsi="Sakkal Majalla" w:cs="Sakkal Majalla" w:hint="cs"/>
          <w:b w:val="0"/>
          <w:bCs w:val="0"/>
          <w:sz w:val="28"/>
          <w:szCs w:val="28"/>
          <w:rtl/>
          <w:lang w:eastAsia="ar-SA"/>
        </w:rPr>
        <w:t xml:space="preserve"> بثلاث عشرة تكرارا(</w:t>
      </w:r>
      <w:r w:rsidRPr="00CF2293">
        <w:rPr>
          <w:rFonts w:ascii="Sakkal Majalla" w:eastAsia="Calibri" w:hAnsi="Sakkal Majalla" w:cs="Sakkal Majalla"/>
          <w:b w:val="0"/>
          <w:bCs w:val="0"/>
          <w:sz w:val="28"/>
          <w:szCs w:val="28"/>
          <w:lang w:eastAsia="ar-SA"/>
        </w:rPr>
        <w:t>18.8</w:t>
      </w:r>
      <w:r w:rsidRPr="00CF2293">
        <w:rPr>
          <w:rFonts w:ascii="Sakkal Majalla" w:eastAsia="Calibri" w:hAnsi="Sakkal Majalla" w:cs="Sakkal Majalla" w:hint="cs"/>
          <w:b w:val="0"/>
          <w:bCs w:val="0"/>
          <w:sz w:val="28"/>
          <w:szCs w:val="28"/>
          <w:rtl/>
          <w:lang w:eastAsia="ar-SA"/>
        </w:rPr>
        <w:t xml:space="preserve">%)، </w:t>
      </w:r>
      <w:r w:rsidRPr="00CF2293">
        <w:rPr>
          <w:rFonts w:ascii="Sakkal Majalla" w:hAnsi="Sakkal Majalla" w:cs="Sakkal Majalla" w:hint="cs"/>
          <w:b w:val="0"/>
          <w:bCs w:val="0"/>
          <w:sz w:val="28"/>
          <w:szCs w:val="28"/>
          <w:rtl/>
        </w:rPr>
        <w:t>و</w:t>
      </w:r>
      <w:r w:rsidRPr="00CF2293">
        <w:rPr>
          <w:rFonts w:ascii="Sakkal Majalla" w:eastAsia="Calibri" w:hAnsi="Sakkal Majalla" w:cs="Sakkal Majalla" w:hint="cs"/>
          <w:b w:val="0"/>
          <w:bCs w:val="0"/>
          <w:sz w:val="28"/>
          <w:szCs w:val="28"/>
          <w:rtl/>
          <w:lang w:eastAsia="ar-SA"/>
        </w:rPr>
        <w:t>ك</w:t>
      </w:r>
      <w:r w:rsidRPr="00CF2293">
        <w:rPr>
          <w:rFonts w:ascii="Sakkal Majalla" w:eastAsia="Calibri" w:hAnsi="Sakkal Majalla" w:cs="Sakkal Majalla"/>
          <w:b w:val="0"/>
          <w:bCs w:val="0"/>
          <w:sz w:val="28"/>
          <w:szCs w:val="28"/>
          <w:rtl/>
          <w:lang w:eastAsia="ar-SA"/>
        </w:rPr>
        <w:t>مركز دعم للتعليم الرسمي</w:t>
      </w:r>
      <w:r w:rsidRPr="00CF2293">
        <w:rPr>
          <w:rFonts w:ascii="Sakkal Majalla" w:hAnsi="Sakkal Majalla" w:cs="Sakkal Majalla" w:hint="cs"/>
          <w:b w:val="0"/>
          <w:bCs w:val="0"/>
          <w:sz w:val="28"/>
          <w:szCs w:val="28"/>
          <w:rtl/>
        </w:rPr>
        <w:t xml:space="preserve"> </w:t>
      </w:r>
      <w:r w:rsidRPr="00CF2293">
        <w:rPr>
          <w:rFonts w:ascii="Sakkal Majalla" w:eastAsia="Calibri" w:hAnsi="Sakkal Majalla" w:cs="Sakkal Majalla" w:hint="cs"/>
          <w:b w:val="0"/>
          <w:bCs w:val="0"/>
          <w:sz w:val="28"/>
          <w:szCs w:val="28"/>
          <w:rtl/>
          <w:lang w:eastAsia="ar-SA"/>
        </w:rPr>
        <w:t>بثلاث عشرة تكرارا(</w:t>
      </w:r>
      <w:r w:rsidRPr="00CF2293">
        <w:rPr>
          <w:rFonts w:ascii="Sakkal Majalla" w:eastAsia="Calibri" w:hAnsi="Sakkal Majalla" w:cs="Sakkal Majalla"/>
          <w:b w:val="0"/>
          <w:bCs w:val="0"/>
          <w:sz w:val="28"/>
          <w:szCs w:val="28"/>
          <w:lang w:eastAsia="ar-SA"/>
        </w:rPr>
        <w:t>18.8</w:t>
      </w:r>
      <w:r w:rsidRPr="00CF2293">
        <w:rPr>
          <w:rFonts w:ascii="Sakkal Majalla" w:eastAsia="Calibri" w:hAnsi="Sakkal Majalla" w:cs="Sakkal Majalla" w:hint="cs"/>
          <w:b w:val="0"/>
          <w:bCs w:val="0"/>
          <w:sz w:val="28"/>
          <w:szCs w:val="28"/>
          <w:rtl/>
          <w:lang w:eastAsia="ar-SA"/>
        </w:rPr>
        <w:t>%)،</w:t>
      </w:r>
      <w:r w:rsidRPr="00CF2293">
        <w:rPr>
          <w:rFonts w:ascii="Sakkal Majalla" w:hAnsi="Sakkal Majalla" w:cs="Sakkal Majalla" w:hint="cs"/>
          <w:b w:val="0"/>
          <w:bCs w:val="0"/>
          <w:sz w:val="28"/>
          <w:szCs w:val="28"/>
          <w:rtl/>
        </w:rPr>
        <w:t xml:space="preserve"> وبين ذلك تتراوح الإجابات الأخرى، والذين (</w:t>
      </w:r>
      <w:r w:rsidRPr="00CF2293">
        <w:rPr>
          <w:rFonts w:ascii="Sakkal Majalla" w:eastAsia="Calibri" w:hAnsi="Sakkal Majalla" w:cs="Sakkal Majalla"/>
          <w:b w:val="0"/>
          <w:bCs w:val="0"/>
          <w:sz w:val="28"/>
          <w:szCs w:val="28"/>
          <w:rtl/>
          <w:lang w:eastAsia="ar-SA"/>
        </w:rPr>
        <w:t>لم يجيبوا</w:t>
      </w:r>
      <w:r w:rsidRPr="00CF2293">
        <w:rPr>
          <w:rFonts w:ascii="Sakkal Majalla" w:eastAsia="Calibri" w:hAnsi="Sakkal Majalla" w:cs="Sakkal Majalla" w:hint="cs"/>
          <w:b w:val="0"/>
          <w:bCs w:val="0"/>
          <w:sz w:val="28"/>
          <w:szCs w:val="28"/>
          <w:rtl/>
          <w:lang w:eastAsia="ar-SA"/>
        </w:rPr>
        <w:t>) بعشر تكرارات(</w:t>
      </w:r>
      <w:r w:rsidRPr="00CF2293">
        <w:rPr>
          <w:rFonts w:ascii="Sakkal Majalla" w:eastAsia="Calibri" w:hAnsi="Sakkal Majalla" w:cs="Sakkal Majalla"/>
          <w:b w:val="0"/>
          <w:bCs w:val="0"/>
          <w:sz w:val="28"/>
          <w:szCs w:val="28"/>
          <w:lang w:eastAsia="ar-SA"/>
        </w:rPr>
        <w:t>14.5</w:t>
      </w:r>
      <w:r w:rsidRPr="00CF2293">
        <w:rPr>
          <w:rFonts w:ascii="Sakkal Majalla" w:eastAsia="Calibri" w:hAnsi="Sakkal Majalla" w:cs="Sakkal Majalla" w:hint="cs"/>
          <w:b w:val="0"/>
          <w:bCs w:val="0"/>
          <w:sz w:val="28"/>
          <w:szCs w:val="28"/>
          <w:rtl/>
          <w:lang w:eastAsia="ar-SA"/>
        </w:rPr>
        <w:t>)؛</w:t>
      </w:r>
      <w:r w:rsidR="0058057E" w:rsidRPr="00CF2293">
        <w:rPr>
          <w:rFonts w:ascii="Sakkal Majalla" w:eastAsia="Calibri" w:hAnsi="Sakkal Majalla" w:cs="Sakkal Majalla" w:hint="cs"/>
          <w:b w:val="0"/>
          <w:bCs w:val="0"/>
          <w:sz w:val="28"/>
          <w:szCs w:val="28"/>
          <w:rtl/>
          <w:lang w:eastAsia="ar-SA"/>
        </w:rPr>
        <w:t xml:space="preserve"> </w:t>
      </w:r>
    </w:p>
    <w:p w14:paraId="5936B60E" w14:textId="77777777" w:rsidR="0058057E" w:rsidRDefault="00C02C06" w:rsidP="0058057E">
      <w:pPr>
        <w:pStyle w:val="ListParagraph"/>
        <w:numPr>
          <w:ilvl w:val="0"/>
          <w:numId w:val="6"/>
        </w:numPr>
        <w:bidi/>
        <w:jc w:val="both"/>
        <w:rPr>
          <w:rFonts w:ascii="Sakkal Majalla" w:hAnsi="Sakkal Majalla" w:cs="Sakkal Majalla"/>
          <w:b w:val="0"/>
          <w:bCs w:val="0"/>
          <w:sz w:val="28"/>
          <w:szCs w:val="28"/>
        </w:rPr>
      </w:pPr>
      <w:r w:rsidRPr="0058057E">
        <w:rPr>
          <w:rFonts w:ascii="Sakkal Majalla" w:hAnsi="Sakkal Majalla" w:cs="Sakkal Majalla" w:hint="cs"/>
          <w:b w:val="0"/>
          <w:bCs w:val="0"/>
          <w:sz w:val="28"/>
          <w:szCs w:val="28"/>
          <w:rtl/>
        </w:rPr>
        <w:t xml:space="preserve">أما </w:t>
      </w:r>
      <w:r w:rsidRPr="0058057E">
        <w:rPr>
          <w:rFonts w:ascii="Sakkal Majalla" w:hAnsi="Sakkal Majalla" w:cs="Sakkal Majalla"/>
          <w:b w:val="0"/>
          <w:bCs w:val="0"/>
          <w:sz w:val="28"/>
          <w:szCs w:val="28"/>
          <w:rtl/>
        </w:rPr>
        <w:t>الوظيفة (الأساسية) التي يجب على المكتبة القيام بها</w:t>
      </w:r>
      <w:r w:rsidRPr="0058057E">
        <w:rPr>
          <w:rFonts w:ascii="Sakkal Majalla" w:hAnsi="Sakkal Majalla" w:cs="Sakkal Majalla" w:hint="cs"/>
          <w:b w:val="0"/>
          <w:bCs w:val="0"/>
          <w:sz w:val="28"/>
          <w:szCs w:val="28"/>
          <w:rtl/>
        </w:rPr>
        <w:t xml:space="preserve">، فجاء دور المكتبة </w:t>
      </w:r>
      <w:r w:rsidRPr="0058057E">
        <w:rPr>
          <w:rFonts w:ascii="Sakkal Majalla" w:hAnsi="Sakkal Majalla" w:cs="Sakkal Majalla"/>
          <w:b w:val="0"/>
          <w:bCs w:val="0"/>
          <w:sz w:val="28"/>
          <w:szCs w:val="28"/>
          <w:rtl/>
        </w:rPr>
        <w:t xml:space="preserve"> </w:t>
      </w:r>
      <w:r w:rsidRPr="0058057E">
        <w:rPr>
          <w:rFonts w:ascii="Sakkal Majalla" w:hAnsi="Sakkal Majalla" w:cs="Sakkal Majalla" w:hint="cs"/>
          <w:b w:val="0"/>
          <w:bCs w:val="0"/>
          <w:sz w:val="28"/>
          <w:szCs w:val="28"/>
          <w:rtl/>
        </w:rPr>
        <w:t>ك</w:t>
      </w:r>
      <w:r w:rsidRPr="0058057E">
        <w:rPr>
          <w:rFonts w:ascii="Sakkal Majalla" w:eastAsia="Calibri" w:hAnsi="Sakkal Majalla" w:cs="Sakkal Majalla"/>
          <w:b w:val="0"/>
          <w:bCs w:val="0"/>
          <w:sz w:val="28"/>
          <w:szCs w:val="28"/>
          <w:rtl/>
          <w:lang w:eastAsia="ar-SA"/>
        </w:rPr>
        <w:t>مكتبة مرجعية</w:t>
      </w:r>
      <w:r w:rsidRPr="0058057E">
        <w:rPr>
          <w:rFonts w:ascii="Sakkal Majalla" w:eastAsia="Calibri" w:hAnsi="Sakkal Majalla" w:cs="Sakkal Majalla" w:hint="cs"/>
          <w:b w:val="0"/>
          <w:bCs w:val="0"/>
          <w:sz w:val="28"/>
          <w:szCs w:val="28"/>
          <w:rtl/>
          <w:lang w:eastAsia="ar-SA"/>
        </w:rPr>
        <w:t xml:space="preserve"> بأربعة عشر تكرار (</w:t>
      </w:r>
      <w:r w:rsidRPr="0058057E">
        <w:rPr>
          <w:rFonts w:ascii="Sakkal Majalla" w:eastAsia="Calibri" w:hAnsi="Sakkal Majalla" w:cs="Sakkal Majalla"/>
          <w:b w:val="0"/>
          <w:bCs w:val="0"/>
          <w:sz w:val="28"/>
          <w:szCs w:val="28"/>
          <w:lang w:eastAsia="ar-SA"/>
        </w:rPr>
        <w:t>20.3</w:t>
      </w:r>
      <w:r w:rsidRPr="0058057E">
        <w:rPr>
          <w:rFonts w:ascii="Sakkal Majalla" w:eastAsia="Calibri" w:hAnsi="Sakkal Majalla" w:cs="Sakkal Majalla" w:hint="cs"/>
          <w:b w:val="0"/>
          <w:bCs w:val="0"/>
          <w:sz w:val="28"/>
          <w:szCs w:val="28"/>
          <w:rtl/>
          <w:lang w:eastAsia="ar-SA"/>
        </w:rPr>
        <w:t>)، وبثمان تكرارات (</w:t>
      </w:r>
      <w:r w:rsidRPr="0058057E">
        <w:rPr>
          <w:rFonts w:ascii="Sakkal Majalla" w:eastAsia="Calibri" w:hAnsi="Sakkal Majalla" w:cs="Sakkal Majalla"/>
          <w:b w:val="0"/>
          <w:bCs w:val="0"/>
          <w:sz w:val="28"/>
          <w:szCs w:val="28"/>
          <w:lang w:eastAsia="ar-SA"/>
        </w:rPr>
        <w:t>11.6</w:t>
      </w:r>
      <w:r w:rsidRPr="0058057E">
        <w:rPr>
          <w:rFonts w:ascii="Sakkal Majalla" w:eastAsia="Calibri" w:hAnsi="Sakkal Majalla" w:cs="Sakkal Majalla" w:hint="cs"/>
          <w:b w:val="0"/>
          <w:bCs w:val="0"/>
          <w:sz w:val="28"/>
          <w:szCs w:val="28"/>
          <w:rtl/>
          <w:lang w:eastAsia="ar-SA"/>
        </w:rPr>
        <w:t>)</w:t>
      </w:r>
      <w:r w:rsidRPr="0058057E">
        <w:rPr>
          <w:rFonts w:ascii="Sakkal Majalla" w:eastAsia="Calibri" w:hAnsi="Sakkal Majalla" w:cs="Sakkal Majalla"/>
          <w:b w:val="0"/>
          <w:bCs w:val="0"/>
          <w:sz w:val="28"/>
          <w:szCs w:val="28"/>
          <w:rtl/>
          <w:lang w:eastAsia="ar-SA"/>
        </w:rPr>
        <w:t>مركز دعم للتعليم الرسمي</w:t>
      </w:r>
      <w:r w:rsidRPr="0058057E">
        <w:rPr>
          <w:rFonts w:ascii="Sakkal Majalla" w:eastAsia="Calibri" w:hAnsi="Sakkal Majalla" w:cs="Sakkal Majalla" w:hint="cs"/>
          <w:b w:val="0"/>
          <w:bCs w:val="0"/>
          <w:sz w:val="28"/>
          <w:szCs w:val="28"/>
          <w:rtl/>
          <w:lang w:eastAsia="ar-SA"/>
        </w:rPr>
        <w:t xml:space="preserve"> ومثلها </w:t>
      </w:r>
      <w:r w:rsidRPr="0058057E">
        <w:rPr>
          <w:rFonts w:ascii="Sakkal Majalla" w:eastAsia="Calibri" w:hAnsi="Sakkal Majalla" w:cs="Sakkal Majalla"/>
          <w:b w:val="0"/>
          <w:bCs w:val="0"/>
          <w:sz w:val="28"/>
          <w:szCs w:val="28"/>
          <w:rtl/>
          <w:lang w:eastAsia="ar-SA"/>
        </w:rPr>
        <w:t>مركز معلومات للحي</w:t>
      </w:r>
      <w:r w:rsidRPr="0058057E">
        <w:rPr>
          <w:rFonts w:ascii="Sakkal Majalla" w:eastAsia="Calibri" w:hAnsi="Sakkal Majalla" w:cs="Sakkal Majalla" w:hint="cs"/>
          <w:b w:val="0"/>
          <w:bCs w:val="0"/>
          <w:sz w:val="28"/>
          <w:szCs w:val="28"/>
          <w:rtl/>
          <w:lang w:eastAsia="ar-SA"/>
        </w:rPr>
        <w:t xml:space="preserve">، </w:t>
      </w:r>
      <w:r w:rsidRPr="0058057E">
        <w:rPr>
          <w:rFonts w:ascii="Sakkal Majalla" w:hAnsi="Sakkal Majalla" w:cs="Sakkal Majalla" w:hint="cs"/>
          <w:b w:val="0"/>
          <w:bCs w:val="0"/>
          <w:sz w:val="28"/>
          <w:szCs w:val="28"/>
          <w:rtl/>
        </w:rPr>
        <w:t>وبسبع تكرارات (</w:t>
      </w:r>
      <w:r w:rsidRPr="0058057E">
        <w:rPr>
          <w:rFonts w:ascii="Sakkal Majalla" w:eastAsia="Calibri" w:hAnsi="Sakkal Majalla" w:cs="Sakkal Majalla"/>
          <w:b w:val="0"/>
          <w:bCs w:val="0"/>
          <w:sz w:val="28"/>
          <w:szCs w:val="28"/>
          <w:lang w:eastAsia="ar-SA"/>
        </w:rPr>
        <w:t>10.1</w:t>
      </w:r>
      <w:r w:rsidRPr="0058057E">
        <w:rPr>
          <w:rFonts w:ascii="Sakkal Majalla" w:hAnsi="Sakkal Majalla" w:cs="Sakkal Majalla" w:hint="cs"/>
          <w:b w:val="0"/>
          <w:bCs w:val="0"/>
          <w:sz w:val="28"/>
          <w:szCs w:val="28"/>
          <w:rtl/>
        </w:rPr>
        <w:t xml:space="preserve">) </w:t>
      </w:r>
      <w:r w:rsidRPr="0058057E">
        <w:rPr>
          <w:rFonts w:ascii="Sakkal Majalla" w:eastAsia="Calibri" w:hAnsi="Sakkal Majalla" w:cs="Sakkal Majalla"/>
          <w:b w:val="0"/>
          <w:bCs w:val="0"/>
          <w:sz w:val="28"/>
          <w:szCs w:val="28"/>
          <w:rtl/>
          <w:lang w:eastAsia="ar-SA"/>
        </w:rPr>
        <w:t>مركز للتعلم الذاتي</w:t>
      </w:r>
      <w:r w:rsidRPr="0058057E">
        <w:rPr>
          <w:rFonts w:ascii="Sakkal Majalla" w:eastAsia="Calibri" w:hAnsi="Sakkal Majalla" w:cs="Sakkal Majalla" w:hint="cs"/>
          <w:b w:val="0"/>
          <w:bCs w:val="0"/>
          <w:sz w:val="28"/>
          <w:szCs w:val="28"/>
          <w:rtl/>
          <w:lang w:eastAsia="ar-SA"/>
        </w:rPr>
        <w:t xml:space="preserve">؛ </w:t>
      </w:r>
    </w:p>
    <w:p w14:paraId="22F315B9" w14:textId="77777777" w:rsidR="0058057E" w:rsidRPr="0058057E" w:rsidRDefault="0058057E" w:rsidP="0058057E">
      <w:pPr>
        <w:pStyle w:val="ListParagraph"/>
        <w:numPr>
          <w:ilvl w:val="0"/>
          <w:numId w:val="6"/>
        </w:numPr>
        <w:bidi/>
        <w:jc w:val="both"/>
        <w:rPr>
          <w:rFonts w:ascii="Sakkal Majalla" w:hAnsi="Sakkal Majalla" w:cs="Sakkal Majalla"/>
          <w:b w:val="0"/>
          <w:bCs w:val="0"/>
          <w:sz w:val="28"/>
          <w:szCs w:val="28"/>
          <w:rtl/>
        </w:rPr>
      </w:pPr>
      <w:r w:rsidRPr="0058057E">
        <w:rPr>
          <w:rFonts w:ascii="Sakkal Majalla" w:hAnsi="Sakkal Majalla" w:cs="Sakkal Majalla" w:hint="cs"/>
          <w:b w:val="0"/>
          <w:bCs w:val="0"/>
          <w:sz w:val="28"/>
          <w:szCs w:val="28"/>
          <w:rtl/>
        </w:rPr>
        <w:lastRenderedPageBreak/>
        <w:t xml:space="preserve">أما </w:t>
      </w:r>
      <w:r w:rsidRPr="0058057E">
        <w:rPr>
          <w:rFonts w:ascii="Sakkal Majalla" w:hAnsi="Sakkal Majalla" w:cs="Sakkal Majalla"/>
          <w:b w:val="0"/>
          <w:bCs w:val="0"/>
          <w:sz w:val="28"/>
          <w:szCs w:val="28"/>
          <w:rtl/>
        </w:rPr>
        <w:t>الوظيفة (الثانوية) التي يجب على المكتبة القيام بها</w:t>
      </w:r>
      <w:r w:rsidRPr="0058057E">
        <w:rPr>
          <w:rFonts w:ascii="Sakkal Majalla" w:hAnsi="Sakkal Majalla" w:cs="Sakkal Majalla" w:hint="cs"/>
          <w:b w:val="0"/>
          <w:bCs w:val="0"/>
          <w:sz w:val="28"/>
          <w:szCs w:val="28"/>
          <w:rtl/>
        </w:rPr>
        <w:t xml:space="preserve">، فجاء </w:t>
      </w:r>
      <w:r w:rsidRPr="0058057E">
        <w:rPr>
          <w:rFonts w:ascii="Sakkal Majalla" w:eastAsia="Calibri" w:hAnsi="Sakkal Majalla" w:cs="Sakkal Majalla"/>
          <w:b w:val="0"/>
          <w:bCs w:val="0"/>
          <w:sz w:val="28"/>
          <w:szCs w:val="28"/>
          <w:rtl/>
          <w:lang w:eastAsia="ar-SA"/>
        </w:rPr>
        <w:t>مركز لنشاطات الحي</w:t>
      </w:r>
      <w:r w:rsidRPr="0058057E">
        <w:rPr>
          <w:rFonts w:ascii="Sakkal Majalla" w:eastAsia="Calibri" w:hAnsi="Sakkal Majalla" w:cs="Sakkal Majalla" w:hint="cs"/>
          <w:b w:val="0"/>
          <w:bCs w:val="0"/>
          <w:sz w:val="28"/>
          <w:szCs w:val="28"/>
          <w:rtl/>
          <w:lang w:eastAsia="ar-SA"/>
        </w:rPr>
        <w:t xml:space="preserve"> باثني عشر تكرار(</w:t>
      </w:r>
      <w:r w:rsidRPr="0058057E">
        <w:rPr>
          <w:rFonts w:ascii="Sakkal Majalla" w:eastAsia="Calibri" w:hAnsi="Sakkal Majalla" w:cs="Sakkal Majalla"/>
          <w:b w:val="0"/>
          <w:bCs w:val="0"/>
          <w:sz w:val="28"/>
          <w:szCs w:val="28"/>
          <w:lang w:eastAsia="ar-SA"/>
        </w:rPr>
        <w:t>17.4</w:t>
      </w:r>
      <w:r w:rsidRPr="0058057E">
        <w:rPr>
          <w:rFonts w:ascii="Sakkal Majalla" w:eastAsia="Calibri" w:hAnsi="Sakkal Majalla" w:cs="Sakkal Majalla" w:hint="cs"/>
          <w:b w:val="0"/>
          <w:bCs w:val="0"/>
          <w:sz w:val="28"/>
          <w:szCs w:val="28"/>
          <w:rtl/>
          <w:lang w:eastAsia="ar-SA"/>
        </w:rPr>
        <w:t xml:space="preserve">%) تليها </w:t>
      </w:r>
      <w:r w:rsidRPr="0058057E">
        <w:rPr>
          <w:rFonts w:ascii="Sakkal Majalla" w:eastAsia="Calibri" w:hAnsi="Sakkal Majalla" w:cs="Sakkal Majalla"/>
          <w:b w:val="0"/>
          <w:bCs w:val="0"/>
          <w:sz w:val="28"/>
          <w:szCs w:val="28"/>
          <w:rtl/>
          <w:lang w:eastAsia="ar-SA"/>
        </w:rPr>
        <w:t>مركز دعم للتعليم الرسمي</w:t>
      </w:r>
      <w:r w:rsidRPr="0058057E">
        <w:rPr>
          <w:rFonts w:ascii="Sakkal Majalla" w:hAnsi="Sakkal Majalla" w:cs="Sakkal Majalla" w:hint="cs"/>
          <w:b w:val="0"/>
          <w:bCs w:val="0"/>
          <w:sz w:val="28"/>
          <w:szCs w:val="28"/>
          <w:rtl/>
        </w:rPr>
        <w:t xml:space="preserve"> بأحد عشر تكرار(</w:t>
      </w:r>
      <w:r w:rsidRPr="0058057E">
        <w:rPr>
          <w:rFonts w:ascii="Sakkal Majalla" w:eastAsia="Calibri" w:hAnsi="Sakkal Majalla" w:cs="Sakkal Majalla"/>
          <w:b w:val="0"/>
          <w:bCs w:val="0"/>
          <w:sz w:val="28"/>
          <w:szCs w:val="28"/>
          <w:lang w:eastAsia="ar-SA"/>
        </w:rPr>
        <w:t>15.9</w:t>
      </w:r>
      <w:r w:rsidRPr="0058057E">
        <w:rPr>
          <w:rFonts w:ascii="Sakkal Majalla" w:hAnsi="Sakkal Majalla" w:cs="Sakkal Majalla" w:hint="cs"/>
          <w:b w:val="0"/>
          <w:bCs w:val="0"/>
          <w:sz w:val="28"/>
          <w:szCs w:val="28"/>
          <w:rtl/>
        </w:rPr>
        <w:t xml:space="preserve">%)، ثم </w:t>
      </w:r>
      <w:r w:rsidRPr="0058057E">
        <w:rPr>
          <w:rFonts w:ascii="Sakkal Majalla" w:eastAsia="Calibri" w:hAnsi="Sakkal Majalla" w:cs="Sakkal Majalla"/>
          <w:b w:val="0"/>
          <w:bCs w:val="0"/>
          <w:sz w:val="28"/>
          <w:szCs w:val="28"/>
          <w:rtl/>
          <w:lang w:eastAsia="ar-SA"/>
        </w:rPr>
        <w:t>مكتبة مرجعية</w:t>
      </w:r>
      <w:r w:rsidRPr="0058057E">
        <w:rPr>
          <w:rFonts w:ascii="Sakkal Majalla" w:eastAsia="Calibri" w:hAnsi="Sakkal Majalla" w:cs="Sakkal Majalla" w:hint="cs"/>
          <w:b w:val="0"/>
          <w:bCs w:val="0"/>
          <w:sz w:val="28"/>
          <w:szCs w:val="28"/>
          <w:rtl/>
          <w:lang w:eastAsia="ar-SA"/>
        </w:rPr>
        <w:t xml:space="preserve"> بعشر تكرارات(</w:t>
      </w:r>
      <w:r w:rsidRPr="0058057E">
        <w:rPr>
          <w:rFonts w:ascii="Sakkal Majalla" w:eastAsia="Calibri" w:hAnsi="Sakkal Majalla" w:cs="Sakkal Majalla"/>
          <w:b w:val="0"/>
          <w:bCs w:val="0"/>
          <w:sz w:val="28"/>
          <w:szCs w:val="28"/>
          <w:lang w:eastAsia="ar-SA"/>
        </w:rPr>
        <w:t>14.5</w:t>
      </w:r>
      <w:r w:rsidRPr="0058057E">
        <w:rPr>
          <w:rFonts w:ascii="Sakkal Majalla" w:eastAsia="Calibri" w:hAnsi="Sakkal Majalla" w:cs="Sakkal Majalla" w:hint="cs"/>
          <w:b w:val="0"/>
          <w:bCs w:val="0"/>
          <w:sz w:val="28"/>
          <w:szCs w:val="28"/>
          <w:rtl/>
          <w:lang w:eastAsia="ar-SA"/>
        </w:rPr>
        <w:t>)، ومثلها للذين لم يجيبوا.</w:t>
      </w:r>
    </w:p>
    <w:p w14:paraId="62951D7E" w14:textId="77777777" w:rsidR="00C02C06" w:rsidRPr="00CD51E5" w:rsidRDefault="00C02C06" w:rsidP="00CD51E5">
      <w:pPr>
        <w:bidi/>
        <w:ind w:left="360"/>
        <w:rPr>
          <w:rFonts w:ascii="Sakkal Majalla" w:hAnsi="Sakkal Majalla" w:cs="Sakkal Majalla"/>
          <w:b w:val="0"/>
          <w:bCs w:val="0"/>
          <w:sz w:val="28"/>
          <w:szCs w:val="28"/>
          <w:rtl/>
        </w:rPr>
      </w:pPr>
    </w:p>
    <w:p w14:paraId="0D9948F6" w14:textId="0F1192B0" w:rsidR="00161A15" w:rsidRPr="00CD51E5" w:rsidRDefault="00276C44" w:rsidP="00CD51E5">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sz w:val="28"/>
          <w:szCs w:val="28"/>
          <w:rtl/>
        </w:rPr>
        <w:t>التوصيات</w:t>
      </w:r>
      <w:r w:rsidR="00CD51E5">
        <w:rPr>
          <w:rFonts w:ascii="Sakkal Majalla" w:hAnsi="Sakkal Majalla" w:cs="Sakkal Majalla" w:hint="cs"/>
          <w:sz w:val="28"/>
          <w:szCs w:val="28"/>
          <w:rtl/>
        </w:rPr>
        <w:t xml:space="preserve">: </w:t>
      </w:r>
      <w:r w:rsidR="00161A15" w:rsidRPr="00CD51E5">
        <w:rPr>
          <w:rFonts w:ascii="Sakkal Majalla" w:hAnsi="Sakkal Majalla" w:cs="Sakkal Majalla" w:hint="cs"/>
          <w:b w:val="0"/>
          <w:bCs w:val="0"/>
          <w:sz w:val="28"/>
          <w:szCs w:val="28"/>
          <w:rtl/>
        </w:rPr>
        <w:t>استخدمت هذه الدراسة</w:t>
      </w:r>
      <w:r w:rsidR="0012263E" w:rsidRPr="0012263E">
        <w:rPr>
          <w:rFonts w:ascii="Sakkal Majalla" w:hAnsi="Sakkal Majalla" w:cs="Sakkal Majalla" w:hint="cs"/>
          <w:b w:val="0"/>
          <w:bCs w:val="0"/>
          <w:sz w:val="28"/>
          <w:szCs w:val="28"/>
          <w:rtl/>
        </w:rPr>
        <w:t xml:space="preserve"> </w:t>
      </w:r>
      <w:r w:rsidR="0012263E" w:rsidRPr="00CD51E5">
        <w:rPr>
          <w:rFonts w:ascii="Sakkal Majalla" w:hAnsi="Sakkal Majalla" w:cs="Sakkal Majalla" w:hint="cs"/>
          <w:b w:val="0"/>
          <w:bCs w:val="0"/>
          <w:sz w:val="28"/>
          <w:szCs w:val="28"/>
          <w:rtl/>
        </w:rPr>
        <w:t>المنهج الوصفي</w:t>
      </w:r>
      <w:r w:rsidR="0012263E">
        <w:rPr>
          <w:rFonts w:ascii="Sakkal Majalla" w:hAnsi="Sakkal Majalla" w:cs="Sakkal Majalla" w:hint="cs"/>
          <w:b w:val="0"/>
          <w:bCs w:val="0"/>
          <w:sz w:val="28"/>
          <w:szCs w:val="28"/>
          <w:rtl/>
        </w:rPr>
        <w:t xml:space="preserve"> بأسلوب المسح ،</w:t>
      </w:r>
      <w:r w:rsidR="00161A15" w:rsidRPr="00CD51E5">
        <w:rPr>
          <w:rFonts w:ascii="Sakkal Majalla" w:hAnsi="Sakkal Majalla" w:cs="Sakkal Majalla" w:hint="cs"/>
          <w:b w:val="0"/>
          <w:bCs w:val="0"/>
          <w:sz w:val="28"/>
          <w:szCs w:val="28"/>
          <w:rtl/>
        </w:rPr>
        <w:t xml:space="preserve"> فبالإضافة للإطار النظري الذي يعزز قيمة الدراسة، </w:t>
      </w:r>
      <w:r w:rsidR="00161A15" w:rsidRPr="0012263E">
        <w:rPr>
          <w:rFonts w:ascii="Sakkal Majalla" w:hAnsi="Sakkal Majalla" w:cs="Sakkal Majalla" w:hint="cs"/>
          <w:b w:val="0"/>
          <w:bCs w:val="0"/>
          <w:sz w:val="28"/>
          <w:szCs w:val="28"/>
          <w:rtl/>
        </w:rPr>
        <w:t>فإن</w:t>
      </w:r>
      <w:r w:rsidR="0012263E" w:rsidRPr="0012263E">
        <w:rPr>
          <w:rFonts w:ascii="Sakkal Majalla" w:hAnsi="Sakkal Majalla" w:cs="Sakkal Majalla" w:hint="cs"/>
          <w:b w:val="0"/>
          <w:bCs w:val="0"/>
          <w:sz w:val="28"/>
          <w:szCs w:val="28"/>
          <w:rtl/>
        </w:rPr>
        <w:t>ها</w:t>
      </w:r>
      <w:r w:rsidR="00161A15" w:rsidRPr="0012263E">
        <w:rPr>
          <w:rFonts w:ascii="Sakkal Majalla" w:hAnsi="Sakkal Majalla" w:cs="Sakkal Majalla" w:hint="cs"/>
          <w:b w:val="0"/>
          <w:bCs w:val="0"/>
          <w:sz w:val="28"/>
          <w:szCs w:val="28"/>
          <w:rtl/>
        </w:rPr>
        <w:t xml:space="preserve"> </w:t>
      </w:r>
      <w:r w:rsidR="00161A15" w:rsidRPr="00CD51E5">
        <w:rPr>
          <w:rFonts w:ascii="Sakkal Majalla" w:hAnsi="Sakkal Majalla" w:cs="Sakkal Majalla" w:hint="cs"/>
          <w:b w:val="0"/>
          <w:bCs w:val="0"/>
          <w:sz w:val="28"/>
          <w:szCs w:val="28"/>
          <w:rtl/>
        </w:rPr>
        <w:t xml:space="preserve">اعتمدت على محددات اعتمدتها جمعية المكتبات العامة الأمريكية، الأمر الذي يزيدها أهمية، من وجهة نظر الباحث. وبناء عليه، فمن المفترض أن النتائج والتوصيات ستكون ذات قيمة علمية مميزة. وفي ثنايا الدراسة، قدمت كثير من النتائج والتوصيات ضمنا، ولكن سيتم وضع توصيات محددة </w:t>
      </w:r>
      <w:commentRangeStart w:id="12"/>
      <w:r w:rsidR="00161A15" w:rsidRPr="00CD51E5">
        <w:rPr>
          <w:rFonts w:ascii="Sakkal Majalla" w:hAnsi="Sakkal Majalla" w:cs="Sakkal Majalla" w:hint="cs"/>
          <w:b w:val="0"/>
          <w:bCs w:val="0"/>
          <w:sz w:val="28"/>
          <w:szCs w:val="28"/>
          <w:rtl/>
        </w:rPr>
        <w:t>ومباشرة في الآتي:</w:t>
      </w:r>
      <w:commentRangeEnd w:id="12"/>
      <w:r w:rsidR="00256A96">
        <w:rPr>
          <w:rStyle w:val="CommentReference"/>
          <w:rtl/>
        </w:rPr>
        <w:commentReference w:id="12"/>
      </w:r>
    </w:p>
    <w:p w14:paraId="4C90C535" w14:textId="2BF80830" w:rsidR="00E85C65" w:rsidRDefault="00E85C65" w:rsidP="0019775F">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  يوصي</w:t>
      </w:r>
      <w:r w:rsidRPr="00F1389F">
        <w:rPr>
          <w:rFonts w:ascii="Sakkal Majalla" w:hAnsi="Sakkal Majalla" w:cs="Sakkal Majalla" w:hint="cs"/>
          <w:b w:val="0"/>
          <w:bCs w:val="0"/>
          <w:color w:val="FF0000"/>
          <w:sz w:val="28"/>
          <w:szCs w:val="28"/>
          <w:rtl/>
        </w:rPr>
        <w:t xml:space="preserve"> </w:t>
      </w:r>
      <w:r w:rsidRPr="0012263E">
        <w:rPr>
          <w:rFonts w:ascii="Sakkal Majalla" w:hAnsi="Sakkal Majalla" w:cs="Sakkal Majalla" w:hint="cs"/>
          <w:b w:val="0"/>
          <w:bCs w:val="0"/>
          <w:sz w:val="28"/>
          <w:szCs w:val="28"/>
          <w:rtl/>
        </w:rPr>
        <w:t>البا</w:t>
      </w:r>
      <w:r w:rsidR="0012263E" w:rsidRPr="0012263E">
        <w:rPr>
          <w:rFonts w:ascii="Sakkal Majalla" w:hAnsi="Sakkal Majalla" w:cs="Sakkal Majalla" w:hint="cs"/>
          <w:b w:val="0"/>
          <w:bCs w:val="0"/>
          <w:sz w:val="28"/>
          <w:szCs w:val="28"/>
          <w:rtl/>
        </w:rPr>
        <w:t>ح</w:t>
      </w:r>
      <w:r w:rsidRPr="0012263E">
        <w:rPr>
          <w:rFonts w:ascii="Sakkal Majalla" w:hAnsi="Sakkal Majalla" w:cs="Sakkal Majalla" w:hint="cs"/>
          <w:b w:val="0"/>
          <w:bCs w:val="0"/>
          <w:sz w:val="28"/>
          <w:szCs w:val="28"/>
          <w:rtl/>
        </w:rPr>
        <w:t xml:space="preserve">ث </w:t>
      </w:r>
      <w:r w:rsidRPr="00CD51E5">
        <w:rPr>
          <w:rFonts w:ascii="Sakkal Majalla" w:hAnsi="Sakkal Majalla" w:cs="Sakkal Majalla" w:hint="cs"/>
          <w:b w:val="0"/>
          <w:bCs w:val="0"/>
          <w:sz w:val="28"/>
          <w:szCs w:val="28"/>
          <w:rtl/>
        </w:rPr>
        <w:t>بإجراء دراسات مماثلة على بقية المكتبات العامة في المملكة العربية السعودية مثل مكتبات الملك عبدالعزيز العامة، ومكتبة الملك فهد العامة</w:t>
      </w:r>
      <w:r w:rsidR="001878D7" w:rsidRPr="00CD51E5">
        <w:rPr>
          <w:rFonts w:ascii="Sakkal Majalla" w:hAnsi="Sakkal Majalla" w:cs="Sakkal Majalla" w:hint="cs"/>
          <w:b w:val="0"/>
          <w:bCs w:val="0"/>
          <w:sz w:val="28"/>
          <w:szCs w:val="28"/>
          <w:rtl/>
        </w:rPr>
        <w:t xml:space="preserve"> بجدة</w:t>
      </w:r>
      <w:r w:rsidRPr="00CD51E5">
        <w:rPr>
          <w:rFonts w:ascii="Sakkal Majalla" w:hAnsi="Sakkal Majalla" w:cs="Sakkal Majalla" w:hint="cs"/>
          <w:b w:val="0"/>
          <w:bCs w:val="0"/>
          <w:sz w:val="28"/>
          <w:szCs w:val="28"/>
          <w:rtl/>
        </w:rPr>
        <w:t xml:space="preserve">، ومكتبات وزارة الشؤون الإسلامية </w:t>
      </w:r>
      <w:r w:rsidR="00020CF3">
        <w:rPr>
          <w:rFonts w:ascii="Sakkal Majalla" w:hAnsi="Sakkal Majalla" w:cs="Sakkal Majalla" w:hint="cs"/>
          <w:b w:val="0"/>
          <w:bCs w:val="0"/>
          <w:sz w:val="28"/>
          <w:szCs w:val="28"/>
          <w:rtl/>
        </w:rPr>
        <w:t>والدعوة والإرشاد</w:t>
      </w:r>
      <w:r w:rsidRPr="00F1389F">
        <w:rPr>
          <w:rFonts w:ascii="Sakkal Majalla" w:hAnsi="Sakkal Majalla" w:cs="Sakkal Majalla" w:hint="cs"/>
          <w:b w:val="0"/>
          <w:bCs w:val="0"/>
          <w:color w:val="FF0000"/>
          <w:sz w:val="28"/>
          <w:szCs w:val="28"/>
          <w:rtl/>
        </w:rPr>
        <w:t xml:space="preserve">؛ </w:t>
      </w:r>
      <w:r w:rsidRPr="00CD51E5">
        <w:rPr>
          <w:rFonts w:ascii="Sakkal Majalla" w:hAnsi="Sakkal Majalla" w:cs="Sakkal Majalla" w:hint="cs"/>
          <w:b w:val="0"/>
          <w:bCs w:val="0"/>
          <w:sz w:val="28"/>
          <w:szCs w:val="28"/>
          <w:rtl/>
        </w:rPr>
        <w:t xml:space="preserve">ومكتبات الأفراد مثل مكتبات البابطين والصالحية وغيرهما؛ والمكتبات التابعة للشركات مثل </w:t>
      </w:r>
      <w:r w:rsidR="000C3A67" w:rsidRPr="00CD51E5">
        <w:rPr>
          <w:rFonts w:ascii="Sakkal Majalla" w:hAnsi="Sakkal Majalla" w:cs="Sakkal Majalla" w:hint="cs"/>
          <w:b w:val="0"/>
          <w:bCs w:val="0"/>
          <w:sz w:val="28"/>
          <w:szCs w:val="28"/>
          <w:rtl/>
        </w:rPr>
        <w:t>ال</w:t>
      </w:r>
      <w:r w:rsidRPr="00CD51E5">
        <w:rPr>
          <w:rFonts w:ascii="Sakkal Majalla" w:hAnsi="Sakkal Majalla" w:cs="Sakkal Majalla" w:hint="cs"/>
          <w:b w:val="0"/>
          <w:bCs w:val="0"/>
          <w:sz w:val="28"/>
          <w:szCs w:val="28"/>
          <w:rtl/>
        </w:rPr>
        <w:t xml:space="preserve">مكتبات </w:t>
      </w:r>
      <w:r w:rsidR="000C3A67" w:rsidRPr="00CD51E5">
        <w:rPr>
          <w:rFonts w:ascii="Sakkal Majalla" w:hAnsi="Sakkal Majalla" w:cs="Sakkal Majalla" w:hint="cs"/>
          <w:b w:val="0"/>
          <w:bCs w:val="0"/>
          <w:sz w:val="28"/>
          <w:szCs w:val="28"/>
          <w:rtl/>
        </w:rPr>
        <w:t xml:space="preserve">الترفيهية في الأحياء السكنية في </w:t>
      </w:r>
      <w:r w:rsidRPr="00CD51E5">
        <w:rPr>
          <w:rFonts w:ascii="Sakkal Majalla" w:hAnsi="Sakkal Majalla" w:cs="Sakkal Majalla" w:hint="cs"/>
          <w:b w:val="0"/>
          <w:bCs w:val="0"/>
          <w:sz w:val="28"/>
          <w:szCs w:val="28"/>
          <w:rtl/>
        </w:rPr>
        <w:t>شركة أرامكو</w:t>
      </w:r>
      <w:r w:rsidR="000C3A67" w:rsidRPr="00CD51E5">
        <w:rPr>
          <w:rFonts w:ascii="Sakkal Majalla" w:hAnsi="Sakkal Majalla" w:cs="Sakkal Majalla" w:hint="cs"/>
          <w:b w:val="0"/>
          <w:bCs w:val="0"/>
          <w:sz w:val="28"/>
          <w:szCs w:val="28"/>
          <w:rtl/>
        </w:rPr>
        <w:t xml:space="preserve"> السعودية، </w:t>
      </w:r>
      <w:r w:rsidR="00161A15" w:rsidRPr="00CD51E5">
        <w:rPr>
          <w:rFonts w:ascii="Sakkal Majalla" w:hAnsi="Sakkal Majalla" w:cs="Sakkal Majalla" w:hint="cs"/>
          <w:b w:val="0"/>
          <w:bCs w:val="0"/>
          <w:sz w:val="28"/>
          <w:szCs w:val="28"/>
          <w:rtl/>
        </w:rPr>
        <w:t>ومكتبات شركة سابك؛</w:t>
      </w:r>
    </w:p>
    <w:p w14:paraId="655EDF1E" w14:textId="65A4EA1B" w:rsidR="00210A43" w:rsidRPr="00175E0F" w:rsidRDefault="00210A43" w:rsidP="00210A43">
      <w:pPr>
        <w:bidi/>
        <w:contextualSpacing/>
        <w:jc w:val="lowKashida"/>
        <w:rPr>
          <w:rFonts w:ascii="Sakkal Majalla" w:hAnsi="Sakkal Majalla" w:cs="Sakkal Majalla"/>
          <w:b w:val="0"/>
          <w:bCs w:val="0"/>
          <w:sz w:val="28"/>
          <w:szCs w:val="28"/>
          <w:rtl/>
        </w:rPr>
      </w:pPr>
      <w:r w:rsidRPr="00175E0F">
        <w:rPr>
          <w:rFonts w:ascii="Sakkal Majalla" w:hAnsi="Sakkal Majalla" w:cs="Sakkal Majalla" w:hint="cs"/>
          <w:b w:val="0"/>
          <w:bCs w:val="0"/>
          <w:sz w:val="28"/>
          <w:szCs w:val="28"/>
          <w:rtl/>
        </w:rPr>
        <w:t>- يوصي الباحث بعمل دراسة مماثلة -وبنفس المنهجية- على جماهير المستفيدين من هاته المكتبات، لنرى كيف تتطابق أو تختلف النتائج بين المستفيدين والمسؤولين عن هاته المكتبات (كما حصل في الدراستين المتكامليتين اللتين تبنتهما جمعية المكتبات الأمريكية)؛</w:t>
      </w:r>
    </w:p>
    <w:p w14:paraId="68EA52CD" w14:textId="240BA56A" w:rsidR="00161A15" w:rsidRPr="00CD51E5" w:rsidRDefault="00161A15" w:rsidP="00161A15">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 يوصي الباحث بأن تُعطى المكتبات استقلالية أكبر في</w:t>
      </w:r>
      <w:r w:rsidRPr="00F1389F">
        <w:rPr>
          <w:rFonts w:ascii="Sakkal Majalla" w:hAnsi="Sakkal Majalla" w:cs="Sakkal Majalla" w:hint="cs"/>
          <w:b w:val="0"/>
          <w:bCs w:val="0"/>
          <w:color w:val="FF0000"/>
          <w:sz w:val="28"/>
          <w:szCs w:val="28"/>
          <w:rtl/>
        </w:rPr>
        <w:t xml:space="preserve"> </w:t>
      </w:r>
      <w:r w:rsidR="0012263E" w:rsidRPr="0012263E">
        <w:rPr>
          <w:rFonts w:ascii="Sakkal Majalla" w:hAnsi="Sakkal Majalla" w:cs="Sakkal Majalla" w:hint="cs"/>
          <w:b w:val="0"/>
          <w:bCs w:val="0"/>
          <w:sz w:val="28"/>
          <w:szCs w:val="28"/>
          <w:rtl/>
        </w:rPr>
        <w:t>ا</w:t>
      </w:r>
      <w:r w:rsidRPr="0012263E">
        <w:rPr>
          <w:rFonts w:ascii="Sakkal Majalla" w:hAnsi="Sakkal Majalla" w:cs="Sakkal Majalla" w:hint="cs"/>
          <w:b w:val="0"/>
          <w:bCs w:val="0"/>
          <w:sz w:val="28"/>
          <w:szCs w:val="28"/>
          <w:rtl/>
        </w:rPr>
        <w:t xml:space="preserve">قتراح </w:t>
      </w:r>
      <w:r w:rsidRPr="00CD51E5">
        <w:rPr>
          <w:rFonts w:ascii="Sakkal Majalla" w:hAnsi="Sakkal Majalla" w:cs="Sakkal Majalla" w:hint="cs"/>
          <w:b w:val="0"/>
          <w:bCs w:val="0"/>
          <w:sz w:val="28"/>
          <w:szCs w:val="28"/>
          <w:rtl/>
        </w:rPr>
        <w:t>سياساتها الداخلية التي تختص بالخدمات تحديدا؛</w:t>
      </w:r>
    </w:p>
    <w:p w14:paraId="0077666E" w14:textId="4B844A1F" w:rsidR="00161A15" w:rsidRPr="00CD51E5" w:rsidRDefault="00161A15" w:rsidP="00161A15">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 xml:space="preserve">- يوصي الباحث بأن تُخصص موازنات مستقلة لكل مكتبة، فإن لم تكن مستقلة بالكامل، فجزء كبير ليعمل مدير المكتبة </w:t>
      </w:r>
      <w:r w:rsidRPr="0012263E">
        <w:rPr>
          <w:rFonts w:ascii="Sakkal Majalla" w:hAnsi="Sakkal Majalla" w:cs="Sakkal Majalla" w:hint="cs"/>
          <w:b w:val="0"/>
          <w:bCs w:val="0"/>
          <w:sz w:val="28"/>
          <w:szCs w:val="28"/>
          <w:rtl/>
        </w:rPr>
        <w:t xml:space="preserve">ومعاونوه </w:t>
      </w:r>
      <w:r w:rsidRPr="00CD51E5">
        <w:rPr>
          <w:rFonts w:ascii="Sakkal Majalla" w:hAnsi="Sakkal Majalla" w:cs="Sakkal Majalla" w:hint="cs"/>
          <w:b w:val="0"/>
          <w:bCs w:val="0"/>
          <w:sz w:val="28"/>
          <w:szCs w:val="28"/>
          <w:rtl/>
        </w:rPr>
        <w:t xml:space="preserve">على اختيار ما يناسب </w:t>
      </w:r>
      <w:r w:rsidR="00CD51E5" w:rsidRPr="00CD51E5">
        <w:rPr>
          <w:rFonts w:ascii="Sakkal Majalla" w:hAnsi="Sakkal Majalla" w:cs="Sakkal Majalla" w:hint="cs"/>
          <w:b w:val="0"/>
          <w:bCs w:val="0"/>
          <w:sz w:val="28"/>
          <w:szCs w:val="28"/>
          <w:rtl/>
        </w:rPr>
        <w:t>رواد مكتبتهم؛</w:t>
      </w:r>
    </w:p>
    <w:p w14:paraId="7FA14946" w14:textId="77777777" w:rsidR="00CD51E5" w:rsidRPr="00CD51E5" w:rsidRDefault="00CD51E5" w:rsidP="00CD51E5">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 إعطاء المكتبات مساحة أكبر في تحديد مسؤولياتها ووظائفها، وبخاصة في الاندماج مع أو القيام بدور المراكز الثقافية للأحياء والمدن التي يخدمونها؛</w:t>
      </w:r>
    </w:p>
    <w:p w14:paraId="6984EEED" w14:textId="77777777" w:rsidR="00CD51E5" w:rsidRPr="00CD51E5" w:rsidRDefault="00CD51E5" w:rsidP="00CD51E5">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 إعطاء أهمية أكبر لتحديث نظم المعلومات المختلفة التي تستخدمها المكتبات، وتحديث بنيتها التحتية؛</w:t>
      </w:r>
    </w:p>
    <w:p w14:paraId="2BCEE014" w14:textId="77777777" w:rsidR="00CD51E5" w:rsidRPr="00CD51E5" w:rsidRDefault="00CD51E5" w:rsidP="00CD51E5">
      <w:pPr>
        <w:bidi/>
        <w:contextualSpacing/>
        <w:jc w:val="lowKashida"/>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 العمل على استعجال الجهات المختصة بتخصيص/بناء مبان لهاته المكتبات بمواصفات تساعد في تقديم الخدمات بما يتوازى مع المسؤوليات التي تتحملها المكتبات والتوقعات التي تجدها لدى المستفيدين.</w:t>
      </w:r>
    </w:p>
    <w:p w14:paraId="3A771AE9" w14:textId="77777777" w:rsidR="00CD51E5" w:rsidRPr="00CD51E5" w:rsidRDefault="00CD51E5" w:rsidP="00CD51E5">
      <w:pPr>
        <w:bidi/>
        <w:contextualSpacing/>
        <w:jc w:val="right"/>
        <w:rPr>
          <w:rFonts w:ascii="Sakkal Majalla" w:hAnsi="Sakkal Majalla" w:cs="Sakkal Majalla"/>
          <w:b w:val="0"/>
          <w:bCs w:val="0"/>
          <w:sz w:val="28"/>
          <w:szCs w:val="28"/>
          <w:rtl/>
        </w:rPr>
      </w:pPr>
      <w:r w:rsidRPr="00CD51E5">
        <w:rPr>
          <w:rFonts w:ascii="Sakkal Majalla" w:hAnsi="Sakkal Majalla" w:cs="Sakkal Majalla" w:hint="cs"/>
          <w:b w:val="0"/>
          <w:bCs w:val="0"/>
          <w:sz w:val="28"/>
          <w:szCs w:val="28"/>
          <w:rtl/>
        </w:rPr>
        <w:t>والله من وراء القصد</w:t>
      </w:r>
    </w:p>
    <w:p w14:paraId="0650269A" w14:textId="77777777" w:rsidR="00E85C65" w:rsidRPr="00276C44" w:rsidRDefault="00E85C65" w:rsidP="0019775F">
      <w:pPr>
        <w:bidi/>
        <w:ind w:left="720"/>
        <w:contextualSpacing/>
        <w:jc w:val="lowKashida"/>
        <w:rPr>
          <w:rFonts w:ascii="Sakkal Majalla" w:hAnsi="Sakkal Majalla" w:cs="Sakkal Majalla"/>
          <w:b w:val="0"/>
          <w:bCs w:val="0"/>
          <w:color w:val="C00000"/>
          <w:sz w:val="28"/>
          <w:szCs w:val="28"/>
          <w:rtl/>
        </w:rPr>
      </w:pPr>
    </w:p>
    <w:p w14:paraId="4BE5A023" w14:textId="77777777" w:rsidR="006E618E" w:rsidRPr="00B74EEB" w:rsidRDefault="00463475" w:rsidP="0019775F">
      <w:pPr>
        <w:widowControl w:val="0"/>
        <w:autoSpaceDE w:val="0"/>
        <w:autoSpaceDN w:val="0"/>
        <w:bidi/>
        <w:adjustRightInd w:val="0"/>
        <w:ind w:left="315"/>
        <w:contextualSpacing/>
        <w:jc w:val="center"/>
        <w:rPr>
          <w:rFonts w:ascii="Sakkal Majalla" w:hAnsi="Sakkal Majalla" w:cs="Sakkal Majalla"/>
          <w:sz w:val="28"/>
          <w:szCs w:val="28"/>
          <w:rtl/>
        </w:rPr>
      </w:pPr>
      <w:r w:rsidRPr="00B74EEB">
        <w:rPr>
          <w:rFonts w:ascii="Sakkal Majalla" w:hAnsi="Sakkal Majalla" w:cs="Sakkal Majalla"/>
          <w:sz w:val="28"/>
          <w:szCs w:val="28"/>
          <w:rtl/>
        </w:rPr>
        <w:t>المراجع العربي</w:t>
      </w:r>
      <w:r w:rsidR="006E618E" w:rsidRPr="00B74EEB">
        <w:rPr>
          <w:rFonts w:ascii="Sakkal Majalla" w:hAnsi="Sakkal Majalla" w:cs="Sakkal Majalla"/>
          <w:sz w:val="28"/>
          <w:szCs w:val="28"/>
          <w:rtl/>
        </w:rPr>
        <w:t>ة</w:t>
      </w:r>
    </w:p>
    <w:p w14:paraId="433D2F6A" w14:textId="77777777" w:rsidR="002A3D3E" w:rsidRPr="0061327E" w:rsidRDefault="002A3D3E"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الأكاديميون يؤكدون على أهمية إنشاء المراكز الاجتماعية داخل الأحياء السكنية</w:t>
      </w:r>
      <w:r w:rsidR="008578D2" w:rsidRPr="0061327E">
        <w:rPr>
          <w:rFonts w:ascii="Sakkal Majalla" w:hAnsi="Sakkal Majalla" w:cs="Sakkal Majalla"/>
          <w:b w:val="0"/>
          <w:bCs w:val="0"/>
          <w:sz w:val="24"/>
          <w:szCs w:val="24"/>
          <w:rtl/>
        </w:rPr>
        <w:t xml:space="preserve"> </w:t>
      </w:r>
      <w:r w:rsidRPr="0061327E">
        <w:rPr>
          <w:rFonts w:ascii="Sakkal Majalla" w:hAnsi="Sakkal Majalla" w:cs="Sakkal Majalla"/>
          <w:b w:val="0"/>
          <w:bCs w:val="0"/>
          <w:sz w:val="24"/>
          <w:szCs w:val="24"/>
          <w:rtl/>
        </w:rPr>
        <w:t xml:space="preserve">(1424).  تحقيق صحفي أعده بندر الناصر. </w:t>
      </w:r>
      <w:r w:rsidRPr="0061327E">
        <w:rPr>
          <w:rFonts w:ascii="Sakkal Majalla" w:hAnsi="Sakkal Majalla" w:cs="Sakkal Majalla"/>
          <w:i/>
          <w:iCs/>
          <w:sz w:val="24"/>
          <w:szCs w:val="24"/>
          <w:rtl/>
        </w:rPr>
        <w:t>جريد</w:t>
      </w:r>
      <w:r w:rsidR="008578D2" w:rsidRPr="0061327E">
        <w:rPr>
          <w:rFonts w:ascii="Sakkal Majalla" w:hAnsi="Sakkal Majalla" w:cs="Sakkal Majalla"/>
          <w:i/>
          <w:iCs/>
          <w:sz w:val="24"/>
          <w:szCs w:val="24"/>
          <w:rtl/>
        </w:rPr>
        <w:t>ة</w:t>
      </w:r>
      <w:r w:rsidRPr="0061327E">
        <w:rPr>
          <w:rFonts w:ascii="Sakkal Majalla" w:hAnsi="Sakkal Majalla" w:cs="Sakkal Majalla"/>
          <w:i/>
          <w:iCs/>
          <w:sz w:val="24"/>
          <w:szCs w:val="24"/>
          <w:rtl/>
        </w:rPr>
        <w:t xml:space="preserve"> الرياض</w:t>
      </w:r>
      <w:r w:rsidRPr="0061327E">
        <w:rPr>
          <w:rFonts w:ascii="Sakkal Majalla" w:hAnsi="Sakkal Majalla" w:cs="Sakkal Majalla"/>
          <w:b w:val="0"/>
          <w:bCs w:val="0"/>
          <w:sz w:val="24"/>
          <w:szCs w:val="24"/>
          <w:rtl/>
        </w:rPr>
        <w:t>، ع12676 (6 محرم ).</w:t>
      </w:r>
    </w:p>
    <w:p w14:paraId="1D50C10A" w14:textId="77777777" w:rsidR="00BA5A70" w:rsidRPr="0061327E" w:rsidRDefault="00BA5A70"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lastRenderedPageBreak/>
        <w:t>بدر</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أحمد(1405).  </w:t>
      </w:r>
      <w:r w:rsidRPr="0061327E">
        <w:rPr>
          <w:rFonts w:ascii="Sakkal Majalla" w:hAnsi="Sakkal Majalla" w:cs="Sakkal Majalla"/>
          <w:i/>
          <w:iCs/>
          <w:sz w:val="24"/>
          <w:szCs w:val="24"/>
          <w:rtl/>
        </w:rPr>
        <w:t>المدخل الى علم المكتبات والمعلومات</w:t>
      </w:r>
      <w:r w:rsidRPr="0061327E">
        <w:rPr>
          <w:rFonts w:ascii="Sakkal Majalla" w:hAnsi="Sakkal Majalla" w:cs="Sakkal Majalla"/>
          <w:b w:val="0"/>
          <w:bCs w:val="0"/>
          <w:sz w:val="24"/>
          <w:szCs w:val="24"/>
          <w:rtl/>
        </w:rPr>
        <w:t>. ط2. الأردن: مكتبة المنار</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1405</w:t>
      </w:r>
      <w:r w:rsidR="00920A2D" w:rsidRPr="0061327E">
        <w:rPr>
          <w:rFonts w:ascii="Sakkal Majalla" w:hAnsi="Sakkal Majalla" w:cs="Sakkal Majalla" w:hint="cs"/>
          <w:b w:val="0"/>
          <w:bCs w:val="0"/>
          <w:sz w:val="24"/>
          <w:szCs w:val="24"/>
          <w:rtl/>
        </w:rPr>
        <w:t>.</w:t>
      </w:r>
    </w:p>
    <w:p w14:paraId="3E0A53B5" w14:textId="77777777" w:rsidR="00BA5A70" w:rsidRPr="0061327E" w:rsidRDefault="000B190F" w:rsidP="0019775F">
      <w:pPr>
        <w:bidi/>
        <w:ind w:left="720" w:hanging="720"/>
        <w:contextualSpacing/>
        <w:jc w:val="both"/>
        <w:rPr>
          <w:rFonts w:ascii="Sakkal Majalla" w:hAnsi="Sakkal Majalla" w:cs="Sakkal Majalla"/>
          <w:sz w:val="24"/>
          <w:szCs w:val="24"/>
          <w:rtl/>
        </w:rPr>
      </w:pPr>
      <w:r w:rsidRPr="0061327E">
        <w:rPr>
          <w:rFonts w:ascii="Sakkal Majalla" w:hAnsi="Sakkal Majalla" w:cs="Sakkal Majalla"/>
          <w:b w:val="0"/>
          <w:bCs w:val="0"/>
          <w:sz w:val="24"/>
          <w:szCs w:val="24"/>
          <w:rtl/>
        </w:rPr>
        <w:t>بدر</w:t>
      </w:r>
      <w:r w:rsidR="00AB781D" w:rsidRPr="0061327E">
        <w:rPr>
          <w:rFonts w:ascii="Sakkal Majalla" w:hAnsi="Sakkal Majalla" w:cs="Sakkal Majalla"/>
          <w:b w:val="0"/>
          <w:bCs w:val="0"/>
          <w:sz w:val="24"/>
          <w:szCs w:val="24"/>
          <w:rtl/>
        </w:rPr>
        <w:t>،</w:t>
      </w:r>
      <w:r w:rsidR="00920A2D" w:rsidRPr="0061327E">
        <w:rPr>
          <w:rFonts w:ascii="Sakkal Majalla" w:hAnsi="Sakkal Majalla" w:cs="Sakkal Majalla"/>
          <w:b w:val="0"/>
          <w:bCs w:val="0"/>
          <w:sz w:val="24"/>
          <w:szCs w:val="24"/>
          <w:rtl/>
        </w:rPr>
        <w:t xml:space="preserve"> أحمد(</w:t>
      </w:r>
      <w:r w:rsidRPr="0061327E">
        <w:rPr>
          <w:rFonts w:ascii="Sakkal Majalla" w:hAnsi="Sakkal Majalla" w:cs="Sakkal Majalla"/>
          <w:b w:val="0"/>
          <w:bCs w:val="0"/>
          <w:sz w:val="24"/>
          <w:szCs w:val="24"/>
          <w:rtl/>
        </w:rPr>
        <w:t>1979). مقدمة في علم المكتبات والمعلومات. الكويت: مؤسسة الصّباح.</w:t>
      </w:r>
    </w:p>
    <w:p w14:paraId="2D3A0DA3" w14:textId="77777777" w:rsidR="000265DD" w:rsidRPr="0061327E" w:rsidRDefault="00BA5A70" w:rsidP="0019775F">
      <w:pPr>
        <w:bidi/>
        <w:ind w:left="720" w:hanging="720"/>
        <w:contextualSpacing/>
        <w:jc w:val="both"/>
        <w:rPr>
          <w:rFonts w:ascii="Sakkal Majalla" w:hAnsi="Sakkal Majalla" w:cs="Sakkal Majalla"/>
          <w:sz w:val="24"/>
          <w:szCs w:val="24"/>
          <w:rtl/>
        </w:rPr>
      </w:pPr>
      <w:r w:rsidRPr="0061327E">
        <w:rPr>
          <w:rFonts w:ascii="Sakkal Majalla" w:hAnsi="Sakkal Majalla" w:cs="Sakkal Majalla"/>
          <w:b w:val="0"/>
          <w:bCs w:val="0"/>
          <w:sz w:val="24"/>
          <w:szCs w:val="24"/>
          <w:rtl/>
        </w:rPr>
        <w:t>بن عيسى</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عبد الله صالح(1405). تطوير خدمات المكتبات العامة.  </w:t>
      </w:r>
      <w:r w:rsidRPr="0061327E">
        <w:rPr>
          <w:rFonts w:ascii="Sakkal Majalla" w:hAnsi="Sakkal Majalla" w:cs="Sakkal Majalla"/>
          <w:i/>
          <w:iCs/>
          <w:sz w:val="24"/>
          <w:szCs w:val="24"/>
          <w:rtl/>
        </w:rPr>
        <w:t>عالم الكتب</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مج6</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ع2 ص ص162-168</w:t>
      </w:r>
      <w:r w:rsidR="000265DD" w:rsidRPr="0061327E">
        <w:rPr>
          <w:rFonts w:ascii="Sakkal Majalla" w:hAnsi="Sakkal Majalla" w:cs="Sakkal Majalla"/>
          <w:sz w:val="24"/>
          <w:szCs w:val="24"/>
          <w:rtl/>
        </w:rPr>
        <w:t>.</w:t>
      </w:r>
    </w:p>
    <w:p w14:paraId="2729F99D" w14:textId="77777777" w:rsidR="00093FD6" w:rsidRPr="0061327E" w:rsidRDefault="00920A2D"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دواس، رجاء فنيش (1996).</w:t>
      </w:r>
      <w:r w:rsidR="00093FD6" w:rsidRPr="0061327E">
        <w:rPr>
          <w:rFonts w:ascii="Sakkal Majalla" w:hAnsi="Sakkal Majalla" w:cs="Sakkal Majalla"/>
          <w:b w:val="0"/>
          <w:bCs w:val="0"/>
          <w:sz w:val="24"/>
          <w:szCs w:val="24"/>
          <w:rtl/>
        </w:rPr>
        <w:t xml:space="preserve"> العاملون في المكتبات العامة التونسية تجاه التحدي التكنولوجي.</w:t>
      </w:r>
      <w:r w:rsidR="00463475" w:rsidRPr="0061327E">
        <w:rPr>
          <w:rFonts w:ascii="Sakkal Majalla" w:hAnsi="Sakkal Majalla" w:cs="Sakkal Majalla"/>
          <w:b w:val="0"/>
          <w:bCs w:val="0"/>
          <w:sz w:val="24"/>
          <w:szCs w:val="24"/>
          <w:rtl/>
        </w:rPr>
        <w:t xml:space="preserve"> </w:t>
      </w:r>
      <w:r w:rsidR="0000651B">
        <w:rPr>
          <w:rFonts w:ascii="Sakkal Majalla" w:hAnsi="Sakkal Majalla" w:cs="Sakkal Majalla"/>
          <w:i/>
          <w:iCs/>
          <w:sz w:val="24"/>
          <w:szCs w:val="24"/>
          <w:rtl/>
        </w:rPr>
        <w:t>وقائع مؤتمر "</w:t>
      </w:r>
      <w:r w:rsidRPr="0061327E">
        <w:rPr>
          <w:rFonts w:ascii="Sakkal Majalla" w:hAnsi="Sakkal Majalla" w:cs="Sakkal Majalla" w:hint="cs"/>
          <w:i/>
          <w:iCs/>
          <w:sz w:val="24"/>
          <w:szCs w:val="24"/>
          <w:rtl/>
        </w:rPr>
        <w:t>ا</w:t>
      </w:r>
      <w:r w:rsidR="00093FD6" w:rsidRPr="0061327E">
        <w:rPr>
          <w:rFonts w:ascii="Sakkal Majalla" w:hAnsi="Sakkal Majalla" w:cs="Sakkal Majalla"/>
          <w:i/>
          <w:iCs/>
          <w:sz w:val="24"/>
          <w:szCs w:val="24"/>
          <w:rtl/>
        </w:rPr>
        <w:t xml:space="preserve">علم " السادس حول المكتبات الوطنية والعامة ودروها في إرساء النظم العربية للمعلومات. </w:t>
      </w:r>
      <w:r w:rsidR="00093FD6" w:rsidRPr="0061327E">
        <w:rPr>
          <w:rFonts w:ascii="Sakkal Majalla" w:hAnsi="Sakkal Majalla" w:cs="Sakkal Majalla"/>
          <w:b w:val="0"/>
          <w:bCs w:val="0"/>
          <w:i/>
          <w:iCs/>
          <w:sz w:val="24"/>
          <w:szCs w:val="24"/>
          <w:rtl/>
        </w:rPr>
        <w:t>زغوان (تونس): مؤسسة التميمي للبحث العلمي والمعلومات ومركز التوثيق القومي. ص :</w:t>
      </w:r>
      <w:r w:rsidR="00093FD6" w:rsidRPr="0061327E">
        <w:rPr>
          <w:rFonts w:ascii="Sakkal Majalla" w:hAnsi="Sakkal Majalla" w:cs="Sakkal Majalla"/>
          <w:b w:val="0"/>
          <w:bCs w:val="0"/>
          <w:sz w:val="24"/>
          <w:szCs w:val="24"/>
          <w:rtl/>
        </w:rPr>
        <w:t>293- 300 .</w:t>
      </w:r>
    </w:p>
    <w:p w14:paraId="1059B5E2" w14:textId="77777777" w:rsidR="00391782" w:rsidRPr="0061327E" w:rsidRDefault="00391782"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رانجناثان</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ش. ر. (-197). </w:t>
      </w:r>
      <w:r w:rsidRPr="0061327E">
        <w:rPr>
          <w:rFonts w:ascii="Sakkal Majalla" w:hAnsi="Sakkal Majalla" w:cs="Sakkal Majalla"/>
          <w:i/>
          <w:iCs/>
          <w:sz w:val="24"/>
          <w:szCs w:val="24"/>
          <w:rtl/>
        </w:rPr>
        <w:t>تنظيم المكتبات.</w:t>
      </w:r>
      <w:r w:rsidRPr="0061327E">
        <w:rPr>
          <w:rFonts w:ascii="Sakkal Majalla" w:hAnsi="Sakkal Majalla" w:cs="Sakkal Majalla"/>
          <w:b w:val="0"/>
          <w:bCs w:val="0"/>
          <w:sz w:val="24"/>
          <w:szCs w:val="24"/>
          <w:rtl/>
        </w:rPr>
        <w:t xml:space="preserve"> تعريب سماء زكي المحاسني. الرياض: دار المريخ.</w:t>
      </w:r>
    </w:p>
    <w:p w14:paraId="5CA35B44" w14:textId="77777777" w:rsidR="000B28C5" w:rsidRDefault="002A3D3E" w:rsidP="000B28C5">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 xml:space="preserve">الزبيدي، ماجد توهان(1996). خدمة الإجابة على الاستفسارات في المكتبات العامة.  </w:t>
      </w:r>
      <w:r w:rsidR="00920A2D" w:rsidRPr="0061327E">
        <w:rPr>
          <w:rFonts w:ascii="Sakkal Majalla" w:hAnsi="Sakkal Majalla" w:cs="Sakkal Majalla"/>
          <w:i/>
          <w:iCs/>
          <w:sz w:val="24"/>
          <w:szCs w:val="24"/>
          <w:rtl/>
        </w:rPr>
        <w:t>وقائع مؤتمر "</w:t>
      </w:r>
      <w:r w:rsidR="00920A2D" w:rsidRPr="0061327E">
        <w:rPr>
          <w:rFonts w:ascii="Sakkal Majalla" w:hAnsi="Sakkal Majalla" w:cs="Sakkal Majalla" w:hint="cs"/>
          <w:i/>
          <w:iCs/>
          <w:sz w:val="24"/>
          <w:szCs w:val="24"/>
          <w:rtl/>
        </w:rPr>
        <w:t>ا</w:t>
      </w:r>
      <w:r w:rsidRPr="0061327E">
        <w:rPr>
          <w:rFonts w:ascii="Sakkal Majalla" w:hAnsi="Sakkal Majalla" w:cs="Sakkal Majalla"/>
          <w:i/>
          <w:iCs/>
          <w:sz w:val="24"/>
          <w:szCs w:val="24"/>
          <w:rtl/>
        </w:rPr>
        <w:t xml:space="preserve">علم" السادس حول المكتبات الوطنية والعامة ودروها في إرساء النظم العربية للمعلومات.  </w:t>
      </w:r>
      <w:r w:rsidRPr="0061327E">
        <w:rPr>
          <w:rFonts w:ascii="Sakkal Majalla" w:hAnsi="Sakkal Majalla" w:cs="Sakkal Majalla"/>
          <w:b w:val="0"/>
          <w:bCs w:val="0"/>
          <w:i/>
          <w:iCs/>
          <w:sz w:val="24"/>
          <w:szCs w:val="24"/>
          <w:rtl/>
        </w:rPr>
        <w:t>زغوان (تونس): مؤسسة التميمي للبحث العلمي والمعلومات ومركز التوثيق القومي. ص :</w:t>
      </w:r>
      <w:r w:rsidRPr="0061327E">
        <w:rPr>
          <w:rFonts w:ascii="Sakkal Majalla" w:hAnsi="Sakkal Majalla" w:cs="Sakkal Majalla"/>
          <w:b w:val="0"/>
          <w:bCs w:val="0"/>
          <w:sz w:val="24"/>
          <w:szCs w:val="24"/>
          <w:rtl/>
        </w:rPr>
        <w:t>19-26 .</w:t>
      </w:r>
      <w:r w:rsidR="000B28C5">
        <w:rPr>
          <w:rFonts w:ascii="Sakkal Majalla" w:hAnsi="Sakkal Majalla" w:cs="Sakkal Majalla" w:hint="cs"/>
          <w:b w:val="0"/>
          <w:bCs w:val="0"/>
          <w:sz w:val="24"/>
          <w:szCs w:val="24"/>
          <w:rtl/>
        </w:rPr>
        <w:t xml:space="preserve"> </w:t>
      </w:r>
    </w:p>
    <w:p w14:paraId="01F13A71" w14:textId="77777777" w:rsidR="00F87F91" w:rsidRPr="000B28C5" w:rsidRDefault="00093FD6" w:rsidP="000B28C5">
      <w:pPr>
        <w:bidi/>
        <w:ind w:left="720" w:hanging="720"/>
        <w:contextualSpacing/>
        <w:jc w:val="both"/>
        <w:rPr>
          <w:rFonts w:ascii="Sakkal Majalla" w:hAnsi="Sakkal Majalla" w:cs="Sakkal Majalla"/>
          <w:b w:val="0"/>
          <w:bCs w:val="0"/>
          <w:sz w:val="28"/>
          <w:szCs w:val="28"/>
          <w:rtl/>
          <w:lang w:bidi="ar"/>
        </w:rPr>
      </w:pPr>
      <w:r w:rsidRPr="0061327E">
        <w:rPr>
          <w:rFonts w:ascii="Sakkal Majalla" w:hAnsi="Sakkal Majalla" w:cs="Sakkal Majalla"/>
          <w:b w:val="0"/>
          <w:bCs w:val="0"/>
          <w:sz w:val="24"/>
          <w:szCs w:val="24"/>
          <w:rtl/>
        </w:rPr>
        <w:t>الزهري، سعد(</w:t>
      </w:r>
      <w:r w:rsidR="00F87F91">
        <w:rPr>
          <w:rFonts w:ascii="Sakkal Majalla" w:hAnsi="Sakkal Majalla" w:cs="Sakkal Majalla"/>
          <w:b w:val="0"/>
          <w:bCs w:val="0"/>
          <w:sz w:val="24"/>
          <w:szCs w:val="24"/>
        </w:rPr>
        <w:t>2012</w:t>
      </w:r>
      <w:r w:rsidRPr="0061327E">
        <w:rPr>
          <w:rFonts w:ascii="Sakkal Majalla" w:hAnsi="Sakkal Majalla" w:cs="Sakkal Majalla"/>
          <w:b w:val="0"/>
          <w:bCs w:val="0"/>
          <w:sz w:val="24"/>
          <w:szCs w:val="24"/>
          <w:rtl/>
        </w:rPr>
        <w:t>).</w:t>
      </w:r>
      <w:r w:rsidR="00EA64B1" w:rsidRPr="0061327E">
        <w:rPr>
          <w:rFonts w:ascii="Sakkal Majalla" w:hAnsi="Sakkal Majalla" w:cs="Sakkal Majalla" w:hint="cs"/>
          <w:b w:val="0"/>
          <w:bCs w:val="0"/>
          <w:sz w:val="24"/>
          <w:szCs w:val="24"/>
          <w:rtl/>
        </w:rPr>
        <w:t xml:space="preserve"> </w:t>
      </w:r>
      <w:r w:rsidRPr="0061327E">
        <w:rPr>
          <w:rFonts w:ascii="Sakkal Majalla" w:hAnsi="Sakkal Majalla" w:cs="Sakkal Majalla"/>
          <w:i/>
          <w:iCs/>
          <w:sz w:val="24"/>
          <w:szCs w:val="24"/>
          <w:rtl/>
        </w:rPr>
        <w:t>هل ينبئنا واقع المكتبات العامة بمستقبل لها</w:t>
      </w:r>
      <w:r w:rsidR="00BB5861" w:rsidRPr="0061327E">
        <w:rPr>
          <w:rFonts w:ascii="Sakkal Majalla" w:hAnsi="Sakkal Majalla" w:cs="Sakkal Majalla"/>
          <w:i/>
          <w:iCs/>
          <w:sz w:val="24"/>
          <w:szCs w:val="24"/>
          <w:rtl/>
        </w:rPr>
        <w:t>؟</w:t>
      </w:r>
      <w:r w:rsidRPr="0061327E">
        <w:rPr>
          <w:rFonts w:ascii="Sakkal Majalla" w:hAnsi="Sakkal Majalla" w:cs="Sakkal Majalla"/>
          <w:b w:val="0"/>
          <w:bCs w:val="0"/>
          <w:sz w:val="24"/>
          <w:szCs w:val="24"/>
          <w:rtl/>
        </w:rPr>
        <w:t>.</w:t>
      </w:r>
      <w:r w:rsidR="000B28C5">
        <w:rPr>
          <w:rFonts w:ascii="Sakkal Majalla" w:hAnsi="Sakkal Majalla" w:cs="Sakkal Majalla" w:hint="cs"/>
          <w:b w:val="0"/>
          <w:bCs w:val="0"/>
          <w:sz w:val="24"/>
          <w:szCs w:val="24"/>
          <w:rtl/>
        </w:rPr>
        <w:t xml:space="preserve"> (</w:t>
      </w:r>
      <w:r w:rsidR="000B28C5" w:rsidRPr="000B28C5">
        <w:rPr>
          <w:rFonts w:ascii="Sakkal Majalla" w:hAnsi="Sakkal Majalla" w:cs="Sakkal Majalla"/>
          <w:b w:val="0"/>
          <w:bCs w:val="0"/>
          <w:sz w:val="28"/>
          <w:szCs w:val="28"/>
          <w:rtl/>
          <w:lang w:bidi="ar"/>
        </w:rPr>
        <w:t xml:space="preserve">الأربعاء </w:t>
      </w:r>
      <w:r w:rsidR="000B28C5" w:rsidRPr="000B28C5">
        <w:rPr>
          <w:rFonts w:ascii="Sakkal Majalla" w:hAnsi="Sakkal Majalla" w:cs="Sakkal Majalla"/>
          <w:b w:val="0"/>
          <w:bCs w:val="0"/>
          <w:sz w:val="28"/>
          <w:szCs w:val="28"/>
          <w:lang w:bidi="ar"/>
        </w:rPr>
        <w:t>20 / 06 / 2012</w:t>
      </w:r>
      <w:r w:rsidR="000B28C5">
        <w:rPr>
          <w:rFonts w:ascii="Sakkal Majalla" w:hAnsi="Sakkal Majalla" w:cs="Sakkal Majalla" w:hint="cs"/>
          <w:b w:val="0"/>
          <w:bCs w:val="0"/>
          <w:sz w:val="24"/>
          <w:szCs w:val="24"/>
          <w:rtl/>
        </w:rPr>
        <w:t>):</w:t>
      </w:r>
      <w:r w:rsidRPr="0061327E">
        <w:rPr>
          <w:rFonts w:ascii="Sakkal Majalla" w:hAnsi="Sakkal Majalla" w:cs="Sakkal Majalla"/>
          <w:b w:val="0"/>
          <w:bCs w:val="0"/>
          <w:sz w:val="24"/>
          <w:szCs w:val="24"/>
          <w:rtl/>
        </w:rPr>
        <w:t xml:space="preserve"> </w:t>
      </w:r>
      <w:hyperlink r:id="rId18" w:history="1">
        <w:r w:rsidR="00F87F91" w:rsidRPr="0072141D">
          <w:rPr>
            <w:rStyle w:val="Hyperlink"/>
            <w:rFonts w:ascii="Sakkal Majalla" w:hAnsi="Sakkal Majalla" w:cs="Sakkal Majalla"/>
            <w:sz w:val="24"/>
            <w:szCs w:val="24"/>
          </w:rPr>
          <w:t>http://www.al-madina.com/article/162664</w:t>
        </w:r>
        <w:r w:rsidR="00F87F91" w:rsidRPr="0072141D">
          <w:rPr>
            <w:rStyle w:val="Hyperlink"/>
            <w:rFonts w:ascii="Sakkal Majalla" w:hAnsi="Sakkal Majalla" w:cs="Sakkal Majalla"/>
            <w:sz w:val="24"/>
            <w:szCs w:val="24"/>
            <w:rtl/>
          </w:rPr>
          <w:t>/هل-ينبئنا-واقع-المكتبات-العامة-المرير-بمستقبل-لها-</w:t>
        </w:r>
      </w:hyperlink>
      <w:r w:rsidR="000B28C5">
        <w:rPr>
          <w:rFonts w:ascii="Sakkal Majalla" w:hAnsi="Sakkal Majalla" w:cs="Sakkal Majalla"/>
          <w:b w:val="0"/>
          <w:bCs w:val="0"/>
          <w:sz w:val="24"/>
          <w:szCs w:val="24"/>
        </w:rPr>
        <w:t xml:space="preserve"> </w:t>
      </w:r>
      <w:r w:rsidR="000B28C5">
        <w:rPr>
          <w:rFonts w:ascii="Sakkal Majalla" w:hAnsi="Sakkal Majalla" w:cs="Sakkal Majalla" w:hint="cs"/>
          <w:b w:val="0"/>
          <w:bCs w:val="0"/>
          <w:sz w:val="24"/>
          <w:szCs w:val="24"/>
          <w:rtl/>
        </w:rPr>
        <w:t>(2/2/2017).</w:t>
      </w:r>
    </w:p>
    <w:p w14:paraId="1E5BA265" w14:textId="77777777" w:rsidR="00BA19C1" w:rsidRPr="0061327E" w:rsidRDefault="00920A2D"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السالم، سالم محمد (</w:t>
      </w:r>
      <w:r w:rsidR="00BA19C1" w:rsidRPr="0061327E">
        <w:rPr>
          <w:rFonts w:ascii="Sakkal Majalla" w:hAnsi="Sakkal Majalla" w:cs="Sakkal Majalla"/>
          <w:b w:val="0"/>
          <w:bCs w:val="0"/>
          <w:sz w:val="24"/>
          <w:szCs w:val="24"/>
          <w:rtl/>
        </w:rPr>
        <w:t>1415</w:t>
      </w:r>
      <w:r w:rsidR="00BA19C1" w:rsidRPr="0061327E">
        <w:rPr>
          <w:rFonts w:ascii="Sakkal Majalla" w:hAnsi="Sakkal Majalla" w:cs="Sakkal Majalla"/>
          <w:i/>
          <w:iCs/>
          <w:sz w:val="24"/>
          <w:szCs w:val="24"/>
          <w:rtl/>
        </w:rPr>
        <w:t>). الخدمات المرجعية والإرشادية في مكتبة الملك عبد العزيز العامة</w:t>
      </w:r>
      <w:r w:rsidR="00BA19C1" w:rsidRPr="0061327E">
        <w:rPr>
          <w:rFonts w:ascii="Sakkal Majalla" w:hAnsi="Sakkal Majalla" w:cs="Sakkal Majalla"/>
          <w:b w:val="0"/>
          <w:bCs w:val="0"/>
          <w:sz w:val="24"/>
          <w:szCs w:val="24"/>
          <w:rtl/>
        </w:rPr>
        <w:t>. الرياض : مكتبة الملك عبد العزيز العامة.</w:t>
      </w:r>
    </w:p>
    <w:p w14:paraId="3C71D004" w14:textId="77777777" w:rsidR="00093FD6" w:rsidRPr="0061327E" w:rsidRDefault="00093FD6"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السبحي</w:t>
      </w:r>
      <w:r w:rsidR="00AB781D" w:rsidRPr="0061327E">
        <w:rPr>
          <w:rFonts w:ascii="Sakkal Majalla" w:hAnsi="Sakkal Majalla" w:cs="Sakkal Majalla"/>
          <w:b w:val="0"/>
          <w:bCs w:val="0"/>
          <w:sz w:val="24"/>
          <w:szCs w:val="24"/>
          <w:rtl/>
        </w:rPr>
        <w:t>،</w:t>
      </w:r>
      <w:r w:rsidR="00EA64B1" w:rsidRPr="0061327E">
        <w:rPr>
          <w:rFonts w:ascii="Sakkal Majalla" w:hAnsi="Sakkal Majalla" w:cs="Sakkal Majalla"/>
          <w:b w:val="0"/>
          <w:bCs w:val="0"/>
          <w:sz w:val="24"/>
          <w:szCs w:val="24"/>
          <w:rtl/>
        </w:rPr>
        <w:t xml:space="preserve"> علاء عبد الخالق(2002). </w:t>
      </w:r>
      <w:r w:rsidRPr="0061327E">
        <w:rPr>
          <w:rFonts w:ascii="Sakkal Majalla" w:hAnsi="Sakkal Majalla" w:cs="Sakkal Majalla"/>
          <w:b w:val="0"/>
          <w:bCs w:val="0"/>
          <w:sz w:val="24"/>
          <w:szCs w:val="24"/>
          <w:rtl/>
        </w:rPr>
        <w:t xml:space="preserve">مكتبات الأطفال في الحدائق العامة: نظرة مستقبلية في أمارة الشارقة نموذجاً. </w:t>
      </w:r>
      <w:r w:rsidRPr="0061327E">
        <w:rPr>
          <w:rFonts w:ascii="Sakkal Majalla" w:hAnsi="Sakkal Majalla" w:cs="Sakkal Majalla"/>
          <w:i/>
          <w:iCs/>
          <w:sz w:val="24"/>
          <w:szCs w:val="24"/>
          <w:rtl/>
        </w:rPr>
        <w:t>اقرأ</w:t>
      </w:r>
      <w:r w:rsidRPr="0061327E">
        <w:rPr>
          <w:rFonts w:ascii="Sakkal Majalla" w:hAnsi="Sakkal Majalla" w:cs="Sakkal Majalla"/>
          <w:b w:val="0"/>
          <w:bCs w:val="0"/>
          <w:i/>
          <w:iCs/>
          <w:sz w:val="24"/>
          <w:szCs w:val="24"/>
          <w:rtl/>
        </w:rPr>
        <w:t xml:space="preserve"> (حولية الكتب والمكتبات والمعلومات تصدرها دائرة الثقافة والإعلام بالشارقة)</w:t>
      </w:r>
      <w:r w:rsidRPr="0061327E">
        <w:rPr>
          <w:rFonts w:ascii="Sakkal Majalla" w:hAnsi="Sakkal Majalla" w:cs="Sakkal Majalla"/>
          <w:b w:val="0"/>
          <w:bCs w:val="0"/>
          <w:sz w:val="24"/>
          <w:szCs w:val="24"/>
          <w:rtl/>
        </w:rPr>
        <w:t>.  صــ71- 78.</w:t>
      </w:r>
    </w:p>
    <w:p w14:paraId="7545F354" w14:textId="77777777" w:rsidR="006C69D5" w:rsidRPr="0061327E" w:rsidRDefault="006C69D5" w:rsidP="0019775F">
      <w:pPr>
        <w:bidi/>
        <w:ind w:left="720" w:hanging="720"/>
        <w:contextualSpacing/>
        <w:jc w:val="both"/>
        <w:rPr>
          <w:rFonts w:ascii="Sakkal Majalla" w:hAnsi="Sakkal Majalla" w:cs="Sakkal Majalla"/>
          <w:sz w:val="24"/>
          <w:szCs w:val="24"/>
          <w:rtl/>
        </w:rPr>
      </w:pPr>
      <w:r w:rsidRPr="0061327E">
        <w:rPr>
          <w:rFonts w:ascii="Sakkal Majalla" w:hAnsi="Sakkal Majalla" w:cs="Sakkal Majalla"/>
          <w:b w:val="0"/>
          <w:bCs w:val="0"/>
          <w:sz w:val="24"/>
          <w:szCs w:val="24"/>
          <w:rtl/>
        </w:rPr>
        <w:t>شُبّر، مي كي(1995</w:t>
      </w:r>
      <w:r w:rsidR="00093FD6" w:rsidRPr="0061327E">
        <w:rPr>
          <w:rFonts w:ascii="Sakkal Majalla" w:hAnsi="Sakkal Majalla" w:cs="Sakkal Majalla"/>
          <w:b w:val="0"/>
          <w:bCs w:val="0"/>
          <w:sz w:val="24"/>
          <w:szCs w:val="24"/>
          <w:rtl/>
        </w:rPr>
        <w:t xml:space="preserve">). أثر المكتبة على ميول الطفل. </w:t>
      </w:r>
      <w:r w:rsidR="00093FD6" w:rsidRPr="0061327E">
        <w:rPr>
          <w:rFonts w:ascii="Sakkal Majalla" w:hAnsi="Sakkal Majalla" w:cs="Sakkal Majalla"/>
          <w:i/>
          <w:iCs/>
          <w:sz w:val="24"/>
          <w:szCs w:val="24"/>
          <w:rtl/>
        </w:rPr>
        <w:t>المجلة العربية للمعلومات</w:t>
      </w:r>
      <w:r w:rsidR="00093FD6" w:rsidRPr="0061327E">
        <w:rPr>
          <w:rFonts w:ascii="Sakkal Majalla" w:hAnsi="Sakkal Majalla" w:cs="Sakkal Majalla"/>
          <w:b w:val="0"/>
          <w:bCs w:val="0"/>
          <w:sz w:val="24"/>
          <w:szCs w:val="24"/>
          <w:rtl/>
        </w:rPr>
        <w:t>. مج 16، ع1.  ص</w:t>
      </w:r>
      <w:r w:rsidRPr="0061327E">
        <w:rPr>
          <w:rFonts w:ascii="Sakkal Majalla" w:hAnsi="Sakkal Majalla" w:cs="Sakkal Majalla"/>
          <w:b w:val="0"/>
          <w:bCs w:val="0"/>
          <w:sz w:val="24"/>
          <w:szCs w:val="24"/>
          <w:rtl/>
        </w:rPr>
        <w:t>ص 12</w:t>
      </w:r>
      <w:r w:rsidR="00093FD6" w:rsidRPr="0061327E">
        <w:rPr>
          <w:rFonts w:ascii="Sakkal Majalla" w:hAnsi="Sakkal Majalla" w:cs="Sakkal Majalla"/>
          <w:b w:val="0"/>
          <w:bCs w:val="0"/>
          <w:sz w:val="24"/>
          <w:szCs w:val="24"/>
          <w:rtl/>
        </w:rPr>
        <w:t>–22.</w:t>
      </w:r>
    </w:p>
    <w:p w14:paraId="1794E178" w14:textId="77777777" w:rsidR="000265DD" w:rsidRPr="0061327E" w:rsidRDefault="000265DD"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sz w:val="24"/>
          <w:szCs w:val="24"/>
          <w:rtl/>
        </w:rPr>
        <w:t>شر</w:t>
      </w:r>
      <w:r w:rsidRPr="0061327E">
        <w:rPr>
          <w:rFonts w:ascii="Sakkal Majalla" w:hAnsi="Sakkal Majalla" w:cs="Sakkal Majalla"/>
          <w:b w:val="0"/>
          <w:bCs w:val="0"/>
          <w:sz w:val="24"/>
          <w:szCs w:val="24"/>
          <w:rtl/>
        </w:rPr>
        <w:t xml:space="preserve">ف الدين، عبدالتواب وعبدالفتاح الشاعر(1984). </w:t>
      </w:r>
      <w:r w:rsidRPr="0061327E">
        <w:rPr>
          <w:rFonts w:ascii="Sakkal Majalla" w:hAnsi="Sakkal Majalla" w:cs="Sakkal Majalla"/>
          <w:sz w:val="24"/>
          <w:szCs w:val="24"/>
          <w:rtl/>
        </w:rPr>
        <w:t xml:space="preserve">المعجم الموسوعي لعلوم المكتبات والتوثيق والمعلومات. الكويت: </w:t>
      </w:r>
      <w:r w:rsidRPr="0061327E">
        <w:rPr>
          <w:rFonts w:ascii="Sakkal Majalla" w:hAnsi="Sakkal Majalla" w:cs="Sakkal Majalla"/>
          <w:b w:val="0"/>
          <w:bCs w:val="0"/>
          <w:sz w:val="24"/>
          <w:szCs w:val="24"/>
          <w:rtl/>
        </w:rPr>
        <w:t xml:space="preserve">الكاظمة للنشر والتوزيع. نقلا عن: عبد الحسين، صفاء جواد وثناء عبد الجبار خلف خيري (1996).  </w:t>
      </w:r>
    </w:p>
    <w:p w14:paraId="459A6720" w14:textId="77777777" w:rsidR="00093FD6" w:rsidRPr="0061327E" w:rsidRDefault="000B190F" w:rsidP="00B737D3">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صوفي</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عبد اللطيف</w:t>
      </w:r>
      <w:r w:rsidR="00EA64B1" w:rsidRPr="0061327E">
        <w:rPr>
          <w:rFonts w:ascii="Sakkal Majalla" w:hAnsi="Sakkal Majalla" w:cs="Sakkal Majalla"/>
          <w:b w:val="0"/>
          <w:bCs w:val="0"/>
          <w:sz w:val="24"/>
          <w:szCs w:val="24"/>
          <w:rtl/>
        </w:rPr>
        <w:t>( 1996</w:t>
      </w:r>
      <w:r w:rsidR="00093FD6" w:rsidRPr="0061327E">
        <w:rPr>
          <w:rFonts w:ascii="Sakkal Majalla" w:hAnsi="Sakkal Majalla" w:cs="Sakkal Majalla"/>
          <w:b w:val="0"/>
          <w:bCs w:val="0"/>
          <w:sz w:val="24"/>
          <w:szCs w:val="24"/>
          <w:rtl/>
        </w:rPr>
        <w:t>).</w:t>
      </w:r>
      <w:r w:rsidR="00DE2322" w:rsidRPr="0061327E">
        <w:rPr>
          <w:rFonts w:ascii="Sakkal Majalla" w:hAnsi="Sakkal Majalla" w:cs="Sakkal Majalla"/>
          <w:b w:val="0"/>
          <w:bCs w:val="0"/>
          <w:sz w:val="24"/>
          <w:szCs w:val="24"/>
          <w:rtl/>
        </w:rPr>
        <w:t xml:space="preserve"> المكتبات العامة عشية القرن الواحد والعشرين</w:t>
      </w:r>
      <w:r w:rsidR="002A3D3E" w:rsidRPr="0061327E">
        <w:rPr>
          <w:rFonts w:ascii="Sakkal Majalla" w:hAnsi="Sakkal Majalla" w:cs="Sakkal Majalla"/>
          <w:b w:val="0"/>
          <w:bCs w:val="0"/>
          <w:sz w:val="24"/>
          <w:szCs w:val="24"/>
          <w:rtl/>
        </w:rPr>
        <w:t>: البحث عن طرق جديدة.</w:t>
      </w:r>
      <w:r w:rsidR="00093FD6" w:rsidRPr="0061327E">
        <w:rPr>
          <w:rFonts w:ascii="Sakkal Majalla" w:hAnsi="Sakkal Majalla" w:cs="Sakkal Majalla"/>
          <w:b w:val="0"/>
          <w:bCs w:val="0"/>
          <w:sz w:val="24"/>
          <w:szCs w:val="24"/>
          <w:rtl/>
        </w:rPr>
        <w:t xml:space="preserve"> </w:t>
      </w:r>
      <w:r w:rsidR="00093FD6" w:rsidRPr="0061327E">
        <w:rPr>
          <w:rFonts w:ascii="Sakkal Majalla" w:hAnsi="Sakkal Majalla" w:cs="Sakkal Majalla"/>
          <w:i/>
          <w:iCs/>
          <w:sz w:val="24"/>
          <w:szCs w:val="24"/>
          <w:rtl/>
        </w:rPr>
        <w:t>وقائع مؤتمر "</w:t>
      </w:r>
      <w:r w:rsidR="00EA64B1" w:rsidRPr="0061327E">
        <w:rPr>
          <w:rFonts w:ascii="Sakkal Majalla" w:hAnsi="Sakkal Majalla" w:cs="Sakkal Majalla"/>
          <w:i/>
          <w:iCs/>
          <w:sz w:val="24"/>
          <w:szCs w:val="24"/>
          <w:rtl/>
        </w:rPr>
        <w:t>اعلم</w:t>
      </w:r>
      <w:r w:rsidR="00093FD6" w:rsidRPr="0061327E">
        <w:rPr>
          <w:rFonts w:ascii="Sakkal Majalla" w:hAnsi="Sakkal Majalla" w:cs="Sakkal Majalla"/>
          <w:i/>
          <w:iCs/>
          <w:sz w:val="24"/>
          <w:szCs w:val="24"/>
          <w:rtl/>
        </w:rPr>
        <w:t>" السادس حول المكتبات الوطنية والعامة ودروها في إرساء النظم العربية للمعلومات</w:t>
      </w:r>
      <w:r w:rsidR="00093FD6" w:rsidRPr="0061327E">
        <w:rPr>
          <w:rFonts w:ascii="Sakkal Majalla" w:hAnsi="Sakkal Majalla" w:cs="Sakkal Majalla"/>
          <w:b w:val="0"/>
          <w:bCs w:val="0"/>
          <w:i/>
          <w:iCs/>
          <w:sz w:val="24"/>
          <w:szCs w:val="24"/>
          <w:rtl/>
        </w:rPr>
        <w:t>.  زغوان (تونس): مؤسسة التميمي للبحث العلمي والمعلومات ومركز التوثيق القومي. ص :</w:t>
      </w:r>
      <w:r w:rsidR="00093FD6" w:rsidRPr="0061327E">
        <w:rPr>
          <w:rFonts w:ascii="Sakkal Majalla" w:hAnsi="Sakkal Majalla" w:cs="Sakkal Majalla"/>
          <w:b w:val="0"/>
          <w:bCs w:val="0"/>
          <w:sz w:val="24"/>
          <w:szCs w:val="24"/>
          <w:rtl/>
        </w:rPr>
        <w:t xml:space="preserve"> 27 – 46 .</w:t>
      </w:r>
    </w:p>
    <w:p w14:paraId="4F7308BF" w14:textId="77777777" w:rsidR="005F39B3" w:rsidRPr="0061327E" w:rsidRDefault="005F39B3"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 xml:space="preserve">الضبيعان، سعد عبد الله(1420). </w:t>
      </w:r>
      <w:r w:rsidRPr="0061327E">
        <w:rPr>
          <w:rFonts w:ascii="Sakkal Majalla" w:hAnsi="Sakkal Majalla" w:cs="Sakkal Majalla"/>
          <w:i/>
          <w:iCs/>
          <w:sz w:val="24"/>
          <w:szCs w:val="24"/>
          <w:rtl/>
        </w:rPr>
        <w:t>مكتبة أرامكو السعودية المتنقلة: الواقع والطموحات</w:t>
      </w:r>
      <w:r w:rsidR="00EA64B1" w:rsidRPr="0061327E">
        <w:rPr>
          <w:rFonts w:ascii="Sakkal Majalla" w:hAnsi="Sakkal Majalla" w:cs="Sakkal Majalla"/>
          <w:b w:val="0"/>
          <w:bCs w:val="0"/>
          <w:sz w:val="24"/>
          <w:szCs w:val="24"/>
          <w:rtl/>
        </w:rPr>
        <w:t xml:space="preserve">. </w:t>
      </w:r>
      <w:r w:rsidRPr="0061327E">
        <w:rPr>
          <w:rFonts w:ascii="Sakkal Majalla" w:hAnsi="Sakkal Majalla" w:cs="Sakkal Majalla"/>
          <w:b w:val="0"/>
          <w:bCs w:val="0"/>
          <w:sz w:val="24"/>
          <w:szCs w:val="24"/>
          <w:rtl/>
        </w:rPr>
        <w:t>الرياض: جامعة الملك سعود.</w:t>
      </w:r>
    </w:p>
    <w:p w14:paraId="0B23643A" w14:textId="77777777" w:rsidR="00BA5A70" w:rsidRPr="0061327E" w:rsidRDefault="006F6A9F"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 xml:space="preserve">= = </w:t>
      </w:r>
      <w:r w:rsidR="00BA5A70" w:rsidRPr="0061327E">
        <w:rPr>
          <w:rFonts w:ascii="Sakkal Majalla" w:hAnsi="Sakkal Majalla" w:cs="Sakkal Majalla"/>
          <w:b w:val="0"/>
          <w:bCs w:val="0"/>
          <w:sz w:val="24"/>
          <w:szCs w:val="24"/>
          <w:rtl/>
        </w:rPr>
        <w:t xml:space="preserve"> (1415). </w:t>
      </w:r>
      <w:r w:rsidR="00BA5A70" w:rsidRPr="0061327E">
        <w:rPr>
          <w:rFonts w:ascii="Sakkal Majalla" w:hAnsi="Sakkal Majalla" w:cs="Sakkal Majalla"/>
          <w:i/>
          <w:iCs/>
          <w:sz w:val="24"/>
          <w:szCs w:val="24"/>
          <w:rtl/>
        </w:rPr>
        <w:t>إطلالة تاريخية على المكتبات العامة في المملكة العربية السعودية مع دليل شامل لها</w:t>
      </w:r>
      <w:r w:rsidR="00BA5A70" w:rsidRPr="0061327E">
        <w:rPr>
          <w:rFonts w:ascii="Sakkal Majalla" w:hAnsi="Sakkal Majalla" w:cs="Sakkal Majalla"/>
          <w:b w:val="0"/>
          <w:bCs w:val="0"/>
          <w:sz w:val="24"/>
          <w:szCs w:val="24"/>
          <w:rtl/>
        </w:rPr>
        <w:t>. الرياض:  مكتبة الملك فهد الوطنية. (السلسة الثالثة</w:t>
      </w:r>
      <w:r w:rsidR="00AB781D" w:rsidRPr="0061327E">
        <w:rPr>
          <w:rFonts w:ascii="Sakkal Majalla" w:hAnsi="Sakkal Majalla" w:cs="Sakkal Majalla"/>
          <w:b w:val="0"/>
          <w:bCs w:val="0"/>
          <w:sz w:val="24"/>
          <w:szCs w:val="24"/>
          <w:rtl/>
        </w:rPr>
        <w:t>،</w:t>
      </w:r>
      <w:r w:rsidR="00BA5A70" w:rsidRPr="0061327E">
        <w:rPr>
          <w:rFonts w:ascii="Sakkal Majalla" w:hAnsi="Sakkal Majalla" w:cs="Sakkal Majalla"/>
          <w:b w:val="0"/>
          <w:bCs w:val="0"/>
          <w:sz w:val="24"/>
          <w:szCs w:val="24"/>
          <w:rtl/>
        </w:rPr>
        <w:t xml:space="preserve"> 16).</w:t>
      </w:r>
    </w:p>
    <w:p w14:paraId="67C8BA91" w14:textId="77777777" w:rsidR="00093FD6" w:rsidRPr="0061327E" w:rsidRDefault="005F39B3"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عباس، هشام عب</w:t>
      </w:r>
      <w:r w:rsidR="00920A2D" w:rsidRPr="0061327E">
        <w:rPr>
          <w:rFonts w:ascii="Sakkal Majalla" w:hAnsi="Sakkal Majalla" w:cs="Sakkal Majalla"/>
          <w:b w:val="0"/>
          <w:bCs w:val="0"/>
          <w:sz w:val="24"/>
          <w:szCs w:val="24"/>
          <w:rtl/>
        </w:rPr>
        <w:t>د الله(1414</w:t>
      </w:r>
      <w:r w:rsidRPr="0061327E">
        <w:rPr>
          <w:rFonts w:ascii="Sakkal Majalla" w:hAnsi="Sakkal Majalla" w:cs="Sakkal Majalla"/>
          <w:b w:val="0"/>
          <w:bCs w:val="0"/>
          <w:sz w:val="24"/>
          <w:szCs w:val="24"/>
          <w:rtl/>
        </w:rPr>
        <w:t xml:space="preserve">). </w:t>
      </w:r>
      <w:r w:rsidRPr="0061327E">
        <w:rPr>
          <w:rFonts w:ascii="Sakkal Majalla" w:hAnsi="Sakkal Majalla" w:cs="Sakkal Majalla"/>
          <w:i/>
          <w:iCs/>
          <w:sz w:val="24"/>
          <w:szCs w:val="24"/>
          <w:rtl/>
        </w:rPr>
        <w:t>الركائز الأساسية للنظام الوطني للمكتبات العامة بالمملكة العربية السعودية.</w:t>
      </w:r>
      <w:r w:rsidRPr="0061327E">
        <w:rPr>
          <w:rFonts w:ascii="Sakkal Majalla" w:hAnsi="Sakkal Majalla" w:cs="Sakkal Majalla"/>
          <w:b w:val="0"/>
          <w:bCs w:val="0"/>
          <w:sz w:val="24"/>
          <w:szCs w:val="24"/>
          <w:rtl/>
        </w:rPr>
        <w:t xml:space="preserve"> الرياض: مكتبة الملك فهد الوطنية ( السلسلة الأولى، 13 ).</w:t>
      </w:r>
    </w:p>
    <w:p w14:paraId="1AAA410B" w14:textId="77777777" w:rsidR="00093FD6" w:rsidRPr="0061327E" w:rsidRDefault="005F39B3"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 xml:space="preserve">عبد الحسين، صفاء جواد وثناء عبد الجبار خلف خيري(1996). واقع وآفاق المكتبات العامة في بغداد.  </w:t>
      </w:r>
      <w:r w:rsidR="006C69D5" w:rsidRPr="0061327E">
        <w:rPr>
          <w:rFonts w:ascii="Sakkal Majalla" w:hAnsi="Sakkal Majalla" w:cs="Sakkal Majalla"/>
          <w:i/>
          <w:iCs/>
          <w:sz w:val="24"/>
          <w:szCs w:val="24"/>
          <w:rtl/>
        </w:rPr>
        <w:t>وقائع مؤتمر "</w:t>
      </w:r>
      <w:r w:rsidR="00EA64B1" w:rsidRPr="0061327E">
        <w:rPr>
          <w:rFonts w:ascii="Sakkal Majalla" w:hAnsi="Sakkal Majalla" w:cs="Sakkal Majalla" w:hint="cs"/>
          <w:i/>
          <w:iCs/>
          <w:sz w:val="24"/>
          <w:szCs w:val="24"/>
          <w:rtl/>
        </w:rPr>
        <w:t>ا</w:t>
      </w:r>
      <w:r w:rsidRPr="0061327E">
        <w:rPr>
          <w:rFonts w:ascii="Sakkal Majalla" w:hAnsi="Sakkal Majalla" w:cs="Sakkal Majalla"/>
          <w:i/>
          <w:iCs/>
          <w:sz w:val="24"/>
          <w:szCs w:val="24"/>
          <w:rtl/>
        </w:rPr>
        <w:t>علم" السادس حول المكتبات الوطنية والعامة ودروها في إرساء النظم العربية للمعلومات</w:t>
      </w:r>
      <w:r w:rsidRPr="0061327E">
        <w:rPr>
          <w:rFonts w:ascii="Sakkal Majalla" w:hAnsi="Sakkal Majalla" w:cs="Sakkal Majalla"/>
          <w:b w:val="0"/>
          <w:bCs w:val="0"/>
          <w:i/>
          <w:iCs/>
          <w:sz w:val="24"/>
          <w:szCs w:val="24"/>
          <w:rtl/>
        </w:rPr>
        <w:t>. زغوان (تونس): مؤسسة التميمي للبحث العلمي والمعلومات ومركز التوثيق القومي. ص :</w:t>
      </w:r>
      <w:r w:rsidRPr="0061327E">
        <w:rPr>
          <w:rFonts w:ascii="Sakkal Majalla" w:hAnsi="Sakkal Majalla" w:cs="Sakkal Majalla"/>
          <w:b w:val="0"/>
          <w:bCs w:val="0"/>
          <w:sz w:val="24"/>
          <w:szCs w:val="24"/>
          <w:rtl/>
        </w:rPr>
        <w:t>143 – 162 .</w:t>
      </w:r>
    </w:p>
    <w:p w14:paraId="108DF9D9" w14:textId="77777777" w:rsidR="00BA19C1" w:rsidRPr="0061327E" w:rsidRDefault="00BA19C1"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 xml:space="preserve">عبد الهادي، محمد فتحي(1995). نحو تطوير مكتبات الأطفال. </w:t>
      </w:r>
      <w:r w:rsidRPr="0061327E">
        <w:rPr>
          <w:rFonts w:ascii="Sakkal Majalla" w:hAnsi="Sakkal Majalla" w:cs="Sakkal Majalla"/>
          <w:i/>
          <w:iCs/>
          <w:sz w:val="24"/>
          <w:szCs w:val="24"/>
          <w:rtl/>
        </w:rPr>
        <w:t>المجلة العربية للمعلومات</w:t>
      </w:r>
      <w:r w:rsidRPr="0061327E">
        <w:rPr>
          <w:rFonts w:ascii="Sakkal Majalla" w:hAnsi="Sakkal Majalla" w:cs="Sakkal Majalla"/>
          <w:b w:val="0"/>
          <w:bCs w:val="0"/>
          <w:sz w:val="24"/>
          <w:szCs w:val="24"/>
          <w:rtl/>
        </w:rPr>
        <w:t xml:space="preserve"> . مج 16، ع1.  ص 5 – 11.</w:t>
      </w:r>
    </w:p>
    <w:p w14:paraId="31B6ABCF" w14:textId="77777777" w:rsidR="005F39B3" w:rsidRPr="0061327E" w:rsidRDefault="005F39B3"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عبد الهادي، محمد فتحي ونبيلة خليفة جمعة(</w:t>
      </w:r>
      <w:r w:rsidR="00EA64B1" w:rsidRPr="0061327E">
        <w:rPr>
          <w:rFonts w:ascii="Sakkal Majalla" w:hAnsi="Sakkal Majalla" w:cs="Sakkal Majalla"/>
          <w:b w:val="0"/>
          <w:bCs w:val="0"/>
          <w:sz w:val="24"/>
          <w:szCs w:val="24"/>
          <w:rtl/>
        </w:rPr>
        <w:t>د</w:t>
      </w:r>
      <w:r w:rsidRPr="0061327E">
        <w:rPr>
          <w:rFonts w:ascii="Sakkal Majalla" w:hAnsi="Sakkal Majalla" w:cs="Sakkal Majalla"/>
          <w:b w:val="0"/>
          <w:bCs w:val="0"/>
          <w:sz w:val="24"/>
          <w:szCs w:val="24"/>
          <w:rtl/>
        </w:rPr>
        <w:t>. ت</w:t>
      </w:r>
      <w:r w:rsidR="00EA64B1" w:rsidRPr="0061327E">
        <w:rPr>
          <w:rFonts w:ascii="Sakkal Majalla" w:hAnsi="Sakkal Majalla" w:cs="Sakkal Majalla" w:hint="cs"/>
          <w:b w:val="0"/>
          <w:bCs w:val="0"/>
          <w:sz w:val="24"/>
          <w:szCs w:val="24"/>
          <w:rtl/>
        </w:rPr>
        <w:t>.</w:t>
      </w:r>
      <w:r w:rsidRPr="0061327E">
        <w:rPr>
          <w:rFonts w:ascii="Sakkal Majalla" w:hAnsi="Sakkal Majalla" w:cs="Sakkal Majalla"/>
          <w:b w:val="0"/>
          <w:bCs w:val="0"/>
          <w:sz w:val="24"/>
          <w:szCs w:val="24"/>
          <w:rtl/>
        </w:rPr>
        <w:t xml:space="preserve">). </w:t>
      </w:r>
      <w:r w:rsidRPr="0061327E">
        <w:rPr>
          <w:rFonts w:ascii="Sakkal Majalla" w:hAnsi="Sakkal Majalla" w:cs="Sakkal Majalla"/>
          <w:i/>
          <w:iCs/>
          <w:sz w:val="24"/>
          <w:szCs w:val="24"/>
          <w:rtl/>
        </w:rPr>
        <w:t xml:space="preserve">المكتبات العامة. </w:t>
      </w:r>
      <w:r w:rsidRPr="0061327E">
        <w:rPr>
          <w:rFonts w:ascii="Sakkal Majalla" w:hAnsi="Sakkal Majalla" w:cs="Sakkal Majalla"/>
          <w:b w:val="0"/>
          <w:bCs w:val="0"/>
          <w:sz w:val="24"/>
          <w:szCs w:val="24"/>
          <w:rtl/>
        </w:rPr>
        <w:t>القاهرة: الدار المصرية اللبنانية.</w:t>
      </w:r>
    </w:p>
    <w:p w14:paraId="47EA03F5" w14:textId="77777777" w:rsidR="00093FD6" w:rsidRPr="0061327E" w:rsidRDefault="005F39B3"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 xml:space="preserve">عبيد، عامر محمد(1996). المكتبات العامة ودروها في النظام الوطني للمعلومات.  </w:t>
      </w:r>
      <w:r w:rsidRPr="0061327E">
        <w:rPr>
          <w:rFonts w:ascii="Sakkal Majalla" w:hAnsi="Sakkal Majalla" w:cs="Sakkal Majalla"/>
          <w:i/>
          <w:iCs/>
          <w:sz w:val="24"/>
          <w:szCs w:val="24"/>
          <w:rtl/>
        </w:rPr>
        <w:t>وقائع مؤتمر "</w:t>
      </w:r>
      <w:r w:rsidR="00EA64B1" w:rsidRPr="0061327E">
        <w:rPr>
          <w:rFonts w:ascii="Sakkal Majalla" w:hAnsi="Sakkal Majalla" w:cs="Sakkal Majalla"/>
          <w:i/>
          <w:iCs/>
          <w:sz w:val="24"/>
          <w:szCs w:val="24"/>
          <w:rtl/>
        </w:rPr>
        <w:t>اعلم</w:t>
      </w:r>
      <w:r w:rsidRPr="0061327E">
        <w:rPr>
          <w:rFonts w:ascii="Sakkal Majalla" w:hAnsi="Sakkal Majalla" w:cs="Sakkal Majalla"/>
          <w:i/>
          <w:iCs/>
          <w:sz w:val="24"/>
          <w:szCs w:val="24"/>
          <w:rtl/>
        </w:rPr>
        <w:t>" السادس حول المكتبات الوطنية والعامة ودروها في إرساء النظم العربية للمعلومات</w:t>
      </w:r>
      <w:r w:rsidRPr="0061327E">
        <w:rPr>
          <w:rFonts w:ascii="Sakkal Majalla" w:hAnsi="Sakkal Majalla" w:cs="Sakkal Majalla"/>
          <w:b w:val="0"/>
          <w:bCs w:val="0"/>
          <w:i/>
          <w:iCs/>
          <w:sz w:val="24"/>
          <w:szCs w:val="24"/>
          <w:rtl/>
        </w:rPr>
        <w:t>.  زغوان (تونس): مؤسسة التميمي للبحث العلمي والمعلومات ومركز التوثيق القومي. ص :</w:t>
      </w:r>
      <w:r w:rsidRPr="0061327E">
        <w:rPr>
          <w:rFonts w:ascii="Sakkal Majalla" w:hAnsi="Sakkal Majalla" w:cs="Sakkal Majalla"/>
          <w:b w:val="0"/>
          <w:bCs w:val="0"/>
          <w:sz w:val="24"/>
          <w:szCs w:val="24"/>
          <w:rtl/>
        </w:rPr>
        <w:t>191 – 204.</w:t>
      </w:r>
    </w:p>
    <w:p w14:paraId="77A6AD16" w14:textId="77777777" w:rsidR="00D157E8" w:rsidRPr="0061327E" w:rsidRDefault="00BA19C1"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lastRenderedPageBreak/>
        <w:t>عزو، ماجدة حامد</w:t>
      </w:r>
      <w:r w:rsidR="00900B8F" w:rsidRPr="0061327E">
        <w:rPr>
          <w:rFonts w:ascii="Sakkal Majalla" w:hAnsi="Sakkal Majalla" w:cs="Sakkal Majalla"/>
          <w:b w:val="0"/>
          <w:bCs w:val="0"/>
          <w:sz w:val="24"/>
          <w:szCs w:val="24"/>
          <w:rtl/>
        </w:rPr>
        <w:t>( 1996</w:t>
      </w:r>
      <w:r w:rsidRPr="0061327E">
        <w:rPr>
          <w:rFonts w:ascii="Sakkal Majalla" w:hAnsi="Sakkal Majalla" w:cs="Sakkal Majalla"/>
          <w:b w:val="0"/>
          <w:bCs w:val="0"/>
          <w:sz w:val="24"/>
          <w:szCs w:val="24"/>
          <w:rtl/>
        </w:rPr>
        <w:t>)</w:t>
      </w:r>
      <w:r w:rsidR="00900B8F" w:rsidRPr="0061327E">
        <w:rPr>
          <w:rFonts w:ascii="Sakkal Majalla" w:hAnsi="Sakkal Majalla" w:cs="Sakkal Majalla"/>
          <w:b w:val="0"/>
          <w:bCs w:val="0"/>
          <w:sz w:val="24"/>
          <w:szCs w:val="24"/>
          <w:rtl/>
        </w:rPr>
        <w:t xml:space="preserve">. </w:t>
      </w:r>
      <w:r w:rsidRPr="0061327E">
        <w:rPr>
          <w:rFonts w:ascii="Sakkal Majalla" w:hAnsi="Sakkal Majalla" w:cs="Sakkal Majalla"/>
          <w:b w:val="0"/>
          <w:bCs w:val="0"/>
          <w:sz w:val="24"/>
          <w:szCs w:val="24"/>
          <w:rtl/>
        </w:rPr>
        <w:t>المكتبات العامة للأطفال دعامة للنظام الوطني لمعلومات الطفولة</w:t>
      </w:r>
      <w:r w:rsidR="00900B8F"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w:t>
      </w:r>
      <w:r w:rsidR="00EA64B1" w:rsidRPr="0061327E">
        <w:rPr>
          <w:rFonts w:ascii="Sakkal Majalla" w:hAnsi="Sakkal Majalla" w:cs="Sakkal Majalla"/>
          <w:i/>
          <w:iCs/>
          <w:sz w:val="24"/>
          <w:szCs w:val="24"/>
          <w:rtl/>
        </w:rPr>
        <w:t>وقائع مؤتمر "</w:t>
      </w:r>
      <w:r w:rsidR="00EA64B1" w:rsidRPr="0061327E">
        <w:rPr>
          <w:rFonts w:ascii="Sakkal Majalla" w:hAnsi="Sakkal Majalla" w:cs="Sakkal Majalla" w:hint="cs"/>
          <w:i/>
          <w:iCs/>
          <w:sz w:val="24"/>
          <w:szCs w:val="24"/>
          <w:rtl/>
        </w:rPr>
        <w:t>ا</w:t>
      </w:r>
      <w:r w:rsidRPr="0061327E">
        <w:rPr>
          <w:rFonts w:ascii="Sakkal Majalla" w:hAnsi="Sakkal Majalla" w:cs="Sakkal Majalla"/>
          <w:i/>
          <w:iCs/>
          <w:sz w:val="24"/>
          <w:szCs w:val="24"/>
          <w:rtl/>
        </w:rPr>
        <w:t>علم " السادس حول المكتبات الوطنية والعامة ودروها في إرساء النظم العربية للمعلومات.</w:t>
      </w:r>
      <w:r w:rsidR="006B42E6" w:rsidRPr="0061327E">
        <w:rPr>
          <w:rFonts w:ascii="Sakkal Majalla" w:hAnsi="Sakkal Majalla" w:cs="Sakkal Majalla"/>
          <w:i/>
          <w:iCs/>
          <w:sz w:val="24"/>
          <w:szCs w:val="24"/>
          <w:rtl/>
        </w:rPr>
        <w:t xml:space="preserve"> </w:t>
      </w:r>
      <w:r w:rsidRPr="0061327E">
        <w:rPr>
          <w:rFonts w:ascii="Sakkal Majalla" w:hAnsi="Sakkal Majalla" w:cs="Sakkal Majalla"/>
          <w:i/>
          <w:iCs/>
          <w:sz w:val="24"/>
          <w:szCs w:val="24"/>
          <w:rtl/>
        </w:rPr>
        <w:t xml:space="preserve"> </w:t>
      </w:r>
      <w:r w:rsidRPr="0061327E">
        <w:rPr>
          <w:rFonts w:ascii="Sakkal Majalla" w:hAnsi="Sakkal Majalla" w:cs="Sakkal Majalla"/>
          <w:b w:val="0"/>
          <w:bCs w:val="0"/>
          <w:i/>
          <w:iCs/>
          <w:sz w:val="24"/>
          <w:szCs w:val="24"/>
          <w:rtl/>
        </w:rPr>
        <w:t>زغوان (تونس</w:t>
      </w:r>
      <w:r w:rsidR="006B42E6" w:rsidRPr="0061327E">
        <w:rPr>
          <w:rFonts w:ascii="Sakkal Majalla" w:hAnsi="Sakkal Majalla" w:cs="Sakkal Majalla"/>
          <w:b w:val="0"/>
          <w:bCs w:val="0"/>
          <w:i/>
          <w:iCs/>
          <w:sz w:val="24"/>
          <w:szCs w:val="24"/>
          <w:rtl/>
        </w:rPr>
        <w:t>): مؤسسة الت</w:t>
      </w:r>
      <w:r w:rsidRPr="0061327E">
        <w:rPr>
          <w:rFonts w:ascii="Sakkal Majalla" w:hAnsi="Sakkal Majalla" w:cs="Sakkal Majalla"/>
          <w:b w:val="0"/>
          <w:bCs w:val="0"/>
          <w:i/>
          <w:iCs/>
          <w:sz w:val="24"/>
          <w:szCs w:val="24"/>
          <w:rtl/>
        </w:rPr>
        <w:t xml:space="preserve">ميمي للبحث العلمي والمعلومات ومركز التوثيق القومي. ص : 205 – 224 </w:t>
      </w:r>
      <w:r w:rsidR="005F39B3" w:rsidRPr="0061327E">
        <w:rPr>
          <w:rFonts w:ascii="Sakkal Majalla" w:hAnsi="Sakkal Majalla" w:cs="Sakkal Majalla"/>
          <w:i/>
          <w:iCs/>
          <w:sz w:val="24"/>
          <w:szCs w:val="24"/>
          <w:rtl/>
        </w:rPr>
        <w:t xml:space="preserve">. </w:t>
      </w:r>
    </w:p>
    <w:p w14:paraId="504B1216" w14:textId="77777777" w:rsidR="00BA19C1" w:rsidRPr="0061327E" w:rsidRDefault="006F6A9F"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عليان، ربح</w:t>
      </w:r>
      <w:r w:rsidR="00184BAF">
        <w:rPr>
          <w:rFonts w:ascii="Sakkal Majalla" w:hAnsi="Sakkal Majalla" w:cs="Sakkal Majalla"/>
          <w:b w:val="0"/>
          <w:bCs w:val="0"/>
          <w:sz w:val="24"/>
          <w:szCs w:val="24"/>
          <w:rtl/>
        </w:rPr>
        <w:t>ي مصطفى( 1996</w:t>
      </w:r>
      <w:r w:rsidR="00BA19C1" w:rsidRPr="0061327E">
        <w:rPr>
          <w:rFonts w:ascii="Sakkal Majalla" w:hAnsi="Sakkal Majalla" w:cs="Sakkal Majalla"/>
          <w:b w:val="0"/>
          <w:bCs w:val="0"/>
          <w:sz w:val="24"/>
          <w:szCs w:val="24"/>
          <w:rtl/>
        </w:rPr>
        <w:t xml:space="preserve">). المكتبات العامة في دولة البحرين : الواقع والمشكلات </w:t>
      </w:r>
      <w:r w:rsidR="00900B8F" w:rsidRPr="0061327E">
        <w:rPr>
          <w:rFonts w:ascii="Sakkal Majalla" w:hAnsi="Sakkal Majalla" w:cs="Sakkal Majalla"/>
          <w:b w:val="0"/>
          <w:bCs w:val="0"/>
          <w:sz w:val="24"/>
          <w:szCs w:val="24"/>
          <w:rtl/>
        </w:rPr>
        <w:t xml:space="preserve">. </w:t>
      </w:r>
      <w:r w:rsidR="00920A2D" w:rsidRPr="0061327E">
        <w:rPr>
          <w:rFonts w:ascii="Sakkal Majalla" w:hAnsi="Sakkal Majalla" w:cs="Sakkal Majalla"/>
          <w:i/>
          <w:iCs/>
          <w:sz w:val="24"/>
          <w:szCs w:val="24"/>
          <w:rtl/>
        </w:rPr>
        <w:t>وقائع مؤتمر "</w:t>
      </w:r>
      <w:r w:rsidR="00920A2D" w:rsidRPr="0061327E">
        <w:rPr>
          <w:rFonts w:ascii="Sakkal Majalla" w:hAnsi="Sakkal Majalla" w:cs="Sakkal Majalla" w:hint="cs"/>
          <w:i/>
          <w:iCs/>
          <w:sz w:val="24"/>
          <w:szCs w:val="24"/>
          <w:rtl/>
        </w:rPr>
        <w:t>ا</w:t>
      </w:r>
      <w:r w:rsidR="00900B8F" w:rsidRPr="0061327E">
        <w:rPr>
          <w:rFonts w:ascii="Sakkal Majalla" w:hAnsi="Sakkal Majalla" w:cs="Sakkal Majalla"/>
          <w:i/>
          <w:iCs/>
          <w:sz w:val="24"/>
          <w:szCs w:val="24"/>
          <w:rtl/>
        </w:rPr>
        <w:t xml:space="preserve">علم" السادس حول المكتبات الوطنية والعامة ودروها في إرساء النظم العربية للمعلومات.  </w:t>
      </w:r>
      <w:r w:rsidR="00900B8F" w:rsidRPr="0061327E">
        <w:rPr>
          <w:rFonts w:ascii="Sakkal Majalla" w:hAnsi="Sakkal Majalla" w:cs="Sakkal Majalla"/>
          <w:b w:val="0"/>
          <w:bCs w:val="0"/>
          <w:i/>
          <w:iCs/>
          <w:sz w:val="24"/>
          <w:szCs w:val="24"/>
          <w:rtl/>
        </w:rPr>
        <w:t>زغوان (تونس): مؤسسة التميمي للبحث العلمي والمعلومات ومركز التوثيق القومي. ص :</w:t>
      </w:r>
      <w:r w:rsidR="00BA19C1" w:rsidRPr="0061327E">
        <w:rPr>
          <w:rFonts w:ascii="Sakkal Majalla" w:hAnsi="Sakkal Majalla" w:cs="Sakkal Majalla"/>
          <w:b w:val="0"/>
          <w:bCs w:val="0"/>
          <w:sz w:val="24"/>
          <w:szCs w:val="24"/>
          <w:rtl/>
        </w:rPr>
        <w:t xml:space="preserve"> 225 – 256 .</w:t>
      </w:r>
    </w:p>
    <w:p w14:paraId="6B01C1D0" w14:textId="77777777" w:rsidR="00BA19C1" w:rsidRPr="0061327E" w:rsidRDefault="00EA64B1"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الغضاب، رفيق(1996</w:t>
      </w:r>
      <w:r w:rsidR="00BA19C1" w:rsidRPr="0061327E">
        <w:rPr>
          <w:rFonts w:ascii="Sakkal Majalla" w:hAnsi="Sakkal Majalla" w:cs="Sakkal Majalla"/>
          <w:b w:val="0"/>
          <w:bCs w:val="0"/>
          <w:sz w:val="24"/>
          <w:szCs w:val="24"/>
          <w:rtl/>
        </w:rPr>
        <w:t>).</w:t>
      </w:r>
      <w:r w:rsidR="00D157E8" w:rsidRPr="0061327E">
        <w:rPr>
          <w:rFonts w:ascii="Sakkal Majalla" w:hAnsi="Sakkal Majalla" w:cs="Sakkal Majalla"/>
          <w:b w:val="0"/>
          <w:bCs w:val="0"/>
          <w:sz w:val="24"/>
          <w:szCs w:val="24"/>
          <w:rtl/>
        </w:rPr>
        <w:t xml:space="preserve"> </w:t>
      </w:r>
      <w:r w:rsidR="00BA19C1" w:rsidRPr="0061327E">
        <w:rPr>
          <w:rFonts w:ascii="Sakkal Majalla" w:hAnsi="Sakkal Majalla" w:cs="Sakkal Majalla"/>
          <w:b w:val="0"/>
          <w:bCs w:val="0"/>
          <w:sz w:val="24"/>
          <w:szCs w:val="24"/>
          <w:rtl/>
        </w:rPr>
        <w:t xml:space="preserve">دور المكتبات العامة والوطنية في </w:t>
      </w:r>
      <w:r w:rsidR="00900B8F" w:rsidRPr="0061327E">
        <w:rPr>
          <w:rFonts w:ascii="Sakkal Majalla" w:hAnsi="Sakkal Majalla" w:cs="Sakkal Majalla"/>
          <w:b w:val="0"/>
          <w:bCs w:val="0"/>
          <w:sz w:val="24"/>
          <w:szCs w:val="24"/>
          <w:rtl/>
        </w:rPr>
        <w:t xml:space="preserve">نظم المعلومات الوطنية والدولية.  </w:t>
      </w:r>
      <w:r w:rsidR="00900B8F" w:rsidRPr="0061327E">
        <w:rPr>
          <w:rFonts w:ascii="Sakkal Majalla" w:hAnsi="Sakkal Majalla" w:cs="Sakkal Majalla"/>
          <w:i/>
          <w:iCs/>
          <w:sz w:val="24"/>
          <w:szCs w:val="24"/>
          <w:rtl/>
        </w:rPr>
        <w:t xml:space="preserve">وقائع مؤتمر " </w:t>
      </w:r>
      <w:r w:rsidRPr="0061327E">
        <w:rPr>
          <w:rFonts w:ascii="Sakkal Majalla" w:hAnsi="Sakkal Majalla" w:cs="Sakkal Majalla"/>
          <w:i/>
          <w:iCs/>
          <w:sz w:val="24"/>
          <w:szCs w:val="24"/>
          <w:rtl/>
        </w:rPr>
        <w:t>اعلم</w:t>
      </w:r>
      <w:r w:rsidR="00900B8F" w:rsidRPr="0061327E">
        <w:rPr>
          <w:rFonts w:ascii="Sakkal Majalla" w:hAnsi="Sakkal Majalla" w:cs="Sakkal Majalla"/>
          <w:i/>
          <w:iCs/>
          <w:sz w:val="24"/>
          <w:szCs w:val="24"/>
          <w:rtl/>
        </w:rPr>
        <w:t xml:space="preserve"> " السادس حول المكتبات الوطنية والعامة ودروها في إرساء النظم العربية للمعلومات. </w:t>
      </w:r>
      <w:r w:rsidR="00900B8F" w:rsidRPr="0061327E">
        <w:rPr>
          <w:rFonts w:ascii="Sakkal Majalla" w:hAnsi="Sakkal Majalla" w:cs="Sakkal Majalla"/>
          <w:b w:val="0"/>
          <w:bCs w:val="0"/>
          <w:i/>
          <w:iCs/>
          <w:sz w:val="24"/>
          <w:szCs w:val="24"/>
          <w:rtl/>
        </w:rPr>
        <w:t xml:space="preserve"> زغوان (تونس): مؤسسة التميمي للبحث العلمي والمعلومات ومركز التوثيق القومي. ص :</w:t>
      </w:r>
      <w:r w:rsidR="00BA19C1" w:rsidRPr="0061327E">
        <w:rPr>
          <w:rFonts w:ascii="Sakkal Majalla" w:hAnsi="Sakkal Majalla" w:cs="Sakkal Majalla"/>
          <w:b w:val="0"/>
          <w:bCs w:val="0"/>
          <w:sz w:val="24"/>
          <w:szCs w:val="24"/>
          <w:rtl/>
        </w:rPr>
        <w:t xml:space="preserve"> 263 – 292 .</w:t>
      </w:r>
    </w:p>
    <w:p w14:paraId="3D753103" w14:textId="77777777" w:rsidR="000B190F" w:rsidRPr="0061327E" w:rsidRDefault="00093FD6"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قاسم</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حشمت</w:t>
      </w:r>
      <w:r w:rsidR="006F6A9F" w:rsidRPr="0061327E">
        <w:rPr>
          <w:rFonts w:ascii="Sakkal Majalla" w:hAnsi="Sakkal Majalla" w:cs="Sakkal Majalla"/>
          <w:b w:val="0"/>
          <w:bCs w:val="0"/>
          <w:sz w:val="24"/>
          <w:szCs w:val="24"/>
          <w:rtl/>
        </w:rPr>
        <w:t xml:space="preserve"> </w:t>
      </w:r>
      <w:r w:rsidRPr="0061327E">
        <w:rPr>
          <w:rFonts w:ascii="Sakkal Majalla" w:hAnsi="Sakkal Majalla" w:cs="Sakkal Majalla"/>
          <w:b w:val="0"/>
          <w:bCs w:val="0"/>
          <w:sz w:val="24"/>
          <w:szCs w:val="24"/>
          <w:rtl/>
        </w:rPr>
        <w:t xml:space="preserve">(1421). المكتبة العامة في عالم متغير. </w:t>
      </w:r>
      <w:r w:rsidRPr="0061327E">
        <w:rPr>
          <w:rFonts w:ascii="Sakkal Majalla" w:hAnsi="Sakkal Majalla" w:cs="Sakkal Majalla"/>
          <w:sz w:val="24"/>
          <w:szCs w:val="24"/>
          <w:rtl/>
        </w:rPr>
        <w:t xml:space="preserve"> </w:t>
      </w:r>
      <w:r w:rsidRPr="0061327E">
        <w:rPr>
          <w:rFonts w:ascii="Sakkal Majalla" w:hAnsi="Sakkal Majalla" w:cs="Sakkal Majalla"/>
          <w:i/>
          <w:iCs/>
          <w:sz w:val="24"/>
          <w:szCs w:val="24"/>
          <w:rtl/>
        </w:rPr>
        <w:t>أحوال المعرفة</w:t>
      </w:r>
      <w:r w:rsidRPr="0061327E">
        <w:rPr>
          <w:rFonts w:ascii="Sakkal Majalla" w:hAnsi="Sakkal Majalla" w:cs="Sakkal Majalla"/>
          <w:sz w:val="24"/>
          <w:szCs w:val="24"/>
          <w:rtl/>
        </w:rPr>
        <w:t xml:space="preserve">. </w:t>
      </w:r>
      <w:r w:rsidRPr="0061327E">
        <w:rPr>
          <w:rFonts w:ascii="Sakkal Majalla" w:hAnsi="Sakkal Majalla" w:cs="Sakkal Majalla"/>
          <w:b w:val="0"/>
          <w:bCs w:val="0"/>
          <w:sz w:val="24"/>
          <w:szCs w:val="24"/>
          <w:rtl/>
        </w:rPr>
        <w:t>س5</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ع19</w:t>
      </w:r>
      <w:r w:rsidR="00AB781D" w:rsidRPr="0061327E">
        <w:rPr>
          <w:rFonts w:ascii="Sakkal Majalla" w:hAnsi="Sakkal Majalla" w:cs="Sakkal Majalla"/>
          <w:b w:val="0"/>
          <w:bCs w:val="0"/>
          <w:sz w:val="24"/>
          <w:szCs w:val="24"/>
          <w:rtl/>
        </w:rPr>
        <w:t>،</w:t>
      </w:r>
      <w:r w:rsidRPr="0061327E">
        <w:rPr>
          <w:rFonts w:ascii="Sakkal Majalla" w:hAnsi="Sakkal Majalla" w:cs="Sakkal Majalla"/>
          <w:b w:val="0"/>
          <w:bCs w:val="0"/>
          <w:sz w:val="24"/>
          <w:szCs w:val="24"/>
          <w:rtl/>
        </w:rPr>
        <w:t xml:space="preserve"> ص41-44.</w:t>
      </w:r>
    </w:p>
    <w:p w14:paraId="53E62205" w14:textId="77777777" w:rsidR="005F39B3" w:rsidRPr="0061327E" w:rsidRDefault="000B190F"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 xml:space="preserve">= = ( د.ت.) </w:t>
      </w:r>
      <w:r w:rsidRPr="0061327E">
        <w:rPr>
          <w:rFonts w:ascii="Sakkal Majalla" w:hAnsi="Sakkal Majalla" w:cs="Sakkal Majalla"/>
          <w:i/>
          <w:iCs/>
          <w:sz w:val="24"/>
          <w:szCs w:val="24"/>
          <w:rtl/>
        </w:rPr>
        <w:t>المكتبة والبحث</w:t>
      </w:r>
      <w:r w:rsidRPr="0061327E">
        <w:rPr>
          <w:rFonts w:ascii="Sakkal Majalla" w:hAnsi="Sakkal Majalla" w:cs="Sakkal Majalla"/>
          <w:b w:val="0"/>
          <w:bCs w:val="0"/>
          <w:sz w:val="24"/>
          <w:szCs w:val="24"/>
          <w:rtl/>
        </w:rPr>
        <w:t>. القاهرة: مكتبة غريب.</w:t>
      </w:r>
      <w:r w:rsidR="00093FD6" w:rsidRPr="0061327E">
        <w:rPr>
          <w:rFonts w:ascii="Sakkal Majalla" w:hAnsi="Sakkal Majalla" w:cs="Sakkal Majalla"/>
          <w:b w:val="0"/>
          <w:bCs w:val="0"/>
          <w:sz w:val="24"/>
          <w:szCs w:val="24"/>
          <w:rtl/>
        </w:rPr>
        <w:t xml:space="preserve"> </w:t>
      </w:r>
    </w:p>
    <w:p w14:paraId="3EB4032A" w14:textId="77777777" w:rsidR="005F39B3" w:rsidRPr="0061327E" w:rsidRDefault="005F39B3" w:rsidP="0019775F">
      <w:pPr>
        <w:bidi/>
        <w:ind w:left="720" w:hanging="720"/>
        <w:contextualSpacing/>
        <w:jc w:val="both"/>
        <w:rPr>
          <w:rFonts w:ascii="Sakkal Majalla" w:hAnsi="Sakkal Majalla" w:cs="Sakkal Majalla"/>
          <w:b w:val="0"/>
          <w:bCs w:val="0"/>
          <w:sz w:val="24"/>
          <w:szCs w:val="24"/>
        </w:rPr>
      </w:pPr>
      <w:r w:rsidRPr="0061327E">
        <w:rPr>
          <w:rFonts w:ascii="Sakkal Majalla" w:hAnsi="Sakkal Majalla" w:cs="Sakkal Majalla"/>
          <w:b w:val="0"/>
          <w:bCs w:val="0"/>
          <w:sz w:val="24"/>
          <w:szCs w:val="24"/>
          <w:rtl/>
        </w:rPr>
        <w:t>المرزوقي، عل</w:t>
      </w:r>
      <w:r w:rsidR="00B74EEB">
        <w:rPr>
          <w:rFonts w:ascii="Sakkal Majalla" w:hAnsi="Sakkal Majalla" w:cs="Sakkal Majalla" w:hint="cs"/>
          <w:b w:val="0"/>
          <w:bCs w:val="0"/>
          <w:sz w:val="24"/>
          <w:szCs w:val="24"/>
          <w:rtl/>
        </w:rPr>
        <w:t>ي</w:t>
      </w:r>
      <w:r w:rsidRPr="0061327E">
        <w:rPr>
          <w:rFonts w:ascii="Sakkal Majalla" w:hAnsi="Sakkal Majalla" w:cs="Sakkal Majalla"/>
          <w:b w:val="0"/>
          <w:bCs w:val="0"/>
          <w:sz w:val="24"/>
          <w:szCs w:val="24"/>
          <w:rtl/>
        </w:rPr>
        <w:t xml:space="preserve"> ومختار العياري(1996). النظام الوطني للمكتبات العامة في تونس ودورة في إرساء نظام وطني عربي للمعلومات . </w:t>
      </w:r>
      <w:r w:rsidR="00184BAF">
        <w:rPr>
          <w:rFonts w:ascii="Sakkal Majalla" w:hAnsi="Sakkal Majalla" w:cs="Sakkal Majalla"/>
          <w:i/>
          <w:iCs/>
          <w:sz w:val="24"/>
          <w:szCs w:val="24"/>
          <w:rtl/>
        </w:rPr>
        <w:t>وقائع مؤتمر "</w:t>
      </w:r>
      <w:r w:rsidR="00EA64B1" w:rsidRPr="0061327E">
        <w:rPr>
          <w:rFonts w:ascii="Sakkal Majalla" w:hAnsi="Sakkal Majalla" w:cs="Sakkal Majalla"/>
          <w:i/>
          <w:iCs/>
          <w:sz w:val="24"/>
          <w:szCs w:val="24"/>
          <w:rtl/>
        </w:rPr>
        <w:t>اعلم</w:t>
      </w:r>
      <w:r w:rsidRPr="0061327E">
        <w:rPr>
          <w:rFonts w:ascii="Sakkal Majalla" w:hAnsi="Sakkal Majalla" w:cs="Sakkal Majalla"/>
          <w:i/>
          <w:iCs/>
          <w:sz w:val="24"/>
          <w:szCs w:val="24"/>
          <w:rtl/>
        </w:rPr>
        <w:t xml:space="preserve">" السادس حول المكتبات الوطنية والعامة ودروها في إرساء النظم العربية للمعلومات. </w:t>
      </w:r>
      <w:r w:rsidRPr="0061327E">
        <w:rPr>
          <w:rFonts w:ascii="Sakkal Majalla" w:hAnsi="Sakkal Majalla" w:cs="Sakkal Majalla"/>
          <w:b w:val="0"/>
          <w:bCs w:val="0"/>
          <w:i/>
          <w:iCs/>
          <w:sz w:val="24"/>
          <w:szCs w:val="24"/>
          <w:rtl/>
        </w:rPr>
        <w:t>زغوان (تونس): مؤسسة التميمي للبحث العلمي والمعلومات ومركز التوثيق القومي. ص :</w:t>
      </w:r>
      <w:r w:rsidRPr="0061327E">
        <w:rPr>
          <w:rFonts w:ascii="Sakkal Majalla" w:hAnsi="Sakkal Majalla" w:cs="Sakkal Majalla"/>
          <w:b w:val="0"/>
          <w:bCs w:val="0"/>
          <w:sz w:val="24"/>
          <w:szCs w:val="24"/>
          <w:rtl/>
        </w:rPr>
        <w:t xml:space="preserve"> 335 – 340 </w:t>
      </w:r>
    </w:p>
    <w:p w14:paraId="1AEA4AEF" w14:textId="77777777" w:rsidR="00AC4B87" w:rsidRDefault="00093FD6"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 xml:space="preserve">مكتبة الملك عبد العزيز العامة(1416). </w:t>
      </w:r>
      <w:r w:rsidRPr="0061327E">
        <w:rPr>
          <w:rFonts w:ascii="Sakkal Majalla" w:hAnsi="Sakkal Majalla" w:cs="Sakkal Majalla"/>
          <w:i/>
          <w:iCs/>
          <w:sz w:val="24"/>
          <w:szCs w:val="24"/>
          <w:rtl/>
        </w:rPr>
        <w:t>التقرير السنوي السادس:  الإنجازات المكتبية 1413/ 1414</w:t>
      </w:r>
      <w:r w:rsidRPr="0061327E">
        <w:rPr>
          <w:rFonts w:ascii="Sakkal Majalla" w:hAnsi="Sakkal Majalla" w:cs="Sakkal Majalla"/>
          <w:b w:val="0"/>
          <w:bCs w:val="0"/>
          <w:sz w:val="24"/>
          <w:szCs w:val="24"/>
          <w:rtl/>
        </w:rPr>
        <w:t>. الرياض: مكتبة الملك عبد العزيز العامة.</w:t>
      </w:r>
      <w:r w:rsidR="00AC4B87">
        <w:rPr>
          <w:rFonts w:ascii="Sakkal Majalla" w:hAnsi="Sakkal Majalla" w:cs="Sakkal Majalla" w:hint="cs"/>
          <w:b w:val="0"/>
          <w:bCs w:val="0"/>
          <w:sz w:val="24"/>
          <w:szCs w:val="24"/>
          <w:rtl/>
        </w:rPr>
        <w:t xml:space="preserve"> </w:t>
      </w:r>
    </w:p>
    <w:p w14:paraId="29498326" w14:textId="77777777" w:rsidR="00093FD6" w:rsidRPr="0061327E" w:rsidRDefault="00AC4B87" w:rsidP="0019775F">
      <w:pPr>
        <w:bidi/>
        <w:ind w:left="720" w:hanging="720"/>
        <w:contextualSpacing/>
        <w:jc w:val="both"/>
        <w:rPr>
          <w:rFonts w:ascii="Sakkal Majalla" w:hAnsi="Sakkal Majalla" w:cs="Sakkal Majalla"/>
          <w:b w:val="0"/>
          <w:bCs w:val="0"/>
          <w:sz w:val="24"/>
          <w:szCs w:val="24"/>
          <w:rtl/>
        </w:rPr>
      </w:pPr>
      <w:r w:rsidRPr="00AC4B87">
        <w:rPr>
          <w:rFonts w:ascii="Sakkal Majalla" w:hAnsi="Sakkal Majalla" w:cs="Sakkal Majalla"/>
          <w:b w:val="0"/>
          <w:bCs w:val="0"/>
          <w:sz w:val="24"/>
          <w:szCs w:val="24"/>
          <w:rtl/>
        </w:rPr>
        <w:t>نجار</w:t>
      </w:r>
      <w:r>
        <w:rPr>
          <w:rFonts w:ascii="Sakkal Majalla" w:hAnsi="Sakkal Majalla" w:cs="Sakkal Majalla" w:hint="cs"/>
          <w:b w:val="0"/>
          <w:bCs w:val="0"/>
          <w:sz w:val="24"/>
          <w:szCs w:val="24"/>
          <w:rtl/>
        </w:rPr>
        <w:t>،</w:t>
      </w:r>
      <w:r>
        <w:rPr>
          <w:rFonts w:ascii="Sakkal Majalla" w:hAnsi="Sakkal Majalla" w:cs="Sakkal Majalla"/>
          <w:b w:val="0"/>
          <w:bCs w:val="0"/>
          <w:sz w:val="24"/>
          <w:szCs w:val="24"/>
          <w:rtl/>
        </w:rPr>
        <w:t xml:space="preserve"> صدّيق</w:t>
      </w:r>
      <w:r>
        <w:rPr>
          <w:rFonts w:ascii="Sakkal Majalla" w:hAnsi="Sakkal Majalla" w:cs="Sakkal Majalla" w:hint="cs"/>
          <w:b w:val="0"/>
          <w:bCs w:val="0"/>
          <w:sz w:val="24"/>
          <w:szCs w:val="24"/>
          <w:rtl/>
        </w:rPr>
        <w:t>(</w:t>
      </w:r>
      <w:r w:rsidRPr="00AC4B87">
        <w:rPr>
          <w:rFonts w:ascii="Sakkal Majalla" w:hAnsi="Sakkal Majalla" w:cs="Sakkal Majalla"/>
          <w:b w:val="0"/>
          <w:bCs w:val="0"/>
          <w:color w:val="000000" w:themeColor="text1"/>
          <w:sz w:val="24"/>
          <w:szCs w:val="24"/>
          <w:rtl/>
        </w:rPr>
        <w:t>1438</w:t>
      </w:r>
      <w:r>
        <w:rPr>
          <w:rFonts w:ascii="Sakkal Majalla" w:hAnsi="Sakkal Majalla" w:cs="Sakkal Majalla" w:hint="cs"/>
          <w:b w:val="0"/>
          <w:bCs w:val="0"/>
          <w:sz w:val="24"/>
          <w:szCs w:val="24"/>
          <w:rtl/>
        </w:rPr>
        <w:t>).</w:t>
      </w:r>
      <w:r w:rsidRPr="00AC4B87">
        <w:rPr>
          <w:rFonts w:ascii="Sakkal Majalla" w:hAnsi="Sakkal Majalla" w:cs="Sakkal Majalla"/>
          <w:b w:val="0"/>
          <w:bCs w:val="0"/>
          <w:sz w:val="24"/>
          <w:szCs w:val="24"/>
          <w:rtl/>
        </w:rPr>
        <w:t xml:space="preserve"> "</w:t>
      </w:r>
      <w:r w:rsidRPr="00AC4B87">
        <w:rPr>
          <w:rFonts w:ascii="Sakkal Majalla" w:hAnsi="Sakkal Majalla" w:cs="Sakkal Majalla"/>
          <w:i/>
          <w:iCs/>
          <w:color w:val="000000" w:themeColor="text1"/>
          <w:sz w:val="24"/>
          <w:szCs w:val="24"/>
          <w:rtl/>
        </w:rPr>
        <w:t>سياسة تنمية المجموعات في المكتبات العامة في المملكة العربية السعودية: دراسة حالة لقسم التزويد في وزارة الثقافة والإعلام</w:t>
      </w:r>
      <w:r w:rsidRPr="00AC4B87">
        <w:rPr>
          <w:rFonts w:ascii="Sakkal Majalla" w:hAnsi="Sakkal Majalla" w:cs="Sakkal Majalla"/>
          <w:b w:val="0"/>
          <w:bCs w:val="0"/>
          <w:color w:val="000000" w:themeColor="text1"/>
          <w:sz w:val="24"/>
          <w:szCs w:val="24"/>
          <w:rtl/>
        </w:rPr>
        <w:t xml:space="preserve">". بحث مقدم لاستكمال متطلبات الحصول على درجة الماجستير في قسم علم المعلومات في كلية الآداب جامعة الملك سعود. إشراف: سعد الزهري. </w:t>
      </w:r>
      <w:r w:rsidR="00093FD6" w:rsidRPr="0061327E">
        <w:rPr>
          <w:rFonts w:ascii="Sakkal Majalla" w:hAnsi="Sakkal Majalla" w:cs="Sakkal Majalla"/>
          <w:b w:val="0"/>
          <w:bCs w:val="0"/>
          <w:sz w:val="24"/>
          <w:szCs w:val="24"/>
          <w:rtl/>
        </w:rPr>
        <w:t xml:space="preserve"> </w:t>
      </w:r>
    </w:p>
    <w:p w14:paraId="043917DC" w14:textId="77777777" w:rsidR="00093FD6" w:rsidRPr="0061327E" w:rsidRDefault="000265DD" w:rsidP="0019775F">
      <w:pPr>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 xml:space="preserve">= = </w:t>
      </w:r>
      <w:r w:rsidR="00EA64B1" w:rsidRPr="0061327E">
        <w:rPr>
          <w:rFonts w:ascii="Sakkal Majalla" w:hAnsi="Sakkal Majalla" w:cs="Sakkal Majalla"/>
          <w:b w:val="0"/>
          <w:bCs w:val="0"/>
          <w:sz w:val="24"/>
          <w:szCs w:val="24"/>
          <w:rtl/>
        </w:rPr>
        <w:t xml:space="preserve"> ( 1416</w:t>
      </w:r>
      <w:r w:rsidR="00093FD6" w:rsidRPr="0061327E">
        <w:rPr>
          <w:rFonts w:ascii="Sakkal Majalla" w:hAnsi="Sakkal Majalla" w:cs="Sakkal Majalla"/>
          <w:b w:val="0"/>
          <w:bCs w:val="0"/>
          <w:sz w:val="24"/>
          <w:szCs w:val="24"/>
          <w:rtl/>
        </w:rPr>
        <w:t>). التقرير السنوي الخام</w:t>
      </w:r>
      <w:r w:rsidR="006C69D5" w:rsidRPr="0061327E">
        <w:rPr>
          <w:rFonts w:ascii="Sakkal Majalla" w:hAnsi="Sakkal Majalla" w:cs="Sakkal Majalla"/>
          <w:b w:val="0"/>
          <w:bCs w:val="0"/>
          <w:sz w:val="24"/>
          <w:szCs w:val="24"/>
          <w:rtl/>
        </w:rPr>
        <w:t>س لإنجازات المكتبية 1415/1416</w:t>
      </w:r>
      <w:r w:rsidR="00093FD6" w:rsidRPr="0061327E">
        <w:rPr>
          <w:rFonts w:ascii="Sakkal Majalla" w:hAnsi="Sakkal Majalla" w:cs="Sakkal Majalla"/>
          <w:b w:val="0"/>
          <w:bCs w:val="0"/>
          <w:sz w:val="24"/>
          <w:szCs w:val="24"/>
          <w:rtl/>
        </w:rPr>
        <w:t>. الرياض: مكتبة الملك عبد العزيز العامة.</w:t>
      </w:r>
      <w:r w:rsidR="00093FD6" w:rsidRPr="0061327E">
        <w:rPr>
          <w:rFonts w:ascii="Sakkal Majalla" w:hAnsi="Sakkal Majalla" w:cs="Sakkal Majalla"/>
          <w:b w:val="0"/>
          <w:bCs w:val="0"/>
          <w:sz w:val="24"/>
          <w:szCs w:val="24"/>
        </w:rPr>
        <w:t xml:space="preserve"> </w:t>
      </w:r>
    </w:p>
    <w:p w14:paraId="1D54F83D" w14:textId="77777777" w:rsidR="00BA5A70" w:rsidRPr="0061327E" w:rsidRDefault="006C69D5" w:rsidP="0019775F">
      <w:pPr>
        <w:pStyle w:val="EndnoteText"/>
        <w:bidi/>
        <w:ind w:left="720" w:hanging="720"/>
        <w:contextualSpacing/>
        <w:jc w:val="both"/>
        <w:rPr>
          <w:rFonts w:ascii="Sakkal Majalla" w:hAnsi="Sakkal Majalla" w:cs="Sakkal Majalla"/>
          <w:sz w:val="24"/>
          <w:szCs w:val="24"/>
        </w:rPr>
      </w:pPr>
      <w:r w:rsidRPr="0061327E">
        <w:rPr>
          <w:rFonts w:ascii="Sakkal Majalla" w:hAnsi="Sakkal Majalla" w:cs="Sakkal Majalla"/>
          <w:b w:val="0"/>
          <w:bCs w:val="0"/>
          <w:sz w:val="24"/>
          <w:szCs w:val="24"/>
          <w:rtl/>
        </w:rPr>
        <w:t xml:space="preserve">نوث، ربيكا(1994). </w:t>
      </w:r>
      <w:r w:rsidR="00BA5A70" w:rsidRPr="0061327E">
        <w:rPr>
          <w:rFonts w:ascii="Sakkal Majalla" w:hAnsi="Sakkal Majalla" w:cs="Sakkal Majalla"/>
          <w:b w:val="0"/>
          <w:bCs w:val="0"/>
          <w:sz w:val="24"/>
          <w:szCs w:val="24"/>
          <w:rtl/>
        </w:rPr>
        <w:t xml:space="preserve">خمس منظمات دولية تصل بين الأطفال والكتب. ترجمة: خميس حميدة. </w:t>
      </w:r>
      <w:r w:rsidR="00BA5A70" w:rsidRPr="0061327E">
        <w:rPr>
          <w:rFonts w:ascii="Sakkal Majalla" w:hAnsi="Sakkal Majalla" w:cs="Sakkal Majalla"/>
          <w:i/>
          <w:iCs/>
          <w:sz w:val="24"/>
          <w:szCs w:val="24"/>
          <w:rtl/>
        </w:rPr>
        <w:t>المجلة العربية للمعلومات</w:t>
      </w:r>
      <w:r w:rsidR="00BA5A70" w:rsidRPr="0061327E">
        <w:rPr>
          <w:rFonts w:ascii="Sakkal Majalla" w:hAnsi="Sakkal Majalla" w:cs="Sakkal Majalla"/>
          <w:b w:val="0"/>
          <w:bCs w:val="0"/>
          <w:sz w:val="24"/>
          <w:szCs w:val="24"/>
          <w:rtl/>
        </w:rPr>
        <w:t>. مج16، ع1، 1995.</w:t>
      </w:r>
    </w:p>
    <w:p w14:paraId="5FC4012B" w14:textId="77777777" w:rsidR="00EC4BBC" w:rsidRDefault="003E524A" w:rsidP="0019775F">
      <w:pPr>
        <w:pStyle w:val="FootnoteText"/>
        <w:bidi/>
        <w:ind w:left="720" w:hanging="720"/>
        <w:contextualSpacing/>
        <w:jc w:val="both"/>
        <w:rPr>
          <w:rFonts w:ascii="Sakkal Majalla" w:hAnsi="Sakkal Majalla" w:cs="Sakkal Majalla"/>
          <w:b w:val="0"/>
          <w:bCs w:val="0"/>
          <w:sz w:val="24"/>
          <w:szCs w:val="24"/>
          <w:rtl/>
        </w:rPr>
      </w:pPr>
      <w:r w:rsidRPr="0061327E">
        <w:rPr>
          <w:rFonts w:ascii="Sakkal Majalla" w:hAnsi="Sakkal Majalla" w:cs="Sakkal Majalla"/>
          <w:b w:val="0"/>
          <w:bCs w:val="0"/>
          <w:sz w:val="24"/>
          <w:szCs w:val="24"/>
          <w:rtl/>
        </w:rPr>
        <w:t>يوسف، محمد محمود(1419).</w:t>
      </w:r>
      <w:r w:rsidR="00233941" w:rsidRPr="0061327E">
        <w:rPr>
          <w:rFonts w:ascii="Sakkal Majalla" w:hAnsi="Sakkal Majalla" w:cs="Sakkal Majalla"/>
          <w:b w:val="0"/>
          <w:bCs w:val="0"/>
          <w:sz w:val="24"/>
          <w:szCs w:val="24"/>
          <w:rtl/>
        </w:rPr>
        <w:t xml:space="preserve"> </w:t>
      </w:r>
      <w:r w:rsidRPr="0061327E">
        <w:rPr>
          <w:rFonts w:ascii="Sakkal Majalla" w:hAnsi="Sakkal Majalla" w:cs="Sakkal Majalla"/>
          <w:i/>
          <w:iCs/>
          <w:sz w:val="24"/>
          <w:szCs w:val="24"/>
          <w:rtl/>
        </w:rPr>
        <w:t>مكتبة الملك عبد العزيز العامة المؤسسة الخيرية: قراءة في المسيرة والإنجازات</w:t>
      </w:r>
      <w:r w:rsidRPr="0061327E">
        <w:rPr>
          <w:rFonts w:ascii="Sakkal Majalla" w:hAnsi="Sakkal Majalla" w:cs="Sakkal Majalla"/>
          <w:b w:val="0"/>
          <w:bCs w:val="0"/>
          <w:sz w:val="24"/>
          <w:szCs w:val="24"/>
          <w:rtl/>
        </w:rPr>
        <w:t>. الرياض: مكتبة الملك عبد العزيز العامة، 451 ص.</w:t>
      </w:r>
    </w:p>
    <w:p w14:paraId="7D6DB39F" w14:textId="77777777" w:rsidR="006E1A0C" w:rsidRPr="0061327E" w:rsidRDefault="006E1A0C" w:rsidP="0019775F">
      <w:pPr>
        <w:pStyle w:val="FootnoteText"/>
        <w:bidi/>
        <w:ind w:left="720" w:hanging="720"/>
        <w:contextualSpacing/>
        <w:jc w:val="both"/>
        <w:rPr>
          <w:rFonts w:ascii="Sakkal Majalla" w:hAnsi="Sakkal Majalla" w:cs="Sakkal Majalla"/>
          <w:b w:val="0"/>
          <w:bCs w:val="0"/>
          <w:sz w:val="24"/>
          <w:szCs w:val="24"/>
          <w:rtl/>
        </w:rPr>
      </w:pPr>
    </w:p>
    <w:p w14:paraId="7490D544" w14:textId="77777777" w:rsidR="006E618E" w:rsidRPr="0061327E" w:rsidRDefault="006C69D5" w:rsidP="0019775F">
      <w:pPr>
        <w:widowControl w:val="0"/>
        <w:autoSpaceDE w:val="0"/>
        <w:autoSpaceDN w:val="0"/>
        <w:adjustRightInd w:val="0"/>
        <w:ind w:left="720" w:hanging="720"/>
        <w:contextualSpacing/>
        <w:jc w:val="center"/>
        <w:rPr>
          <w:rFonts w:cs="Times New Roman"/>
          <w:sz w:val="20"/>
          <w:szCs w:val="20"/>
        </w:rPr>
      </w:pPr>
      <w:r w:rsidRPr="0061327E">
        <w:rPr>
          <w:rFonts w:cs="Times New Roman"/>
          <w:sz w:val="20"/>
          <w:szCs w:val="20"/>
        </w:rPr>
        <w:t xml:space="preserve">English Bibliography </w:t>
      </w:r>
    </w:p>
    <w:p w14:paraId="541AEFD6" w14:textId="77777777" w:rsidR="00866494" w:rsidRDefault="00CF2293" w:rsidP="00866494">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shd w:val="clear" w:color="auto" w:fill="FFFFFF"/>
          <w:rtl/>
        </w:rPr>
      </w:pPr>
      <w:r w:rsidRPr="0025102E">
        <w:rPr>
          <w:rStyle w:val="Emphasis"/>
          <w:rFonts w:asciiTheme="majorBidi" w:hAnsiTheme="majorBidi" w:cstheme="majorBidi"/>
          <w:b w:val="0"/>
          <w:bCs w:val="0"/>
          <w:i w:val="0"/>
          <w:iCs w:val="0"/>
          <w:sz w:val="20"/>
          <w:szCs w:val="20"/>
          <w:shd w:val="clear" w:color="auto" w:fill="FFFFFF"/>
        </w:rPr>
        <w:t xml:space="preserve">Abbas, </w:t>
      </w:r>
      <w:r w:rsidR="005020D0" w:rsidRPr="0025102E">
        <w:rPr>
          <w:rStyle w:val="Emphasis"/>
          <w:rFonts w:asciiTheme="majorBidi" w:hAnsiTheme="majorBidi" w:cstheme="majorBidi"/>
          <w:b w:val="0"/>
          <w:bCs w:val="0"/>
          <w:i w:val="0"/>
          <w:iCs w:val="0"/>
          <w:sz w:val="20"/>
          <w:szCs w:val="20"/>
          <w:shd w:val="clear" w:color="auto" w:fill="FFFFFF"/>
        </w:rPr>
        <w:t>Hisham</w:t>
      </w:r>
      <w:r w:rsidR="005020D0" w:rsidRPr="0025102E">
        <w:rPr>
          <w:rStyle w:val="apple-converted-space"/>
          <w:rFonts w:asciiTheme="majorBidi" w:hAnsiTheme="majorBidi" w:cstheme="majorBidi"/>
          <w:b w:val="0"/>
          <w:bCs w:val="0"/>
          <w:sz w:val="20"/>
          <w:szCs w:val="20"/>
          <w:shd w:val="clear" w:color="auto" w:fill="FFFFFF"/>
        </w:rPr>
        <w:t> </w:t>
      </w:r>
      <w:r w:rsidR="005020D0" w:rsidRPr="0025102E">
        <w:rPr>
          <w:rFonts w:asciiTheme="majorBidi" w:hAnsiTheme="majorBidi" w:cstheme="majorBidi"/>
          <w:b w:val="0"/>
          <w:bCs w:val="0"/>
          <w:sz w:val="20"/>
          <w:szCs w:val="20"/>
          <w:shd w:val="clear" w:color="auto" w:fill="FFFFFF"/>
        </w:rPr>
        <w:t xml:space="preserve">Abdullah(1982). </w:t>
      </w:r>
      <w:r w:rsidR="005020D0" w:rsidRPr="0025102E">
        <w:rPr>
          <w:rFonts w:asciiTheme="majorBidi" w:hAnsiTheme="majorBidi" w:cstheme="majorBidi"/>
          <w:i/>
          <w:iCs/>
          <w:sz w:val="20"/>
          <w:szCs w:val="20"/>
          <w:shd w:val="clear" w:color="auto" w:fill="FFFFFF"/>
        </w:rPr>
        <w:t>A Plan for</w:t>
      </w:r>
      <w:r w:rsidR="005020D0" w:rsidRPr="0025102E">
        <w:rPr>
          <w:rStyle w:val="apple-converted-space"/>
          <w:rFonts w:asciiTheme="majorBidi" w:hAnsiTheme="majorBidi" w:cstheme="majorBidi"/>
          <w:i/>
          <w:iCs/>
          <w:sz w:val="20"/>
          <w:szCs w:val="20"/>
          <w:shd w:val="clear" w:color="auto" w:fill="FFFFFF"/>
        </w:rPr>
        <w:t> </w:t>
      </w:r>
      <w:r w:rsidR="005020D0" w:rsidRPr="0025102E">
        <w:rPr>
          <w:rStyle w:val="Emphasis"/>
          <w:rFonts w:asciiTheme="majorBidi" w:hAnsiTheme="majorBidi" w:cstheme="majorBidi"/>
          <w:i w:val="0"/>
          <w:iCs w:val="0"/>
          <w:sz w:val="20"/>
          <w:szCs w:val="20"/>
          <w:shd w:val="clear" w:color="auto" w:fill="FFFFFF"/>
        </w:rPr>
        <w:t>Public Library</w:t>
      </w:r>
      <w:r w:rsidR="005020D0" w:rsidRPr="0025102E">
        <w:rPr>
          <w:rStyle w:val="apple-converted-space"/>
          <w:rFonts w:asciiTheme="majorBidi" w:hAnsiTheme="majorBidi" w:cstheme="majorBidi"/>
          <w:i/>
          <w:iCs/>
          <w:sz w:val="20"/>
          <w:szCs w:val="20"/>
          <w:shd w:val="clear" w:color="auto" w:fill="FFFFFF"/>
        </w:rPr>
        <w:t> </w:t>
      </w:r>
      <w:r w:rsidR="005020D0" w:rsidRPr="0025102E">
        <w:rPr>
          <w:rFonts w:asciiTheme="majorBidi" w:hAnsiTheme="majorBidi" w:cstheme="majorBidi"/>
          <w:i/>
          <w:iCs/>
          <w:sz w:val="20"/>
          <w:szCs w:val="20"/>
          <w:shd w:val="clear" w:color="auto" w:fill="FFFFFF"/>
        </w:rPr>
        <w:t>System Development in Saudi Arabia.</w:t>
      </w:r>
      <w:r w:rsidR="005020D0" w:rsidRPr="0025102E">
        <w:rPr>
          <w:rStyle w:val="apple-converted-space"/>
          <w:rFonts w:asciiTheme="majorBidi" w:hAnsiTheme="majorBidi" w:cstheme="majorBidi"/>
          <w:b w:val="0"/>
          <w:bCs w:val="0"/>
          <w:sz w:val="20"/>
          <w:szCs w:val="20"/>
          <w:shd w:val="clear" w:color="auto" w:fill="FFFFFF"/>
        </w:rPr>
        <w:t> </w:t>
      </w:r>
      <w:r w:rsidR="005020D0" w:rsidRPr="0025102E">
        <w:rPr>
          <w:rStyle w:val="Emphasis"/>
          <w:rFonts w:asciiTheme="majorBidi" w:hAnsiTheme="majorBidi" w:cstheme="majorBidi"/>
          <w:b w:val="0"/>
          <w:bCs w:val="0"/>
          <w:i w:val="0"/>
          <w:iCs w:val="0"/>
          <w:sz w:val="20"/>
          <w:szCs w:val="20"/>
          <w:shd w:val="clear" w:color="auto" w:fill="FFFFFF"/>
        </w:rPr>
        <w:t>PhD</w:t>
      </w:r>
      <w:r w:rsidR="005020D0" w:rsidRPr="0025102E">
        <w:rPr>
          <w:rStyle w:val="apple-converted-space"/>
          <w:rFonts w:asciiTheme="majorBidi" w:hAnsiTheme="majorBidi" w:cstheme="majorBidi"/>
          <w:b w:val="0"/>
          <w:bCs w:val="0"/>
          <w:sz w:val="20"/>
          <w:szCs w:val="20"/>
          <w:shd w:val="clear" w:color="auto" w:fill="FFFFFF"/>
        </w:rPr>
        <w:t> </w:t>
      </w:r>
      <w:r w:rsidR="005020D0" w:rsidRPr="0025102E">
        <w:rPr>
          <w:rFonts w:asciiTheme="majorBidi" w:hAnsiTheme="majorBidi" w:cstheme="majorBidi"/>
          <w:b w:val="0"/>
          <w:bCs w:val="0"/>
          <w:sz w:val="20"/>
          <w:szCs w:val="20"/>
          <w:shd w:val="clear" w:color="auto" w:fill="FFFFFF"/>
        </w:rPr>
        <w:t>thesis, University of Pittsburgh</w:t>
      </w:r>
      <w:r w:rsidR="00184BAF" w:rsidRPr="0025102E">
        <w:rPr>
          <w:rFonts w:asciiTheme="majorBidi" w:hAnsiTheme="majorBidi" w:cstheme="majorBidi"/>
          <w:b w:val="0"/>
          <w:bCs w:val="0"/>
          <w:sz w:val="20"/>
          <w:szCs w:val="20"/>
          <w:shd w:val="clear" w:color="auto" w:fill="FFFFFF"/>
        </w:rPr>
        <w:t>.</w:t>
      </w:r>
    </w:p>
    <w:p w14:paraId="45DE262A" w14:textId="79913E96" w:rsidR="00866494" w:rsidRPr="00F206DF" w:rsidRDefault="00866494" w:rsidP="00866494">
      <w:pPr>
        <w:widowControl w:val="0"/>
        <w:tabs>
          <w:tab w:val="left" w:pos="7470"/>
        </w:tabs>
        <w:autoSpaceDE w:val="0"/>
        <w:autoSpaceDN w:val="0"/>
        <w:adjustRightInd w:val="0"/>
        <w:ind w:left="720" w:hanging="720"/>
        <w:contextualSpacing/>
        <w:jc w:val="both"/>
        <w:rPr>
          <w:rFonts w:cs="Times New Roman"/>
          <w:b w:val="0"/>
          <w:bCs w:val="0"/>
          <w:sz w:val="20"/>
          <w:szCs w:val="20"/>
        </w:rPr>
      </w:pPr>
      <w:r w:rsidRPr="00F206DF">
        <w:rPr>
          <w:rFonts w:cs="Times New Roman"/>
          <w:b w:val="0"/>
          <w:bCs w:val="0"/>
          <w:sz w:val="20"/>
          <w:szCs w:val="20"/>
        </w:rPr>
        <w:t xml:space="preserve">Alshehri, Jamilah M. (2016). </w:t>
      </w:r>
      <w:r w:rsidRPr="00F206DF">
        <w:rPr>
          <w:rFonts w:cs="Times New Roman"/>
          <w:i/>
          <w:iCs/>
          <w:sz w:val="20"/>
          <w:szCs w:val="20"/>
        </w:rPr>
        <w:t>The Future of Public Libraries in Saudi Arabia: Roles and Challenges</w:t>
      </w:r>
      <w:r w:rsidRPr="00F206DF">
        <w:rPr>
          <w:rFonts w:cs="Times New Roman"/>
          <w:b w:val="0"/>
          <w:bCs w:val="0"/>
          <w:sz w:val="20"/>
          <w:szCs w:val="20"/>
        </w:rPr>
        <w:t>. A Master thesis submitted to the CITY UNIVERSITY LONDON. Supervisor: David Bawden.</w:t>
      </w:r>
    </w:p>
    <w:p w14:paraId="419D4410" w14:textId="77777777" w:rsidR="00313DB5" w:rsidRPr="0025102E" w:rsidRDefault="00C45244"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Bertot</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John Carlo and Charles R. McClure(1997</w:t>
      </w:r>
      <w:r w:rsidR="00184BAF" w:rsidRPr="0025102E">
        <w:rPr>
          <w:rFonts w:asciiTheme="majorBidi" w:hAnsiTheme="majorBidi" w:cstheme="majorBidi"/>
          <w:b w:val="0"/>
          <w:bCs w:val="0"/>
          <w:i/>
          <w:iCs/>
          <w:sz w:val="20"/>
          <w:szCs w:val="20"/>
        </w:rPr>
        <w:t>).</w:t>
      </w:r>
      <w:r w:rsidRPr="0025102E">
        <w:rPr>
          <w:rFonts w:asciiTheme="majorBidi" w:hAnsiTheme="majorBidi" w:cstheme="majorBidi"/>
          <w:b w:val="0"/>
          <w:bCs w:val="0"/>
          <w:i/>
          <w:iCs/>
          <w:sz w:val="20"/>
          <w:szCs w:val="20"/>
        </w:rPr>
        <w:t xml:space="preserve"> </w:t>
      </w:r>
      <w:r w:rsidRPr="0025102E">
        <w:rPr>
          <w:rFonts w:asciiTheme="majorBidi" w:hAnsiTheme="majorBidi" w:cstheme="majorBidi"/>
          <w:i/>
          <w:iCs/>
          <w:sz w:val="20"/>
          <w:szCs w:val="20"/>
        </w:rPr>
        <w:t>Policy issues &amp; strategies affecting public libraries in the national network environment: moving beyond connectivity.</w:t>
      </w:r>
      <w:r w:rsidRPr="0025102E">
        <w:rPr>
          <w:rFonts w:asciiTheme="majorBidi" w:hAnsiTheme="majorBidi" w:cstheme="majorBidi"/>
          <w:b w:val="0"/>
          <w:bCs w:val="0"/>
          <w:i/>
          <w:iCs/>
          <w:sz w:val="20"/>
          <w:szCs w:val="20"/>
        </w:rPr>
        <w:t xml:space="preserve"> </w:t>
      </w:r>
      <w:r w:rsidRPr="0025102E">
        <w:rPr>
          <w:rFonts w:asciiTheme="majorBidi" w:hAnsiTheme="majorBidi" w:cstheme="majorBidi"/>
          <w:b w:val="0"/>
          <w:bCs w:val="0"/>
          <w:sz w:val="20"/>
          <w:szCs w:val="20"/>
        </w:rPr>
        <w:t xml:space="preserve"> National Commission on Libraries and Information Science.</w:t>
      </w:r>
    </w:p>
    <w:p w14:paraId="4948F4DA" w14:textId="77777777" w:rsidR="00315DBD" w:rsidRPr="0025102E" w:rsidRDefault="00315DBD"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Birdi, Briony and Kerry Wilson, and Sami Mansoor</w:t>
      </w:r>
      <w:r w:rsidR="00E9087F" w:rsidRPr="0025102E">
        <w:rPr>
          <w:rFonts w:asciiTheme="majorBidi" w:hAnsiTheme="majorBidi" w:cstheme="majorBidi"/>
          <w:b w:val="0"/>
          <w:bCs w:val="0"/>
          <w:sz w:val="20"/>
          <w:szCs w:val="20"/>
        </w:rPr>
        <w:t>(2011)</w:t>
      </w:r>
      <w:r w:rsidRPr="0025102E">
        <w:rPr>
          <w:rFonts w:asciiTheme="majorBidi" w:hAnsiTheme="majorBidi" w:cstheme="majorBidi"/>
          <w:b w:val="0"/>
          <w:bCs w:val="0"/>
          <w:sz w:val="20"/>
          <w:szCs w:val="20"/>
        </w:rPr>
        <w:t xml:space="preserve">. ‘What we should strive for is Britishness’: An attitudinal investigation of ethnic diversity and the public library.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June 2012; vol. 44, 2: pp. 118-128., first published on November 23</w:t>
      </w:r>
      <w:r w:rsidRPr="0025102E">
        <w:rPr>
          <w:rFonts w:asciiTheme="majorBidi" w:hAnsiTheme="majorBidi" w:cstheme="majorBidi"/>
          <w:b w:val="0"/>
          <w:bCs w:val="0"/>
          <w:sz w:val="20"/>
          <w:szCs w:val="20"/>
        </w:rPr>
        <w:t>.</w:t>
      </w:r>
    </w:p>
    <w:p w14:paraId="0EE61D46" w14:textId="77777777" w:rsidR="0093441E" w:rsidRPr="0025102E" w:rsidRDefault="0093441E"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Black, Alistair</w:t>
      </w:r>
      <w:r w:rsidR="00E9087F" w:rsidRPr="0025102E">
        <w:rPr>
          <w:rFonts w:asciiTheme="majorBidi" w:hAnsiTheme="majorBidi" w:cstheme="majorBidi"/>
          <w:b w:val="0"/>
          <w:bCs w:val="0"/>
          <w:sz w:val="20"/>
          <w:szCs w:val="20"/>
        </w:rPr>
        <w:t>(</w:t>
      </w:r>
      <w:r w:rsidR="00E9087F" w:rsidRPr="0025102E">
        <w:rPr>
          <w:rFonts w:asciiTheme="majorBidi" w:hAnsiTheme="majorBidi" w:cstheme="majorBidi"/>
          <w:b w:val="0"/>
          <w:bCs w:val="0"/>
          <w:i/>
          <w:iCs/>
          <w:sz w:val="20"/>
          <w:szCs w:val="20"/>
        </w:rPr>
        <w:t>2011</w:t>
      </w:r>
      <w:r w:rsidR="00E9087F"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‘We don’t do public libraries like we used to’: Attitudes to public library buildings in the UK at the start of the 21st century.</w:t>
      </w:r>
      <w:r w:rsidRPr="0025102E">
        <w:rPr>
          <w:rFonts w:asciiTheme="majorBidi" w:hAnsiTheme="majorBidi" w:cstheme="majorBidi"/>
          <w:b w:val="0"/>
          <w:bCs w:val="0"/>
          <w:i/>
          <w:iCs/>
          <w:sz w:val="20"/>
          <w:szCs w:val="20"/>
        </w:rPr>
        <w:t xml:space="preserve">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March; vol. 43, 1: pp. 30-45.</w:t>
      </w:r>
      <w:r w:rsidRPr="0025102E">
        <w:rPr>
          <w:rFonts w:asciiTheme="majorBidi" w:hAnsiTheme="majorBidi" w:cstheme="majorBidi"/>
          <w:b w:val="0"/>
          <w:bCs w:val="0"/>
          <w:sz w:val="20"/>
          <w:szCs w:val="20"/>
        </w:rPr>
        <w:t xml:space="preserve"> </w:t>
      </w:r>
    </w:p>
    <w:p w14:paraId="2CFDC43F"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CALUPL (1996). Cited by Fitch</w:t>
      </w:r>
      <w:r w:rsidR="00EC78A1" w:rsidRPr="0025102E">
        <w:rPr>
          <w:rFonts w:asciiTheme="majorBidi" w:hAnsiTheme="majorBidi" w:cstheme="majorBidi"/>
          <w:b w:val="0"/>
          <w:bCs w:val="0"/>
          <w:sz w:val="20"/>
          <w:szCs w:val="20"/>
        </w:rPr>
        <w:t>,</w:t>
      </w:r>
      <w:r w:rsidR="00CF2293" w:rsidRPr="0025102E">
        <w:rPr>
          <w:rFonts w:asciiTheme="majorBidi" w:hAnsiTheme="majorBidi" w:cstheme="majorBidi"/>
          <w:b w:val="0"/>
          <w:bCs w:val="0"/>
          <w:sz w:val="20"/>
          <w:szCs w:val="20"/>
        </w:rPr>
        <w:t xml:space="preserve"> Leslie and Jody Warner in “</w:t>
      </w:r>
      <w:r w:rsidRPr="0025102E">
        <w:rPr>
          <w:rFonts w:asciiTheme="majorBidi" w:hAnsiTheme="majorBidi" w:cstheme="majorBidi"/>
          <w:b w:val="0"/>
          <w:bCs w:val="0"/>
          <w:sz w:val="20"/>
          <w:szCs w:val="20"/>
        </w:rPr>
        <w:t>Dividends: the Value of Public Libraries in Canada”</w:t>
      </w:r>
      <w:r w:rsidR="00184BAF"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The 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1998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p>
    <w:p w14:paraId="1E5E791C"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lastRenderedPageBreak/>
        <w:t>Cultural Partnership Branch</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Ontori</w:t>
      </w:r>
      <w:r w:rsidR="004122C3" w:rsidRPr="0025102E">
        <w:rPr>
          <w:rFonts w:asciiTheme="majorBidi" w:hAnsiTheme="majorBidi" w:cstheme="majorBidi"/>
          <w:b w:val="0"/>
          <w:bCs w:val="0"/>
          <w:sz w:val="20"/>
          <w:szCs w:val="20"/>
        </w:rPr>
        <w:t xml:space="preserve">o Ministry of Citizenship. </w:t>
      </w:r>
      <w:r w:rsidRPr="0025102E">
        <w:rPr>
          <w:rFonts w:asciiTheme="majorBidi" w:hAnsiTheme="majorBidi" w:cstheme="majorBidi"/>
          <w:b w:val="0"/>
          <w:bCs w:val="0"/>
          <w:sz w:val="20"/>
          <w:szCs w:val="20"/>
        </w:rPr>
        <w:t>Culture &amp; Recreation (1996). “Economic and Job Creation Benefits of Onterio  Public and First Nations Libraries”</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Cited by Fitch</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Leslie and Jody Warner in “ Dividends: the Value of Public Libraries in Canada”</w:t>
      </w:r>
      <w:r w:rsidR="00A6719C"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w:t>
      </w:r>
      <w:r w:rsidRPr="0025102E">
        <w:rPr>
          <w:rFonts w:asciiTheme="majorBidi" w:hAnsiTheme="majorBidi" w:cstheme="majorBidi"/>
          <w:b w:val="0"/>
          <w:bCs w:val="0"/>
          <w:i/>
          <w:iCs/>
          <w:sz w:val="20"/>
          <w:szCs w:val="20"/>
        </w:rPr>
        <w:t xml:space="preserve">The </w:t>
      </w:r>
      <w:r w:rsidRPr="0025102E">
        <w:rPr>
          <w:rFonts w:asciiTheme="majorBidi" w:hAnsiTheme="majorBidi" w:cstheme="majorBidi"/>
          <w:i/>
          <w:iCs/>
          <w:sz w:val="20"/>
          <w:szCs w:val="20"/>
        </w:rPr>
        <w:t>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1998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p>
    <w:p w14:paraId="51BA591D" w14:textId="77777777" w:rsidR="00E37356" w:rsidRPr="0025102E" w:rsidRDefault="00E37356"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D'Elia</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George(1993). </w:t>
      </w:r>
      <w:r w:rsidRPr="0025102E">
        <w:rPr>
          <w:rFonts w:asciiTheme="majorBidi" w:hAnsiTheme="majorBidi" w:cstheme="majorBidi"/>
          <w:i/>
          <w:iCs/>
          <w:sz w:val="20"/>
          <w:szCs w:val="20"/>
        </w:rPr>
        <w:t>The roles of the public library in society: The result of a national survey: final report</w:t>
      </w:r>
      <w:r w:rsidRPr="0025102E">
        <w:rPr>
          <w:rFonts w:asciiTheme="majorBidi" w:hAnsiTheme="majorBidi" w:cstheme="majorBidi"/>
          <w:b w:val="0"/>
          <w:bCs w:val="0"/>
          <w:sz w:val="20"/>
          <w:szCs w:val="20"/>
        </w:rPr>
        <w:t>. Urban Libraries Council (Evanston</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Ill. 1800 Ridge Ave.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Ste 208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Evanston 60201. </w:t>
      </w:r>
    </w:p>
    <w:p w14:paraId="74F98606" w14:textId="77777777" w:rsidR="00CD2433" w:rsidRPr="0025102E" w:rsidRDefault="00A70CEF" w:rsidP="0025102E">
      <w:pPr>
        <w:widowControl w:val="0"/>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D'Elia, George(1999). </w:t>
      </w:r>
      <w:r w:rsidR="00CD2433" w:rsidRPr="0025102E">
        <w:rPr>
          <w:rFonts w:asciiTheme="majorBidi" w:hAnsiTheme="majorBidi" w:cstheme="majorBidi"/>
          <w:sz w:val="20"/>
          <w:szCs w:val="20"/>
          <w:shd w:val="clear" w:color="auto" w:fill="FFFFFF"/>
        </w:rPr>
        <w:t xml:space="preserve">The Roles of the Public Library in Society: The Result of a National </w:t>
      </w:r>
      <w:r w:rsidR="00BC215E" w:rsidRPr="0025102E">
        <w:rPr>
          <w:rFonts w:asciiTheme="majorBidi" w:hAnsiTheme="majorBidi" w:cstheme="majorBidi"/>
          <w:sz w:val="20"/>
          <w:szCs w:val="20"/>
          <w:shd w:val="clear" w:color="auto" w:fill="FFFFFF"/>
        </w:rPr>
        <w:t>Survey.</w:t>
      </w:r>
      <w:r w:rsidR="00BC215E" w:rsidRPr="0025102E">
        <w:rPr>
          <w:rFonts w:asciiTheme="majorBidi" w:hAnsiTheme="majorBidi" w:cstheme="majorBidi"/>
          <w:b w:val="0"/>
          <w:bCs w:val="0"/>
          <w:sz w:val="20"/>
          <w:szCs w:val="20"/>
          <w:shd w:val="clear" w:color="auto" w:fill="FFFFFF"/>
        </w:rPr>
        <w:t xml:space="preserve"> </w:t>
      </w:r>
      <w:r w:rsidR="00CD2433" w:rsidRPr="0025102E">
        <w:rPr>
          <w:rFonts w:asciiTheme="majorBidi" w:hAnsiTheme="majorBidi" w:cstheme="majorBidi"/>
          <w:b w:val="0"/>
          <w:bCs w:val="0"/>
          <w:sz w:val="20"/>
          <w:szCs w:val="20"/>
          <w:shd w:val="clear" w:color="auto" w:fill="FFFFFF"/>
        </w:rPr>
        <w:t>Public Library Association,</w:t>
      </w:r>
      <w:r w:rsidR="00CD2433" w:rsidRPr="0025102E">
        <w:rPr>
          <w:rStyle w:val="apple-converted-space"/>
          <w:rFonts w:asciiTheme="majorBidi" w:hAnsiTheme="majorBidi" w:cstheme="majorBidi"/>
          <w:b w:val="0"/>
          <w:bCs w:val="0"/>
          <w:sz w:val="20"/>
          <w:szCs w:val="20"/>
          <w:shd w:val="clear" w:color="auto" w:fill="FFFFFF"/>
        </w:rPr>
        <w:t> </w:t>
      </w:r>
      <w:r w:rsidR="00CD2433" w:rsidRPr="0025102E">
        <w:rPr>
          <w:rStyle w:val="Emphasis"/>
          <w:rFonts w:asciiTheme="majorBidi" w:hAnsiTheme="majorBidi" w:cstheme="majorBidi"/>
          <w:b w:val="0"/>
          <w:bCs w:val="0"/>
          <w:i w:val="0"/>
          <w:iCs w:val="0"/>
          <w:sz w:val="20"/>
          <w:szCs w:val="20"/>
          <w:shd w:val="clear" w:color="auto" w:fill="FFFFFF"/>
        </w:rPr>
        <w:t>Public Library Data Service Statistical Report</w:t>
      </w:r>
      <w:r w:rsidR="00CD2433" w:rsidRPr="0025102E">
        <w:rPr>
          <w:rStyle w:val="apple-converted-space"/>
          <w:rFonts w:asciiTheme="majorBidi" w:hAnsiTheme="majorBidi" w:cstheme="majorBidi"/>
          <w:b w:val="0"/>
          <w:bCs w:val="0"/>
          <w:sz w:val="20"/>
          <w:szCs w:val="20"/>
          <w:shd w:val="clear" w:color="auto" w:fill="FFFFFF"/>
        </w:rPr>
        <w:t> </w:t>
      </w:r>
      <w:r w:rsidR="00BC215E" w:rsidRPr="0025102E">
        <w:rPr>
          <w:rFonts w:asciiTheme="majorBidi" w:hAnsiTheme="majorBidi" w:cstheme="majorBidi"/>
          <w:b w:val="0"/>
          <w:bCs w:val="0"/>
          <w:sz w:val="20"/>
          <w:szCs w:val="20"/>
          <w:shd w:val="clear" w:color="auto" w:fill="FFFFFF"/>
        </w:rPr>
        <w:t xml:space="preserve">2011. </w:t>
      </w:r>
      <w:r w:rsidR="00CD2433" w:rsidRPr="0025102E">
        <w:rPr>
          <w:rFonts w:asciiTheme="majorBidi" w:hAnsiTheme="majorBidi" w:cstheme="majorBidi"/>
          <w:b w:val="0"/>
          <w:bCs w:val="0"/>
          <w:sz w:val="20"/>
          <w:szCs w:val="20"/>
          <w:shd w:val="clear" w:color="auto" w:fill="FFFFFF"/>
        </w:rPr>
        <w:t>Libraries: A Survey</w:t>
      </w:r>
      <w:r w:rsidR="00CD2433" w:rsidRPr="0025102E">
        <w:rPr>
          <w:rStyle w:val="apple-converted-space"/>
          <w:rFonts w:asciiTheme="majorBidi" w:hAnsiTheme="majorBidi" w:cstheme="majorBidi"/>
          <w:b w:val="0"/>
          <w:bCs w:val="0"/>
          <w:sz w:val="20"/>
          <w:szCs w:val="20"/>
          <w:shd w:val="clear" w:color="auto" w:fill="FFFFFF"/>
        </w:rPr>
        <w:t> </w:t>
      </w:r>
      <w:r w:rsidR="00CD2433" w:rsidRPr="0025102E">
        <w:rPr>
          <w:rStyle w:val="Emphasis"/>
          <w:rFonts w:asciiTheme="majorBidi" w:hAnsiTheme="majorBidi" w:cstheme="majorBidi"/>
          <w:b w:val="0"/>
          <w:bCs w:val="0"/>
          <w:i w:val="0"/>
          <w:iCs w:val="0"/>
          <w:sz w:val="20"/>
          <w:szCs w:val="20"/>
          <w:shd w:val="clear" w:color="auto" w:fill="FFFFFF"/>
        </w:rPr>
        <w:t>Report</w:t>
      </w:r>
      <w:r w:rsidR="00CD2433" w:rsidRPr="0025102E">
        <w:rPr>
          <w:rStyle w:val="apple-converted-space"/>
          <w:rFonts w:asciiTheme="majorBidi" w:hAnsiTheme="majorBidi" w:cstheme="majorBidi"/>
          <w:b w:val="0"/>
          <w:bCs w:val="0"/>
          <w:sz w:val="20"/>
          <w:szCs w:val="20"/>
          <w:shd w:val="clear" w:color="auto" w:fill="FFFFFF"/>
        </w:rPr>
        <w:t> </w:t>
      </w:r>
      <w:r w:rsidR="00CD2433" w:rsidRPr="0025102E">
        <w:rPr>
          <w:rFonts w:asciiTheme="majorBidi" w:hAnsiTheme="majorBidi" w:cstheme="majorBidi"/>
          <w:b w:val="0"/>
          <w:bCs w:val="0"/>
          <w:sz w:val="20"/>
          <w:szCs w:val="20"/>
          <w:shd w:val="clear" w:color="auto" w:fill="FFFFFF"/>
        </w:rPr>
        <w:t>(Chicago: American Library Association</w:t>
      </w:r>
      <w:r w:rsidR="00BC215E" w:rsidRPr="0025102E">
        <w:rPr>
          <w:rFonts w:asciiTheme="majorBidi" w:hAnsiTheme="majorBidi" w:cstheme="majorBidi"/>
          <w:b w:val="0"/>
          <w:bCs w:val="0"/>
          <w:sz w:val="20"/>
          <w:szCs w:val="20"/>
        </w:rPr>
        <w:t>.</w:t>
      </w:r>
    </w:p>
    <w:p w14:paraId="01BC673D" w14:textId="77777777" w:rsidR="006B4CEA" w:rsidRPr="0025102E" w:rsidRDefault="006B4CEA" w:rsidP="006B4CEA">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sz w:val="20"/>
          <w:szCs w:val="20"/>
        </w:rPr>
      </w:pPr>
      <w:r w:rsidRPr="0025102E">
        <w:rPr>
          <w:rFonts w:asciiTheme="majorBidi" w:hAnsiTheme="majorBidi" w:cstheme="majorBidi"/>
          <w:b w:val="0"/>
          <w:bCs w:val="0"/>
          <w:sz w:val="20"/>
          <w:szCs w:val="20"/>
        </w:rPr>
        <w:t>Dyab, Muftah Mohammed(</w:t>
      </w:r>
      <w:r w:rsidRPr="0025102E">
        <w:rPr>
          <w:rFonts w:asciiTheme="majorBidi" w:hAnsiTheme="majorBidi" w:cstheme="majorBidi"/>
          <w:b w:val="0"/>
          <w:bCs w:val="0"/>
          <w:i/>
          <w:iCs/>
          <w:sz w:val="20"/>
          <w:szCs w:val="20"/>
        </w:rPr>
        <w:t>2002)</w:t>
      </w:r>
      <w:r w:rsidRPr="0025102E">
        <w:rPr>
          <w:rFonts w:asciiTheme="majorBidi" w:hAnsiTheme="majorBidi" w:cstheme="majorBidi"/>
          <w:b w:val="0"/>
          <w:bCs w:val="0"/>
          <w:sz w:val="20"/>
          <w:szCs w:val="20"/>
        </w:rPr>
        <w:t xml:space="preserve">. Library and Information Science Education in the Maghreb. </w:t>
      </w:r>
      <w:r w:rsidRPr="0025102E">
        <w:rPr>
          <w:rFonts w:asciiTheme="majorBidi" w:hAnsiTheme="majorBidi" w:cstheme="majorBidi"/>
          <w:b w:val="0"/>
          <w:bCs w:val="0"/>
          <w:i/>
          <w:iCs/>
          <w:sz w:val="20"/>
          <w:szCs w:val="20"/>
        </w:rPr>
        <w:t>Information Development, March; vol. 18, 1: pp. 61-66.</w:t>
      </w:r>
      <w:r w:rsidRPr="0025102E">
        <w:rPr>
          <w:rFonts w:asciiTheme="majorBidi" w:hAnsiTheme="majorBidi" w:cstheme="majorBidi"/>
          <w:b w:val="0"/>
          <w:bCs w:val="0"/>
          <w:sz w:val="20"/>
          <w:szCs w:val="20"/>
        </w:rPr>
        <w:t xml:space="preserve"> </w:t>
      </w:r>
    </w:p>
    <w:p w14:paraId="239781E0"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Ekos Associates (1995).  Cited by Fitch</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Leslie and Jody Warner in “ Dividends: the Value of Public Libraries in Canada”</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The 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1998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p>
    <w:p w14:paraId="065E4539" w14:textId="77777777" w:rsidR="00E34B20" w:rsidRPr="0025102E" w:rsidRDefault="00E34B20"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6B4CEA">
        <w:rPr>
          <w:rFonts w:asciiTheme="majorBidi" w:hAnsiTheme="majorBidi" w:cstheme="majorBidi"/>
          <w:b w:val="0"/>
          <w:bCs w:val="0"/>
          <w:sz w:val="20"/>
          <w:szCs w:val="20"/>
        </w:rPr>
        <w:t>Equity and Excellence in the Public Library: Why Ignorance is Not Our Heritage</w:t>
      </w:r>
      <w:r w:rsidR="00AF2338" w:rsidRPr="006B4CEA">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by Bob Usherwood 2007, Aldershot: Ashgate, 238pp, </w:t>
      </w:r>
      <w:r w:rsidR="004122C3"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Book Review by Frank Webster</w:t>
      </w:r>
      <w:r w:rsidR="004122C3"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March 2009; vol. 41, 1: pp. 51-52</w:t>
      </w:r>
      <w:r w:rsidRPr="0025102E">
        <w:rPr>
          <w:rFonts w:asciiTheme="majorBidi" w:hAnsiTheme="majorBidi" w:cstheme="majorBidi"/>
          <w:b w:val="0"/>
          <w:bCs w:val="0"/>
          <w:sz w:val="20"/>
          <w:szCs w:val="20"/>
        </w:rPr>
        <w:t>.</w:t>
      </w:r>
    </w:p>
    <w:p w14:paraId="69923CD3" w14:textId="77777777" w:rsidR="000265DD" w:rsidRPr="0025102E" w:rsidRDefault="000265DD"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lang w:val="es-PA"/>
        </w:rPr>
      </w:pPr>
      <w:r w:rsidRPr="0025102E">
        <w:rPr>
          <w:rFonts w:asciiTheme="majorBidi" w:hAnsiTheme="majorBidi" w:cstheme="majorBidi"/>
          <w:i/>
          <w:iCs/>
          <w:sz w:val="20"/>
          <w:szCs w:val="20"/>
        </w:rPr>
        <w:t>Encyclopedia Of Library &amp; Information Science</w:t>
      </w:r>
      <w:r w:rsidRPr="0025102E">
        <w:rPr>
          <w:rFonts w:asciiTheme="majorBidi" w:hAnsiTheme="majorBidi" w:cstheme="majorBidi"/>
          <w:b w:val="0"/>
          <w:bCs w:val="0"/>
          <w:sz w:val="20"/>
          <w:szCs w:val="20"/>
        </w:rPr>
        <w:t xml:space="preserve">. </w:t>
      </w:r>
      <w:r w:rsidRPr="0025102E">
        <w:rPr>
          <w:rFonts w:asciiTheme="majorBidi" w:hAnsiTheme="majorBidi" w:cstheme="majorBidi"/>
          <w:b w:val="0"/>
          <w:bCs w:val="0"/>
          <w:sz w:val="20"/>
          <w:szCs w:val="20"/>
          <w:lang w:val="es-PA"/>
        </w:rPr>
        <w:t>(1978). NY</w:t>
      </w:r>
      <w:r w:rsidR="00EC78A1" w:rsidRPr="0025102E">
        <w:rPr>
          <w:rFonts w:asciiTheme="majorBidi" w:hAnsiTheme="majorBidi" w:cstheme="majorBidi"/>
          <w:b w:val="0"/>
          <w:bCs w:val="0"/>
          <w:sz w:val="20"/>
          <w:szCs w:val="20"/>
          <w:lang w:val="es-PA"/>
        </w:rPr>
        <w:t>,</w:t>
      </w:r>
      <w:r w:rsidRPr="0025102E">
        <w:rPr>
          <w:rFonts w:asciiTheme="majorBidi" w:hAnsiTheme="majorBidi" w:cstheme="majorBidi"/>
          <w:b w:val="0"/>
          <w:bCs w:val="0"/>
          <w:sz w:val="20"/>
          <w:szCs w:val="20"/>
          <w:lang w:val="es-PA"/>
        </w:rPr>
        <w:t xml:space="preserve"> Basel: Marcel</w:t>
      </w:r>
      <w:r w:rsidRPr="0025102E">
        <w:rPr>
          <w:rFonts w:asciiTheme="majorBidi" w:hAnsiTheme="majorBidi" w:cstheme="majorBidi"/>
          <w:b w:val="0"/>
          <w:bCs w:val="0"/>
          <w:sz w:val="20"/>
          <w:szCs w:val="20"/>
          <w:lang w:val="es-PA"/>
        </w:rPr>
        <w:softHyphen/>
        <w:t>-Dekker. Vol. 24</w:t>
      </w:r>
      <w:r w:rsidR="00EC78A1" w:rsidRPr="0025102E">
        <w:rPr>
          <w:rFonts w:asciiTheme="majorBidi" w:hAnsiTheme="majorBidi" w:cstheme="majorBidi"/>
          <w:b w:val="0"/>
          <w:bCs w:val="0"/>
          <w:sz w:val="20"/>
          <w:szCs w:val="20"/>
          <w:lang w:val="es-PA"/>
        </w:rPr>
        <w:t>,</w:t>
      </w:r>
      <w:r w:rsidRPr="0025102E">
        <w:rPr>
          <w:rFonts w:asciiTheme="majorBidi" w:hAnsiTheme="majorBidi" w:cstheme="majorBidi"/>
          <w:b w:val="0"/>
          <w:bCs w:val="0"/>
          <w:sz w:val="20"/>
          <w:szCs w:val="20"/>
          <w:lang w:val="es-PA"/>
        </w:rPr>
        <w:t xml:space="preserve"> p267.</w:t>
      </w:r>
    </w:p>
    <w:p w14:paraId="2A344F6F"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Fialkoff</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Francine and Even St. Lifer (2002). To brand or not to brand. </w:t>
      </w:r>
      <w:r w:rsidRPr="0025102E">
        <w:rPr>
          <w:rFonts w:asciiTheme="majorBidi" w:hAnsiTheme="majorBidi" w:cstheme="majorBidi"/>
          <w:i/>
          <w:iCs/>
          <w:sz w:val="20"/>
          <w:szCs w:val="20"/>
        </w:rPr>
        <w:t>Netconnect</w:t>
      </w:r>
      <w:r w:rsidR="00AF2338"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(Supplement to Library Journal &amp; School Library Journal. (Fall).</w:t>
      </w:r>
    </w:p>
    <w:p w14:paraId="33D81491"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Fitch</w:t>
      </w:r>
      <w:r w:rsidR="00EC78A1" w:rsidRPr="0025102E">
        <w:rPr>
          <w:rFonts w:asciiTheme="majorBidi" w:hAnsiTheme="majorBidi" w:cstheme="majorBidi"/>
          <w:b w:val="0"/>
          <w:bCs w:val="0"/>
          <w:sz w:val="20"/>
          <w:szCs w:val="20"/>
        </w:rPr>
        <w:t>,</w:t>
      </w:r>
      <w:r w:rsidR="0063670F" w:rsidRPr="0025102E">
        <w:rPr>
          <w:rFonts w:asciiTheme="majorBidi" w:hAnsiTheme="majorBidi" w:cstheme="majorBidi"/>
          <w:b w:val="0"/>
          <w:bCs w:val="0"/>
          <w:sz w:val="20"/>
          <w:szCs w:val="20"/>
        </w:rPr>
        <w:t xml:space="preserve"> Leslie and Jody Warner in “</w:t>
      </w:r>
      <w:r w:rsidRPr="0025102E">
        <w:rPr>
          <w:rFonts w:asciiTheme="majorBidi" w:hAnsiTheme="majorBidi" w:cstheme="majorBidi"/>
          <w:b w:val="0"/>
          <w:bCs w:val="0"/>
          <w:sz w:val="20"/>
          <w:szCs w:val="20"/>
        </w:rPr>
        <w:t>Dividends: the Value of Public Libraries in Canada”</w:t>
      </w:r>
      <w:r w:rsidR="004122C3" w:rsidRPr="0025102E">
        <w:rPr>
          <w:rFonts w:asciiTheme="majorBidi" w:hAnsiTheme="majorBidi" w:cstheme="majorBidi"/>
          <w:b w:val="0"/>
          <w:bCs w:val="0"/>
          <w:sz w:val="20"/>
          <w:szCs w:val="20"/>
        </w:rPr>
        <w:t>(1998).</w:t>
      </w:r>
      <w:r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The 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p>
    <w:p w14:paraId="0399BDD8"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Fraser Vally Regional Library Strategic Plan (1995).  Cited by Fitch</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Leslie and Jody Warner in</w:t>
      </w:r>
      <w:r w:rsidR="00EA64B1" w:rsidRPr="0025102E">
        <w:rPr>
          <w:rFonts w:asciiTheme="majorBidi" w:hAnsiTheme="majorBidi" w:cstheme="majorBidi"/>
          <w:b w:val="0"/>
          <w:bCs w:val="0"/>
          <w:sz w:val="20"/>
          <w:szCs w:val="20"/>
        </w:rPr>
        <w:t xml:space="preserve">: </w:t>
      </w:r>
      <w:r w:rsidRPr="0025102E">
        <w:rPr>
          <w:rFonts w:asciiTheme="majorBidi" w:hAnsiTheme="majorBidi" w:cstheme="majorBidi"/>
          <w:b w:val="0"/>
          <w:bCs w:val="0"/>
          <w:sz w:val="20"/>
          <w:szCs w:val="20"/>
        </w:rPr>
        <w:t>Dividends: the Value of Public Libraries in Canada</w:t>
      </w:r>
      <w:r w:rsidR="00EA64B1"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The 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1998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p>
    <w:p w14:paraId="3C14BFAA" w14:textId="413BABFA" w:rsidR="00A0723F" w:rsidRDefault="00A0723F"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i/>
          <w:iCs/>
          <w:sz w:val="20"/>
          <w:szCs w:val="20"/>
          <w:rtl/>
        </w:rPr>
      </w:pPr>
      <w:r w:rsidRPr="0025102E">
        <w:rPr>
          <w:rFonts w:asciiTheme="majorBidi" w:hAnsiTheme="majorBidi" w:cstheme="majorBidi"/>
          <w:b w:val="0"/>
          <w:bCs w:val="0"/>
          <w:sz w:val="20"/>
          <w:szCs w:val="20"/>
        </w:rPr>
        <w:t>Gill. Philip</w:t>
      </w:r>
      <w:r w:rsidR="004122C3" w:rsidRPr="0025102E">
        <w:rPr>
          <w:rFonts w:asciiTheme="majorBidi" w:hAnsiTheme="majorBidi" w:cstheme="majorBidi"/>
          <w:b w:val="0"/>
          <w:bCs w:val="0"/>
          <w:sz w:val="20"/>
          <w:szCs w:val="20"/>
        </w:rPr>
        <w:t>(</w:t>
      </w:r>
      <w:r w:rsidR="004122C3" w:rsidRPr="0025102E">
        <w:rPr>
          <w:rFonts w:asciiTheme="majorBidi" w:hAnsiTheme="majorBidi" w:cstheme="majorBidi"/>
          <w:b w:val="0"/>
          <w:bCs w:val="0"/>
          <w:i/>
          <w:iCs/>
          <w:sz w:val="20"/>
          <w:szCs w:val="20"/>
        </w:rPr>
        <w:t>2001</w:t>
      </w:r>
      <w:r w:rsidR="004122C3"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The IFLA/UNESCO Public Library Guidelines. </w:t>
      </w:r>
      <w:r w:rsidRPr="0025102E">
        <w:rPr>
          <w:rFonts w:asciiTheme="majorBidi" w:hAnsiTheme="majorBidi" w:cstheme="majorBidi"/>
          <w:i/>
          <w:iCs/>
          <w:sz w:val="20"/>
          <w:szCs w:val="20"/>
        </w:rPr>
        <w:t>IFLA Journal</w:t>
      </w:r>
      <w:r w:rsidRPr="0025102E">
        <w:rPr>
          <w:rFonts w:asciiTheme="majorBidi" w:hAnsiTheme="majorBidi" w:cstheme="majorBidi"/>
          <w:b w:val="0"/>
          <w:bCs w:val="0"/>
          <w:i/>
          <w:iCs/>
          <w:sz w:val="20"/>
          <w:szCs w:val="20"/>
        </w:rPr>
        <w:t>, October; vol. 27, 5-6: pp. 319-321.</w:t>
      </w:r>
    </w:p>
    <w:p w14:paraId="055548C4" w14:textId="77777777" w:rsidR="006B4CEA" w:rsidRPr="0025102E" w:rsidRDefault="006B4CEA" w:rsidP="006B4CEA">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Hannabuss, Stuart(</w:t>
      </w:r>
      <w:r w:rsidRPr="0025102E">
        <w:rPr>
          <w:rFonts w:asciiTheme="majorBidi" w:hAnsiTheme="majorBidi" w:cstheme="majorBidi"/>
          <w:b w:val="0"/>
          <w:bCs w:val="0"/>
          <w:i/>
          <w:iCs/>
          <w:sz w:val="20"/>
          <w:szCs w:val="20"/>
        </w:rPr>
        <w:t>March 2007</w:t>
      </w:r>
      <w:r w:rsidRPr="0025102E">
        <w:rPr>
          <w:rFonts w:asciiTheme="majorBidi" w:hAnsiTheme="majorBidi" w:cstheme="majorBidi"/>
          <w:b w:val="0"/>
          <w:bCs w:val="0"/>
          <w:sz w:val="20"/>
          <w:szCs w:val="20"/>
        </w:rPr>
        <w:t xml:space="preserve">). Public Library Materials Fund and Budget Survey 2004-2006. (Book Review)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vol. 39, 1: pp. 62-63.</w:t>
      </w:r>
    </w:p>
    <w:p w14:paraId="28020DFF" w14:textId="77777777" w:rsidR="00A0723F" w:rsidRPr="0025102E" w:rsidRDefault="00A0723F"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Hennen, Thomas J. (Jr.) (2002)</w:t>
      </w:r>
      <w:r w:rsidR="004122C3"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Great American Public Libraries: the 2002 HAPLR Rankings.  </w:t>
      </w:r>
      <w:r w:rsidRPr="0025102E">
        <w:rPr>
          <w:rFonts w:asciiTheme="majorBidi" w:hAnsiTheme="majorBidi" w:cstheme="majorBidi"/>
          <w:i/>
          <w:iCs/>
          <w:sz w:val="20"/>
          <w:szCs w:val="20"/>
        </w:rPr>
        <w:t>American Libraries</w:t>
      </w:r>
      <w:r w:rsidRPr="0025102E">
        <w:rPr>
          <w:rFonts w:asciiTheme="majorBidi" w:hAnsiTheme="majorBidi" w:cstheme="majorBidi"/>
          <w:b w:val="0"/>
          <w:bCs w:val="0"/>
          <w:sz w:val="20"/>
          <w:szCs w:val="20"/>
        </w:rPr>
        <w:t>, October. Pp. 64-68.</w:t>
      </w:r>
    </w:p>
    <w:p w14:paraId="71DFAF1A" w14:textId="77777777" w:rsidR="00A0723F" w:rsidRPr="0025102E" w:rsidRDefault="00A0723F"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tl/>
        </w:rPr>
      </w:pPr>
      <w:r w:rsidRPr="0025102E">
        <w:rPr>
          <w:rFonts w:asciiTheme="majorBidi" w:hAnsiTheme="majorBidi" w:cstheme="majorBidi"/>
          <w:b w:val="0"/>
          <w:bCs w:val="0"/>
          <w:sz w:val="20"/>
          <w:szCs w:val="20"/>
        </w:rPr>
        <w:t>Higgins, Paul</w:t>
      </w:r>
      <w:r w:rsidR="004122C3" w:rsidRPr="0025102E">
        <w:rPr>
          <w:rFonts w:asciiTheme="majorBidi" w:hAnsiTheme="majorBidi" w:cstheme="majorBidi"/>
          <w:b w:val="0"/>
          <w:bCs w:val="0"/>
          <w:sz w:val="20"/>
          <w:szCs w:val="20"/>
        </w:rPr>
        <w:t>(</w:t>
      </w:r>
      <w:r w:rsidR="004122C3" w:rsidRPr="0025102E">
        <w:rPr>
          <w:rFonts w:asciiTheme="majorBidi" w:hAnsiTheme="majorBidi" w:cstheme="majorBidi"/>
          <w:b w:val="0"/>
          <w:bCs w:val="0"/>
          <w:i/>
          <w:iCs/>
          <w:sz w:val="20"/>
          <w:szCs w:val="20"/>
        </w:rPr>
        <w:t>2005</w:t>
      </w:r>
      <w:r w:rsidR="004122C3"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Contemporary Public Library Provision in England: A Content Analysis of the Highest and Lowest Scoring Inspection Reports.</w:t>
      </w:r>
      <w:r w:rsidR="004122C3"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Public Policy and Administration</w:t>
      </w:r>
      <w:r w:rsidRPr="0025102E">
        <w:rPr>
          <w:rFonts w:asciiTheme="majorBidi" w:hAnsiTheme="majorBidi" w:cstheme="majorBidi"/>
          <w:b w:val="0"/>
          <w:bCs w:val="0"/>
          <w:i/>
          <w:iCs/>
          <w:sz w:val="20"/>
          <w:szCs w:val="20"/>
        </w:rPr>
        <w:t>, Winter; vol. 20, 4: pp. 76-89.</w:t>
      </w:r>
      <w:r w:rsidRPr="0025102E">
        <w:rPr>
          <w:rFonts w:asciiTheme="majorBidi" w:hAnsiTheme="majorBidi" w:cstheme="majorBidi"/>
          <w:b w:val="0"/>
          <w:bCs w:val="0"/>
          <w:sz w:val="20"/>
          <w:szCs w:val="20"/>
        </w:rPr>
        <w:t xml:space="preserve"> </w:t>
      </w:r>
    </w:p>
    <w:p w14:paraId="2D4D6385" w14:textId="77777777" w:rsidR="00A0723F" w:rsidRPr="0025102E" w:rsidRDefault="00A0723F"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Hill, Heather and Jenny Bossaller</w:t>
      </w:r>
      <w:r w:rsidR="00E8318D" w:rsidRPr="0025102E">
        <w:rPr>
          <w:rFonts w:asciiTheme="majorBidi" w:hAnsiTheme="majorBidi" w:cstheme="majorBidi"/>
          <w:b w:val="0"/>
          <w:bCs w:val="0"/>
          <w:sz w:val="20"/>
          <w:szCs w:val="20"/>
        </w:rPr>
        <w:t>(2012)</w:t>
      </w:r>
      <w:r w:rsidRPr="0025102E">
        <w:rPr>
          <w:rFonts w:asciiTheme="majorBidi" w:hAnsiTheme="majorBidi" w:cstheme="majorBidi"/>
          <w:b w:val="0"/>
          <w:bCs w:val="0"/>
          <w:sz w:val="20"/>
          <w:szCs w:val="20"/>
        </w:rPr>
        <w:t>.</w:t>
      </w:r>
      <w:r w:rsidR="00E8318D" w:rsidRPr="0025102E">
        <w:rPr>
          <w:rFonts w:asciiTheme="majorBidi" w:hAnsiTheme="majorBidi" w:cstheme="majorBidi"/>
          <w:b w:val="0"/>
          <w:bCs w:val="0"/>
          <w:sz w:val="20"/>
          <w:szCs w:val="20"/>
        </w:rPr>
        <w:t xml:space="preserve"> P</w:t>
      </w:r>
      <w:r w:rsidRPr="0025102E">
        <w:rPr>
          <w:rFonts w:asciiTheme="majorBidi" w:hAnsiTheme="majorBidi" w:cstheme="majorBidi"/>
          <w:b w:val="0"/>
          <w:bCs w:val="0"/>
          <w:sz w:val="20"/>
          <w:szCs w:val="20"/>
        </w:rPr>
        <w:t xml:space="preserve">ublic library use of free e-resources.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first published on February 23</w:t>
      </w:r>
      <w:r w:rsidRPr="0025102E">
        <w:rPr>
          <w:rFonts w:asciiTheme="majorBidi" w:hAnsiTheme="majorBidi" w:cstheme="majorBidi"/>
          <w:b w:val="0"/>
          <w:bCs w:val="0"/>
          <w:sz w:val="20"/>
          <w:szCs w:val="20"/>
        </w:rPr>
        <w:t>.</w:t>
      </w:r>
    </w:p>
    <w:p w14:paraId="144BCA0F" w14:textId="77777777" w:rsidR="006B4CEA" w:rsidRPr="0025102E" w:rsidRDefault="006B4CEA" w:rsidP="006B4CEA">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Holt, Leslie E. and Glen E Holt(2010). </w:t>
      </w:r>
      <w:r w:rsidRPr="0025102E">
        <w:rPr>
          <w:rFonts w:asciiTheme="majorBidi" w:hAnsiTheme="majorBidi" w:cstheme="majorBidi"/>
          <w:i/>
          <w:iCs/>
          <w:sz w:val="20"/>
          <w:szCs w:val="20"/>
        </w:rPr>
        <w:t>Public Library Services for the Poor: Doing All We Can</w:t>
      </w:r>
      <w:r w:rsidRPr="0025102E">
        <w:rPr>
          <w:rFonts w:asciiTheme="majorBidi" w:hAnsiTheme="majorBidi" w:cstheme="majorBidi"/>
          <w:b w:val="0"/>
          <w:bCs w:val="0"/>
          <w:sz w:val="20"/>
          <w:szCs w:val="20"/>
        </w:rPr>
        <w:t xml:space="preserve">. Chicago: American Library Association, 158 pp. </w:t>
      </w:r>
    </w:p>
    <w:p w14:paraId="0CEFAE86" w14:textId="77777777" w:rsidR="00A0723F" w:rsidRPr="0025102E" w:rsidRDefault="00A0723F"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Hovius, Beth</w:t>
      </w:r>
      <w:r w:rsidR="00E8318D" w:rsidRPr="0025102E">
        <w:rPr>
          <w:rFonts w:asciiTheme="majorBidi" w:hAnsiTheme="majorBidi" w:cstheme="majorBidi"/>
          <w:b w:val="0"/>
          <w:bCs w:val="0"/>
          <w:sz w:val="20"/>
          <w:szCs w:val="20"/>
        </w:rPr>
        <w:t>(2006)</w:t>
      </w:r>
      <w:r w:rsidRPr="0025102E">
        <w:rPr>
          <w:rFonts w:asciiTheme="majorBidi" w:hAnsiTheme="majorBidi" w:cstheme="majorBidi"/>
          <w:b w:val="0"/>
          <w:bCs w:val="0"/>
          <w:sz w:val="20"/>
          <w:szCs w:val="20"/>
        </w:rPr>
        <w:t xml:space="preserve">. Public Library Partnerships which Add Value to the Community: the Hamilton Public Library experience. </w:t>
      </w:r>
      <w:r w:rsidRPr="0025102E">
        <w:rPr>
          <w:rFonts w:asciiTheme="majorBidi" w:hAnsiTheme="majorBidi" w:cstheme="majorBidi"/>
          <w:i/>
          <w:iCs/>
          <w:sz w:val="20"/>
          <w:szCs w:val="20"/>
        </w:rPr>
        <w:t>IFLA Journal, October</w:t>
      </w:r>
      <w:r w:rsidRPr="0025102E">
        <w:rPr>
          <w:rFonts w:asciiTheme="majorBidi" w:hAnsiTheme="majorBidi" w:cstheme="majorBidi"/>
          <w:b w:val="0"/>
          <w:bCs w:val="0"/>
          <w:i/>
          <w:iCs/>
          <w:sz w:val="20"/>
          <w:szCs w:val="20"/>
        </w:rPr>
        <w:t>; vol. 32, 3: pp. 214-223.</w:t>
      </w:r>
    </w:p>
    <w:p w14:paraId="62070FE9" w14:textId="77777777" w:rsidR="00DB0FCD" w:rsidRPr="0025102E" w:rsidRDefault="00DB0FCD"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i/>
          <w:iCs/>
          <w:sz w:val="20"/>
          <w:szCs w:val="20"/>
        </w:rPr>
        <w:t>The learning age: a renaissance for Britain</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(1998). London</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HMSO.</w:t>
      </w:r>
      <w:r w:rsidR="00313DB5" w:rsidRPr="0025102E">
        <w:rPr>
          <w:rFonts w:asciiTheme="majorBidi" w:hAnsiTheme="majorBidi" w:cstheme="majorBidi"/>
          <w:b w:val="0"/>
          <w:bCs w:val="0"/>
          <w:sz w:val="20"/>
          <w:szCs w:val="20"/>
        </w:rPr>
        <w:t xml:space="preserve"> </w:t>
      </w:r>
    </w:p>
    <w:p w14:paraId="43FA578E" w14:textId="77777777" w:rsidR="00B770BC" w:rsidRPr="0025102E" w:rsidRDefault="00B770BC"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Library Association (2000). </w:t>
      </w:r>
      <w:r w:rsidRPr="0025102E">
        <w:rPr>
          <w:rFonts w:asciiTheme="majorBidi" w:hAnsiTheme="majorBidi" w:cstheme="majorBidi"/>
          <w:b w:val="0"/>
          <w:bCs w:val="0"/>
          <w:i/>
          <w:iCs/>
          <w:sz w:val="20"/>
          <w:szCs w:val="20"/>
        </w:rPr>
        <w:t>150 of Public Libraries. Website celebrating PL of the UK</w:t>
      </w:r>
      <w:r w:rsidRPr="0025102E">
        <w:rPr>
          <w:rFonts w:asciiTheme="majorBidi" w:hAnsiTheme="majorBidi" w:cstheme="majorBidi"/>
          <w:b w:val="0"/>
          <w:bCs w:val="0"/>
          <w:sz w:val="20"/>
          <w:szCs w:val="20"/>
        </w:rPr>
        <w:t xml:space="preserve">.  </w:t>
      </w:r>
      <w:hyperlink r:id="rId19" w:history="1">
        <w:r w:rsidRPr="0025102E">
          <w:rPr>
            <w:rStyle w:val="Hyperlink"/>
            <w:rFonts w:asciiTheme="majorBidi" w:hAnsiTheme="majorBidi" w:cstheme="majorBidi"/>
            <w:b w:val="0"/>
            <w:bCs w:val="0"/>
            <w:sz w:val="20"/>
            <w:szCs w:val="20"/>
          </w:rPr>
          <w:t>www.la-hq.org.uk/hot_news/150years.html</w:t>
        </w:r>
      </w:hyperlink>
      <w:r w:rsidRPr="0025102E">
        <w:rPr>
          <w:rFonts w:asciiTheme="majorBidi" w:hAnsiTheme="majorBidi" w:cstheme="majorBidi"/>
          <w:b w:val="0"/>
          <w:bCs w:val="0"/>
          <w:sz w:val="20"/>
          <w:szCs w:val="20"/>
        </w:rPr>
        <w:t xml:space="preserve">  </w:t>
      </w:r>
      <w:r w:rsidR="00C12CE8" w:rsidRPr="0025102E">
        <w:rPr>
          <w:rFonts w:asciiTheme="majorBidi" w:hAnsiTheme="majorBidi" w:cstheme="majorBidi"/>
          <w:b w:val="0"/>
          <w:bCs w:val="0"/>
          <w:sz w:val="20"/>
          <w:szCs w:val="20"/>
        </w:rPr>
        <w:t>(11/11/2016).</w:t>
      </w:r>
    </w:p>
    <w:p w14:paraId="75FDAA5D" w14:textId="77777777" w:rsidR="006E618E" w:rsidRPr="0025102E" w:rsidRDefault="006E618E"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Martin</w:t>
      </w:r>
      <w:r w:rsidR="00EC78A1" w:rsidRPr="0025102E">
        <w:rPr>
          <w:rFonts w:asciiTheme="majorBidi" w:hAnsiTheme="majorBidi" w:cstheme="majorBidi"/>
          <w:b w:val="0"/>
          <w:bCs w:val="0"/>
          <w:sz w:val="20"/>
          <w:szCs w:val="20"/>
        </w:rPr>
        <w:t>,</w:t>
      </w:r>
      <w:r w:rsidR="00E8318D" w:rsidRPr="0025102E">
        <w:rPr>
          <w:rFonts w:asciiTheme="majorBidi" w:hAnsiTheme="majorBidi" w:cstheme="majorBidi"/>
          <w:b w:val="0"/>
          <w:bCs w:val="0"/>
          <w:sz w:val="20"/>
          <w:szCs w:val="20"/>
        </w:rPr>
        <w:t xml:space="preserve"> Lowel A.</w:t>
      </w:r>
      <w:r w:rsidRPr="0025102E">
        <w:rPr>
          <w:rFonts w:asciiTheme="majorBidi" w:hAnsiTheme="majorBidi" w:cstheme="majorBidi"/>
          <w:b w:val="0"/>
          <w:bCs w:val="0"/>
          <w:sz w:val="20"/>
          <w:szCs w:val="20"/>
        </w:rPr>
        <w:t xml:space="preserve">(1983). Public library: middle age crisis or old age.  </w:t>
      </w:r>
      <w:r w:rsidRPr="0025102E">
        <w:rPr>
          <w:rFonts w:asciiTheme="majorBidi" w:hAnsiTheme="majorBidi" w:cstheme="majorBidi"/>
          <w:i/>
          <w:iCs/>
          <w:sz w:val="20"/>
          <w:szCs w:val="20"/>
        </w:rPr>
        <w:t>Library Journal</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108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Jan.</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1. pp.17-22.</w:t>
      </w:r>
    </w:p>
    <w:p w14:paraId="1F7DB270" w14:textId="77777777" w:rsidR="006E618E" w:rsidRPr="0025102E" w:rsidRDefault="006E618E"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McClure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Charles et al.(1997). </w:t>
      </w:r>
      <w:r w:rsidRPr="0025102E">
        <w:rPr>
          <w:rFonts w:asciiTheme="majorBidi" w:hAnsiTheme="majorBidi" w:cstheme="majorBidi"/>
          <w:i/>
          <w:iCs/>
          <w:sz w:val="20"/>
          <w:szCs w:val="20"/>
        </w:rPr>
        <w:t>A planning and role setting manual for public libraries</w:t>
      </w:r>
      <w:r w:rsidR="00EC78A1" w:rsidRPr="0025102E">
        <w:rPr>
          <w:rFonts w:asciiTheme="majorBidi" w:hAnsiTheme="majorBidi" w:cstheme="majorBidi"/>
          <w:sz w:val="20"/>
          <w:szCs w:val="20"/>
        </w:rPr>
        <w:t>,</w:t>
      </w:r>
      <w:r w:rsidRPr="0025102E">
        <w:rPr>
          <w:rFonts w:asciiTheme="majorBidi" w:hAnsiTheme="majorBidi" w:cstheme="majorBidi"/>
          <w:b w:val="0"/>
          <w:bCs w:val="0"/>
          <w:sz w:val="20"/>
          <w:szCs w:val="20"/>
        </w:rPr>
        <w:t xml:space="preserve"> Chicago</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ALA.</w:t>
      </w:r>
    </w:p>
    <w:p w14:paraId="343347E2" w14:textId="77777777" w:rsidR="0058550D" w:rsidRPr="0025102E" w:rsidRDefault="0058550D"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McKnight, Cliff and James Dearnley</w:t>
      </w:r>
      <w:r w:rsidR="00E8318D" w:rsidRPr="0025102E">
        <w:rPr>
          <w:rFonts w:asciiTheme="majorBidi" w:hAnsiTheme="majorBidi" w:cstheme="majorBidi"/>
          <w:b w:val="0"/>
          <w:bCs w:val="0"/>
          <w:sz w:val="20"/>
          <w:szCs w:val="20"/>
        </w:rPr>
        <w:t>(2003)</w:t>
      </w:r>
      <w:r w:rsidRPr="0025102E">
        <w:rPr>
          <w:rFonts w:asciiTheme="majorBidi" w:hAnsiTheme="majorBidi" w:cstheme="majorBidi"/>
          <w:b w:val="0"/>
          <w:bCs w:val="0"/>
          <w:sz w:val="20"/>
          <w:szCs w:val="20"/>
        </w:rPr>
        <w:t xml:space="preserve">. Electronic Book Use in a Public Library.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vol. 35, 4: pp. 235-242</w:t>
      </w:r>
      <w:r w:rsidRPr="0025102E">
        <w:rPr>
          <w:rFonts w:asciiTheme="majorBidi" w:hAnsiTheme="majorBidi" w:cstheme="majorBidi"/>
          <w:b w:val="0"/>
          <w:bCs w:val="0"/>
          <w:sz w:val="20"/>
          <w:szCs w:val="20"/>
        </w:rPr>
        <w:t xml:space="preserve">. </w:t>
      </w:r>
    </w:p>
    <w:p w14:paraId="3846A8A6" w14:textId="77777777" w:rsidR="00C42B45" w:rsidRPr="0025102E" w:rsidRDefault="00C42B4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Murray</w:t>
      </w:r>
      <w:r w:rsidR="00EC78A1" w:rsidRPr="0025102E">
        <w:rPr>
          <w:rFonts w:asciiTheme="majorBidi" w:hAnsiTheme="majorBidi" w:cstheme="majorBidi"/>
          <w:b w:val="0"/>
          <w:bCs w:val="0"/>
          <w:sz w:val="20"/>
          <w:szCs w:val="20"/>
        </w:rPr>
        <w:t>,</w:t>
      </w:r>
      <w:r w:rsidR="00E8318D" w:rsidRPr="0025102E">
        <w:rPr>
          <w:rFonts w:asciiTheme="majorBidi" w:hAnsiTheme="majorBidi" w:cstheme="majorBidi"/>
          <w:b w:val="0"/>
          <w:bCs w:val="0"/>
          <w:sz w:val="20"/>
          <w:szCs w:val="20"/>
        </w:rPr>
        <w:t xml:space="preserve"> Ian(1997). </w:t>
      </w:r>
      <w:r w:rsidRPr="0025102E">
        <w:rPr>
          <w:rFonts w:asciiTheme="majorBidi" w:hAnsiTheme="majorBidi" w:cstheme="majorBidi"/>
          <w:b w:val="0"/>
          <w:bCs w:val="0"/>
          <w:sz w:val="20"/>
          <w:szCs w:val="20"/>
        </w:rPr>
        <w:t xml:space="preserve">Strategic turbulence in the public library service: vision and reality.  </w:t>
      </w:r>
      <w:r w:rsidRPr="0025102E">
        <w:rPr>
          <w:rFonts w:asciiTheme="majorBidi" w:hAnsiTheme="majorBidi" w:cstheme="majorBidi"/>
          <w:i/>
          <w:iCs/>
          <w:sz w:val="20"/>
          <w:szCs w:val="20"/>
        </w:rPr>
        <w:t>Library Management</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vol.18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no.8.  pp.361-365.</w:t>
      </w:r>
    </w:p>
    <w:p w14:paraId="09C0C5AB" w14:textId="31525B25" w:rsidR="006E618E" w:rsidRDefault="006E618E"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tl/>
        </w:rPr>
      </w:pPr>
      <w:r w:rsidRPr="0025102E">
        <w:rPr>
          <w:rFonts w:asciiTheme="majorBidi" w:hAnsiTheme="majorBidi" w:cstheme="majorBidi"/>
          <w:i/>
          <w:iCs/>
          <w:sz w:val="20"/>
          <w:szCs w:val="20"/>
        </w:rPr>
        <w:t>Navigating the economy of knowledge: a national survey of users and non-users of state and public libraries</w:t>
      </w:r>
      <w:r w:rsidRPr="0025102E">
        <w:rPr>
          <w:rFonts w:asciiTheme="majorBidi" w:hAnsiTheme="majorBidi" w:cstheme="majorBidi"/>
          <w:b w:val="0"/>
          <w:bCs w:val="0"/>
          <w:sz w:val="20"/>
          <w:szCs w:val="20"/>
        </w:rPr>
        <w:t xml:space="preserve"> (1995). Brisbane: Griffith University.</w:t>
      </w:r>
    </w:p>
    <w:p w14:paraId="75F121C8" w14:textId="77777777" w:rsidR="006B4CEA" w:rsidRPr="0025102E" w:rsidRDefault="006B4CEA" w:rsidP="006B4CEA">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i/>
          <w:iCs/>
          <w:sz w:val="20"/>
          <w:szCs w:val="20"/>
        </w:rPr>
        <w:lastRenderedPageBreak/>
        <w:t>New library: the people network</w:t>
      </w:r>
      <w:r w:rsidRPr="0025102E">
        <w:rPr>
          <w:rFonts w:asciiTheme="majorBidi" w:hAnsiTheme="majorBidi" w:cstheme="majorBidi"/>
          <w:b w:val="0"/>
          <w:bCs w:val="0"/>
          <w:sz w:val="20"/>
          <w:szCs w:val="20"/>
        </w:rPr>
        <w:t xml:space="preserve">(1997). London, Library and Information Commission. </w:t>
      </w:r>
    </w:p>
    <w:p w14:paraId="436BF109" w14:textId="77777777" w:rsidR="00313DB5" w:rsidRPr="0025102E"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North York Public Library (1995).  Cited by Fitch</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Leslie and Jody Warner in “ Dividends: the Value of Public Libraries in Canada”</w:t>
      </w:r>
      <w:r w:rsidR="00184BAF"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The 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1998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p>
    <w:p w14:paraId="1F0ABDCA" w14:textId="77777777" w:rsidR="00EC4BBC" w:rsidRPr="0025102E" w:rsidRDefault="00313DB5" w:rsidP="0025102E">
      <w:pPr>
        <w:pStyle w:val="FootnoteText"/>
        <w:ind w:left="720" w:hanging="720"/>
        <w:contextualSpacing/>
        <w:jc w:val="both"/>
        <w:rPr>
          <w:rFonts w:asciiTheme="majorBidi" w:hAnsiTheme="majorBidi" w:cstheme="majorBidi"/>
          <w:b w:val="0"/>
          <w:bCs w:val="0"/>
        </w:rPr>
      </w:pPr>
      <w:r w:rsidRPr="0025102E">
        <w:rPr>
          <w:rFonts w:asciiTheme="majorBidi" w:hAnsiTheme="majorBidi" w:cstheme="majorBidi"/>
          <w:b w:val="0"/>
          <w:bCs w:val="0"/>
        </w:rPr>
        <w:t>Nova Scotia Regional Libraries Funding Formula Review Committee (1993). Cited by Fitch</w:t>
      </w:r>
      <w:r w:rsidR="00EC78A1" w:rsidRPr="0025102E">
        <w:rPr>
          <w:rFonts w:asciiTheme="majorBidi" w:hAnsiTheme="majorBidi" w:cstheme="majorBidi"/>
          <w:b w:val="0"/>
          <w:bCs w:val="0"/>
        </w:rPr>
        <w:t>,</w:t>
      </w:r>
      <w:r w:rsidRPr="0025102E">
        <w:rPr>
          <w:rFonts w:asciiTheme="majorBidi" w:hAnsiTheme="majorBidi" w:cstheme="majorBidi"/>
          <w:b w:val="0"/>
          <w:bCs w:val="0"/>
        </w:rPr>
        <w:t xml:space="preserve"> Leslie and Jody Warner in “Dividends: the Value of Public Libraries in Canada”</w:t>
      </w:r>
      <w:r w:rsidR="00EC78A1" w:rsidRPr="0025102E">
        <w:rPr>
          <w:rFonts w:asciiTheme="majorBidi" w:hAnsiTheme="majorBidi" w:cstheme="majorBidi"/>
          <w:b w:val="0"/>
          <w:bCs w:val="0"/>
        </w:rPr>
        <w:t>,</w:t>
      </w:r>
      <w:r w:rsidRPr="0025102E">
        <w:rPr>
          <w:rFonts w:asciiTheme="majorBidi" w:hAnsiTheme="majorBidi" w:cstheme="majorBidi"/>
          <w:b w:val="0"/>
          <w:bCs w:val="0"/>
        </w:rPr>
        <w:t xml:space="preserve">   </w:t>
      </w:r>
      <w:r w:rsidRPr="0025102E">
        <w:rPr>
          <w:rFonts w:asciiTheme="majorBidi" w:hAnsiTheme="majorBidi" w:cstheme="majorBidi"/>
          <w:i/>
          <w:iCs/>
        </w:rPr>
        <w:t>The Bottom Line</w:t>
      </w:r>
      <w:r w:rsidR="00EC78A1" w:rsidRPr="0025102E">
        <w:rPr>
          <w:rFonts w:asciiTheme="majorBidi" w:hAnsiTheme="majorBidi" w:cstheme="majorBidi"/>
          <w:b w:val="0"/>
          <w:bCs w:val="0"/>
        </w:rPr>
        <w:t>,</w:t>
      </w:r>
      <w:r w:rsidRPr="0025102E">
        <w:rPr>
          <w:rFonts w:asciiTheme="majorBidi" w:hAnsiTheme="majorBidi" w:cstheme="majorBidi"/>
          <w:b w:val="0"/>
          <w:bCs w:val="0"/>
        </w:rPr>
        <w:t xml:space="preserve"> 1998</w:t>
      </w:r>
      <w:r w:rsidR="00EC78A1" w:rsidRPr="0025102E">
        <w:rPr>
          <w:rFonts w:asciiTheme="majorBidi" w:hAnsiTheme="majorBidi" w:cstheme="majorBidi"/>
          <w:b w:val="0"/>
          <w:bCs w:val="0"/>
        </w:rPr>
        <w:t>,</w:t>
      </w:r>
      <w:r w:rsidRPr="0025102E">
        <w:rPr>
          <w:rFonts w:asciiTheme="majorBidi" w:hAnsiTheme="majorBidi" w:cstheme="majorBidi"/>
          <w:b w:val="0"/>
          <w:bCs w:val="0"/>
        </w:rPr>
        <w:t xml:space="preserve"> Vol. 11</w:t>
      </w:r>
      <w:r w:rsidR="00EC78A1" w:rsidRPr="0025102E">
        <w:rPr>
          <w:rFonts w:asciiTheme="majorBidi" w:hAnsiTheme="majorBidi" w:cstheme="majorBidi"/>
          <w:b w:val="0"/>
          <w:bCs w:val="0"/>
        </w:rPr>
        <w:t>,</w:t>
      </w:r>
      <w:r w:rsidRPr="0025102E">
        <w:rPr>
          <w:rFonts w:asciiTheme="majorBidi" w:hAnsiTheme="majorBidi" w:cstheme="majorBidi"/>
          <w:b w:val="0"/>
          <w:bCs w:val="0"/>
        </w:rPr>
        <w:t xml:space="preserve"> No. 4.</w:t>
      </w:r>
      <w:r w:rsidR="00EC4BBC" w:rsidRPr="0025102E">
        <w:rPr>
          <w:rFonts w:asciiTheme="majorBidi" w:hAnsiTheme="majorBidi" w:cstheme="majorBidi"/>
          <w:b w:val="0"/>
          <w:bCs w:val="0"/>
        </w:rPr>
        <w:t xml:space="preserve"> </w:t>
      </w:r>
    </w:p>
    <w:p w14:paraId="2B773C40" w14:textId="77777777" w:rsidR="004A3255" w:rsidRPr="0025102E" w:rsidRDefault="004A3255" w:rsidP="0025102E">
      <w:pPr>
        <w:pStyle w:val="FootnoteText"/>
        <w:ind w:left="720" w:hanging="720"/>
        <w:contextualSpacing/>
        <w:jc w:val="both"/>
        <w:rPr>
          <w:rFonts w:asciiTheme="majorBidi" w:hAnsiTheme="majorBidi" w:cstheme="majorBidi"/>
          <w:b w:val="0"/>
          <w:bCs w:val="0"/>
        </w:rPr>
      </w:pPr>
      <w:r w:rsidRPr="0025102E">
        <w:rPr>
          <w:rFonts w:asciiTheme="majorBidi" w:hAnsiTheme="majorBidi" w:cstheme="majorBidi"/>
          <w:b w:val="0"/>
          <w:bCs w:val="0"/>
        </w:rPr>
        <w:t>Planning Public Library Buildings: Concepts and Issues for the Librarian by Michael Dewe 200</w:t>
      </w:r>
      <w:r w:rsidR="00D2310A" w:rsidRPr="0025102E">
        <w:rPr>
          <w:rFonts w:asciiTheme="majorBidi" w:hAnsiTheme="majorBidi" w:cstheme="majorBidi"/>
          <w:b w:val="0"/>
          <w:bCs w:val="0"/>
        </w:rPr>
        <w:t>6, Aldershot:</w:t>
      </w:r>
      <w:r w:rsidR="000363FF" w:rsidRPr="0025102E">
        <w:rPr>
          <w:rFonts w:asciiTheme="majorBidi" w:hAnsiTheme="majorBidi" w:cstheme="majorBidi"/>
          <w:b w:val="0"/>
          <w:bCs w:val="0"/>
        </w:rPr>
        <w:t xml:space="preserve"> Ashgate, 354pp</w:t>
      </w:r>
      <w:r w:rsidRPr="0025102E">
        <w:rPr>
          <w:rFonts w:asciiTheme="majorBidi" w:hAnsiTheme="majorBidi" w:cstheme="majorBidi"/>
          <w:b w:val="0"/>
          <w:bCs w:val="0"/>
        </w:rPr>
        <w:t>. Book Review</w:t>
      </w:r>
      <w:r w:rsidR="00D2310A" w:rsidRPr="0025102E">
        <w:rPr>
          <w:rFonts w:asciiTheme="majorBidi" w:hAnsiTheme="majorBidi" w:cstheme="majorBidi"/>
          <w:b w:val="0"/>
          <w:bCs w:val="0"/>
        </w:rPr>
        <w:t xml:space="preserve"> </w:t>
      </w:r>
      <w:r w:rsidRPr="0025102E">
        <w:rPr>
          <w:rFonts w:asciiTheme="majorBidi" w:hAnsiTheme="majorBidi" w:cstheme="majorBidi"/>
          <w:b w:val="0"/>
          <w:bCs w:val="0"/>
        </w:rPr>
        <w:t xml:space="preserve">by Lawraine Wood, </w:t>
      </w:r>
      <w:r w:rsidRPr="0025102E">
        <w:rPr>
          <w:rFonts w:asciiTheme="majorBidi" w:hAnsiTheme="majorBidi" w:cstheme="majorBidi"/>
          <w:i/>
          <w:iCs/>
        </w:rPr>
        <w:t>Journal of Librarianship and Information Science</w:t>
      </w:r>
      <w:r w:rsidRPr="0025102E">
        <w:rPr>
          <w:rFonts w:asciiTheme="majorBidi" w:hAnsiTheme="majorBidi" w:cstheme="majorBidi"/>
          <w:b w:val="0"/>
          <w:bCs w:val="0"/>
          <w:i/>
          <w:iCs/>
        </w:rPr>
        <w:t>, September 2007; vol. 39, 3: pp. 188-190</w:t>
      </w:r>
      <w:r w:rsidRPr="0025102E">
        <w:rPr>
          <w:rFonts w:asciiTheme="majorBidi" w:hAnsiTheme="majorBidi" w:cstheme="majorBidi"/>
          <w:b w:val="0"/>
          <w:bCs w:val="0"/>
        </w:rPr>
        <w:t>.</w:t>
      </w:r>
    </w:p>
    <w:p w14:paraId="7C9B38C8" w14:textId="550A60A5" w:rsidR="006B4CEA" w:rsidRDefault="006B4CEA" w:rsidP="006B4CEA">
      <w:pPr>
        <w:pStyle w:val="FootnoteText"/>
        <w:ind w:left="720" w:hanging="720"/>
        <w:contextualSpacing/>
        <w:jc w:val="both"/>
        <w:rPr>
          <w:rFonts w:asciiTheme="majorBidi" w:hAnsiTheme="majorBidi" w:cstheme="majorBidi"/>
          <w:b w:val="0"/>
          <w:bCs w:val="0"/>
          <w:rtl/>
        </w:rPr>
      </w:pPr>
      <w:r w:rsidRPr="0025102E">
        <w:rPr>
          <w:rFonts w:asciiTheme="majorBidi" w:hAnsiTheme="majorBidi" w:cstheme="majorBidi"/>
          <w:b w:val="0"/>
          <w:bCs w:val="0"/>
        </w:rPr>
        <w:t>Poustie, Kay(1999). The Bertelsmann International Network of Public Libraries: A model of public library cooperation on an international scale</w:t>
      </w:r>
      <w:r w:rsidRPr="0025102E">
        <w:rPr>
          <w:rStyle w:val="apple-converted-space"/>
          <w:rFonts w:asciiTheme="majorBidi" w:hAnsiTheme="majorBidi" w:cstheme="majorBidi"/>
          <w:b w:val="0"/>
          <w:bCs w:val="0"/>
        </w:rPr>
        <w:t>. </w:t>
      </w:r>
      <w:r w:rsidRPr="0025102E">
        <w:rPr>
          <w:rFonts w:asciiTheme="majorBidi" w:hAnsiTheme="majorBidi" w:cstheme="majorBidi"/>
          <w:i/>
          <w:iCs/>
        </w:rPr>
        <w:t>Asian Libraries</w:t>
      </w:r>
      <w:r w:rsidRPr="0025102E">
        <w:rPr>
          <w:rFonts w:asciiTheme="majorBidi" w:hAnsiTheme="majorBidi" w:cstheme="majorBidi"/>
          <w:b w:val="0"/>
          <w:bCs w:val="0"/>
        </w:rPr>
        <w:t xml:space="preserve">, Vol. 8 Iss: 11, pp.422 – 430. </w:t>
      </w:r>
    </w:p>
    <w:p w14:paraId="6763ECFB" w14:textId="77777777" w:rsidR="006B4CEA" w:rsidRPr="0025102E" w:rsidRDefault="006B4CEA" w:rsidP="006B4CEA">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Proctor, Richard, Bob Usherwood and Gill Sobczyk (1997).  What happens when a public library closes down?  </w:t>
      </w:r>
      <w:r w:rsidRPr="0025102E">
        <w:rPr>
          <w:rFonts w:asciiTheme="majorBidi" w:hAnsiTheme="majorBidi" w:cstheme="majorBidi"/>
          <w:i/>
          <w:iCs/>
          <w:sz w:val="20"/>
          <w:szCs w:val="20"/>
        </w:rPr>
        <w:t>Library Management</w:t>
      </w:r>
      <w:r w:rsidRPr="0025102E">
        <w:rPr>
          <w:rFonts w:asciiTheme="majorBidi" w:hAnsiTheme="majorBidi" w:cstheme="majorBidi"/>
          <w:b w:val="0"/>
          <w:bCs w:val="0"/>
          <w:i/>
          <w:iCs/>
          <w:sz w:val="20"/>
          <w:szCs w:val="20"/>
        </w:rPr>
        <w:t xml:space="preserve">, </w:t>
      </w:r>
      <w:r w:rsidRPr="0025102E">
        <w:rPr>
          <w:rFonts w:asciiTheme="majorBidi" w:hAnsiTheme="majorBidi" w:cstheme="majorBidi"/>
          <w:b w:val="0"/>
          <w:bCs w:val="0"/>
          <w:sz w:val="20"/>
          <w:szCs w:val="20"/>
        </w:rPr>
        <w:t>Vol. 18, No.1. pp. 59-64.</w:t>
      </w:r>
    </w:p>
    <w:p w14:paraId="7F873711" w14:textId="77777777" w:rsidR="006B4CEA" w:rsidRPr="0025102E" w:rsidRDefault="006B4CEA" w:rsidP="006B4CEA">
      <w:pPr>
        <w:widowControl w:val="0"/>
        <w:tabs>
          <w:tab w:val="left" w:pos="7470"/>
        </w:tabs>
        <w:autoSpaceDE w:val="0"/>
        <w:autoSpaceDN w:val="0"/>
        <w:adjustRightInd w:val="0"/>
        <w:ind w:left="720" w:hanging="720"/>
        <w:contextualSpacing/>
        <w:jc w:val="both"/>
        <w:rPr>
          <w:rFonts w:asciiTheme="majorBidi" w:hAnsiTheme="majorBidi" w:cstheme="majorBidi"/>
          <w:sz w:val="20"/>
          <w:szCs w:val="20"/>
        </w:rPr>
      </w:pPr>
      <w:r w:rsidRPr="0025102E">
        <w:rPr>
          <w:rFonts w:asciiTheme="majorBidi" w:hAnsiTheme="majorBidi" w:cstheme="majorBidi"/>
          <w:b w:val="0"/>
          <w:bCs w:val="0"/>
          <w:sz w:val="20"/>
          <w:szCs w:val="20"/>
        </w:rPr>
        <w:t xml:space="preserve">Public Library Association(2003). </w:t>
      </w:r>
      <w:r w:rsidRPr="0025102E">
        <w:rPr>
          <w:rFonts w:asciiTheme="majorBidi" w:hAnsiTheme="majorBidi" w:cstheme="majorBidi"/>
          <w:i/>
          <w:iCs/>
          <w:sz w:val="20"/>
          <w:szCs w:val="20"/>
        </w:rPr>
        <w:t>Public Libraries: it is more than you think</w:t>
      </w:r>
      <w:r w:rsidRPr="0025102E">
        <w:rPr>
          <w:rFonts w:asciiTheme="majorBidi" w:hAnsiTheme="majorBidi" w:cstheme="majorBidi"/>
          <w:b w:val="0"/>
          <w:bCs w:val="0"/>
          <w:sz w:val="20"/>
          <w:szCs w:val="20"/>
        </w:rPr>
        <w:t xml:space="preserve">. (General info about PL at the Association website: </w:t>
      </w:r>
      <w:hyperlink r:id="rId20" w:history="1">
        <w:r w:rsidRPr="0025102E">
          <w:rPr>
            <w:rStyle w:val="Hyperlink"/>
            <w:rFonts w:asciiTheme="majorBidi" w:hAnsiTheme="majorBidi" w:cstheme="majorBidi"/>
            <w:b w:val="0"/>
            <w:bCs w:val="0"/>
            <w:sz w:val="20"/>
            <w:szCs w:val="20"/>
          </w:rPr>
          <w:t>www.pla.org/projects/recruitment.html</w:t>
        </w:r>
      </w:hyperlink>
      <w:r w:rsidRPr="0025102E">
        <w:rPr>
          <w:rFonts w:asciiTheme="majorBidi" w:hAnsiTheme="majorBidi" w:cstheme="majorBidi"/>
          <w:b w:val="0"/>
          <w:bCs w:val="0"/>
          <w:sz w:val="20"/>
          <w:szCs w:val="20"/>
        </w:rPr>
        <w:t xml:space="preserve">). (11/11/2016). </w:t>
      </w:r>
    </w:p>
    <w:p w14:paraId="2D97E699" w14:textId="0AA87B9F" w:rsidR="00F47B16" w:rsidRPr="0025102E" w:rsidRDefault="00F47B16" w:rsidP="006B4CEA">
      <w:pPr>
        <w:pStyle w:val="FootnoteText"/>
        <w:ind w:left="720" w:hanging="720"/>
        <w:contextualSpacing/>
        <w:jc w:val="both"/>
        <w:rPr>
          <w:rFonts w:asciiTheme="majorBidi" w:hAnsiTheme="majorBidi" w:cstheme="majorBidi"/>
          <w:b w:val="0"/>
          <w:bCs w:val="0"/>
        </w:rPr>
      </w:pPr>
      <w:r w:rsidRPr="0025102E">
        <w:rPr>
          <w:rFonts w:asciiTheme="majorBidi" w:hAnsiTheme="majorBidi" w:cstheme="majorBidi"/>
          <w:b w:val="0"/>
          <w:bCs w:val="0"/>
        </w:rPr>
        <w:t>Saarti, Jarmo and Jouko Raivio</w:t>
      </w:r>
      <w:r w:rsidR="006E1724" w:rsidRPr="0025102E">
        <w:rPr>
          <w:rFonts w:asciiTheme="majorBidi" w:hAnsiTheme="majorBidi" w:cstheme="majorBidi"/>
          <w:b w:val="0"/>
          <w:bCs w:val="0"/>
        </w:rPr>
        <w:t>(March 2011)</w:t>
      </w:r>
      <w:r w:rsidRPr="0025102E">
        <w:rPr>
          <w:rFonts w:asciiTheme="majorBidi" w:hAnsiTheme="majorBidi" w:cstheme="majorBidi"/>
          <w:b w:val="0"/>
          <w:bCs w:val="0"/>
        </w:rPr>
        <w:t xml:space="preserve">. How to communicate with a machine: On reading a public library’s OPAC. </w:t>
      </w:r>
      <w:r w:rsidRPr="0025102E">
        <w:rPr>
          <w:rFonts w:asciiTheme="majorBidi" w:hAnsiTheme="majorBidi" w:cstheme="majorBidi"/>
          <w:i/>
          <w:iCs/>
        </w:rPr>
        <w:t>Journal of Librarianship and Information Science</w:t>
      </w:r>
      <w:r w:rsidRPr="0025102E">
        <w:rPr>
          <w:rFonts w:asciiTheme="majorBidi" w:hAnsiTheme="majorBidi" w:cstheme="majorBidi"/>
          <w:b w:val="0"/>
          <w:bCs w:val="0"/>
          <w:i/>
          <w:iCs/>
        </w:rPr>
        <w:t xml:space="preserve">, vol. 43, 1: pp. 22-29. </w:t>
      </w:r>
    </w:p>
    <w:p w14:paraId="377651D3" w14:textId="77777777" w:rsidR="00F47B16" w:rsidRPr="0025102E" w:rsidRDefault="00F47B16"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Sahavirta, Harri</w:t>
      </w:r>
      <w:r w:rsidR="006E1724" w:rsidRPr="0025102E">
        <w:rPr>
          <w:rFonts w:asciiTheme="majorBidi" w:hAnsiTheme="majorBidi" w:cstheme="majorBidi"/>
          <w:b w:val="0"/>
          <w:bCs w:val="0"/>
          <w:sz w:val="20"/>
          <w:szCs w:val="20"/>
        </w:rPr>
        <w:t>(2012)</w:t>
      </w:r>
      <w:r w:rsidRPr="0025102E">
        <w:rPr>
          <w:rFonts w:asciiTheme="majorBidi" w:hAnsiTheme="majorBidi" w:cstheme="majorBidi"/>
          <w:b w:val="0"/>
          <w:bCs w:val="0"/>
          <w:sz w:val="20"/>
          <w:szCs w:val="20"/>
        </w:rPr>
        <w:t>. Showing the green way: Advocating green values and image in a Finnish public library</w:t>
      </w:r>
      <w:r w:rsidRPr="0025102E">
        <w:rPr>
          <w:rFonts w:asciiTheme="majorBidi" w:hAnsiTheme="majorBidi" w:cstheme="majorBidi"/>
          <w:b w:val="0"/>
          <w:bCs w:val="0"/>
          <w:i/>
          <w:iCs/>
          <w:sz w:val="20"/>
          <w:szCs w:val="20"/>
        </w:rPr>
        <w:t xml:space="preserve">. </w:t>
      </w:r>
      <w:r w:rsidRPr="0025102E">
        <w:rPr>
          <w:rFonts w:asciiTheme="majorBidi" w:hAnsiTheme="majorBidi" w:cstheme="majorBidi"/>
          <w:i/>
          <w:iCs/>
          <w:sz w:val="20"/>
          <w:szCs w:val="20"/>
        </w:rPr>
        <w:t>IFLA Journal, October</w:t>
      </w:r>
      <w:r w:rsidRPr="0025102E">
        <w:rPr>
          <w:rFonts w:asciiTheme="majorBidi" w:hAnsiTheme="majorBidi" w:cstheme="majorBidi"/>
          <w:b w:val="0"/>
          <w:bCs w:val="0"/>
          <w:i/>
          <w:iCs/>
          <w:sz w:val="20"/>
          <w:szCs w:val="20"/>
        </w:rPr>
        <w:t>; vol. 38, 3: pp. 239-242.</w:t>
      </w:r>
      <w:r w:rsidRPr="0025102E">
        <w:rPr>
          <w:rFonts w:asciiTheme="majorBidi" w:hAnsiTheme="majorBidi" w:cstheme="majorBidi"/>
          <w:b w:val="0"/>
          <w:bCs w:val="0"/>
          <w:sz w:val="20"/>
          <w:szCs w:val="20"/>
        </w:rPr>
        <w:t xml:space="preserve">   </w:t>
      </w:r>
    </w:p>
    <w:p w14:paraId="77804F03" w14:textId="77777777" w:rsidR="00175E0F" w:rsidRPr="0025102E" w:rsidRDefault="00175E0F" w:rsidP="00175E0F">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Sannwald, william W.(2001). </w:t>
      </w:r>
      <w:r w:rsidRPr="0025102E">
        <w:rPr>
          <w:rStyle w:val="Emphasis"/>
          <w:rFonts w:asciiTheme="majorBidi" w:hAnsiTheme="majorBidi" w:cstheme="majorBidi"/>
          <w:sz w:val="20"/>
          <w:szCs w:val="20"/>
        </w:rPr>
        <w:t>Checklist of library Building Design Considerations</w:t>
      </w:r>
      <w:r w:rsidRPr="0025102E">
        <w:rPr>
          <w:rFonts w:asciiTheme="majorBidi" w:hAnsiTheme="majorBidi" w:cstheme="majorBidi"/>
          <w:b w:val="0"/>
          <w:bCs w:val="0"/>
          <w:sz w:val="20"/>
          <w:szCs w:val="20"/>
        </w:rPr>
        <w:t xml:space="preserve">. 4Th ed.  Chicago:  Am. Library Association. </w:t>
      </w:r>
    </w:p>
    <w:p w14:paraId="512DE81D" w14:textId="77777777" w:rsidR="00F47B16" w:rsidRPr="0025102E" w:rsidRDefault="00F47B16"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Shearer, Kenneth (1993). Confusing what is the most wanted with what is most used: a crisis in public library priorities today.  </w:t>
      </w:r>
      <w:r w:rsidRPr="0025102E">
        <w:rPr>
          <w:rFonts w:asciiTheme="majorBidi" w:hAnsiTheme="majorBidi" w:cstheme="majorBidi"/>
          <w:i/>
          <w:iCs/>
          <w:sz w:val="20"/>
          <w:szCs w:val="20"/>
        </w:rPr>
        <w:t>Public Libraries</w:t>
      </w:r>
      <w:r w:rsidRPr="0025102E">
        <w:rPr>
          <w:rFonts w:asciiTheme="majorBidi" w:hAnsiTheme="majorBidi" w:cstheme="majorBidi"/>
          <w:b w:val="0"/>
          <w:bCs w:val="0"/>
          <w:sz w:val="20"/>
          <w:szCs w:val="20"/>
        </w:rPr>
        <w:t>, Vol. 32, no.4, pp193-197.</w:t>
      </w:r>
    </w:p>
    <w:p w14:paraId="04DFCE7C" w14:textId="77777777" w:rsidR="00313DB5" w:rsidRPr="009C73AD" w:rsidRDefault="009C73AD" w:rsidP="0025102E">
      <w:pPr>
        <w:pStyle w:val="EndnoteText"/>
        <w:tabs>
          <w:tab w:val="left" w:pos="7470"/>
        </w:tabs>
        <w:ind w:left="720" w:hanging="720"/>
        <w:contextualSpacing/>
        <w:jc w:val="both"/>
        <w:rPr>
          <w:rFonts w:asciiTheme="majorBidi" w:hAnsiTheme="majorBidi" w:cstheme="majorBidi"/>
          <w:b w:val="0"/>
          <w:bCs w:val="0"/>
        </w:rPr>
      </w:pPr>
      <w:r>
        <w:rPr>
          <w:rFonts w:asciiTheme="majorBidi" w:hAnsiTheme="majorBidi" w:cstheme="majorBidi"/>
          <w:b w:val="0"/>
          <w:bCs w:val="0"/>
        </w:rPr>
        <w:t>Social Trends</w:t>
      </w:r>
      <w:r w:rsidR="00313DB5" w:rsidRPr="0025102E">
        <w:rPr>
          <w:rFonts w:asciiTheme="majorBidi" w:hAnsiTheme="majorBidi" w:cstheme="majorBidi"/>
          <w:b w:val="0"/>
          <w:bCs w:val="0"/>
        </w:rPr>
        <w:t xml:space="preserve">(1996). Cited in </w:t>
      </w:r>
      <w:r w:rsidR="00313DB5" w:rsidRPr="0025102E">
        <w:rPr>
          <w:rFonts w:asciiTheme="majorBidi" w:hAnsiTheme="majorBidi" w:cstheme="majorBidi"/>
          <w:i/>
          <w:iCs/>
        </w:rPr>
        <w:t>New Library: The People’s Network</w:t>
      </w:r>
      <w:r w:rsidR="00313DB5" w:rsidRPr="0025102E">
        <w:rPr>
          <w:rFonts w:asciiTheme="majorBidi" w:hAnsiTheme="majorBidi" w:cstheme="majorBidi"/>
          <w:b w:val="0"/>
          <w:bCs w:val="0"/>
        </w:rPr>
        <w:t>:</w:t>
      </w:r>
      <w:r w:rsidR="00AF2338" w:rsidRPr="0025102E">
        <w:rPr>
          <w:rFonts w:asciiTheme="majorBidi" w:hAnsiTheme="majorBidi" w:cstheme="majorBidi"/>
          <w:b w:val="0"/>
          <w:bCs w:val="0"/>
        </w:rPr>
        <w:t xml:space="preserve"> </w:t>
      </w:r>
      <w:hyperlink r:id="rId21" w:history="1">
        <w:r w:rsidR="00313DB5" w:rsidRPr="0025102E">
          <w:rPr>
            <w:rStyle w:val="Hyperlink"/>
            <w:rFonts w:asciiTheme="majorBidi" w:hAnsiTheme="majorBidi" w:cstheme="majorBidi"/>
            <w:b w:val="0"/>
            <w:bCs w:val="0"/>
          </w:rPr>
          <w:t>www.ukoln.ac.uk/services/lic/newlibrary/full.html</w:t>
        </w:r>
      </w:hyperlink>
      <w:r w:rsidR="00313DB5" w:rsidRPr="0025102E">
        <w:rPr>
          <w:rFonts w:asciiTheme="majorBidi" w:hAnsiTheme="majorBidi" w:cstheme="majorBidi"/>
          <w:b w:val="0"/>
          <w:bCs w:val="0"/>
        </w:rPr>
        <w:t xml:space="preserve">  (seen on 11/30/2002)</w:t>
      </w:r>
      <w:r>
        <w:rPr>
          <w:rFonts w:asciiTheme="majorBidi" w:hAnsiTheme="majorBidi" w:cstheme="majorBidi"/>
          <w:b w:val="0"/>
          <w:bCs w:val="0"/>
        </w:rPr>
        <w:t>.</w:t>
      </w:r>
    </w:p>
    <w:p w14:paraId="19011862" w14:textId="67F16314" w:rsidR="00A6719C" w:rsidRDefault="00313DB5" w:rsidP="0025102E">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tl/>
        </w:rPr>
      </w:pPr>
      <w:r w:rsidRPr="0025102E">
        <w:rPr>
          <w:rFonts w:asciiTheme="majorBidi" w:hAnsiTheme="majorBidi" w:cstheme="majorBidi"/>
          <w:b w:val="0"/>
          <w:bCs w:val="0"/>
          <w:sz w:val="20"/>
          <w:szCs w:val="20"/>
        </w:rPr>
        <w:t>Statistics Canada (1995).  Cited by Fitch</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Leslie and Jody Warner in “ Dividends: the Value of Public Libraries in Canada”</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The Bottom Line</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1998</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Vol. 11</w:t>
      </w:r>
      <w:r w:rsidR="00EC78A1" w:rsidRPr="0025102E">
        <w:rPr>
          <w:rFonts w:asciiTheme="majorBidi" w:hAnsiTheme="majorBidi" w:cstheme="majorBidi"/>
          <w:b w:val="0"/>
          <w:bCs w:val="0"/>
          <w:sz w:val="20"/>
          <w:szCs w:val="20"/>
        </w:rPr>
        <w:t>,</w:t>
      </w:r>
      <w:r w:rsidRPr="0025102E">
        <w:rPr>
          <w:rFonts w:asciiTheme="majorBidi" w:hAnsiTheme="majorBidi" w:cstheme="majorBidi"/>
          <w:b w:val="0"/>
          <w:bCs w:val="0"/>
          <w:sz w:val="20"/>
          <w:szCs w:val="20"/>
        </w:rPr>
        <w:t xml:space="preserve"> No. 4.</w:t>
      </w:r>
      <w:r w:rsidR="00A6719C" w:rsidRPr="0025102E">
        <w:rPr>
          <w:rFonts w:asciiTheme="majorBidi" w:hAnsiTheme="majorBidi" w:cstheme="majorBidi"/>
          <w:b w:val="0"/>
          <w:bCs w:val="0"/>
          <w:sz w:val="20"/>
          <w:szCs w:val="20"/>
        </w:rPr>
        <w:t xml:space="preserve"> </w:t>
      </w:r>
    </w:p>
    <w:p w14:paraId="12C92AEF" w14:textId="77777777" w:rsidR="006B4CEA" w:rsidRDefault="0058550D" w:rsidP="006B4CEA">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i/>
          <w:iCs/>
          <w:sz w:val="20"/>
          <w:szCs w:val="20"/>
          <w:rtl/>
        </w:rPr>
      </w:pPr>
      <w:r w:rsidRPr="0025102E">
        <w:rPr>
          <w:rFonts w:asciiTheme="majorBidi" w:hAnsiTheme="majorBidi" w:cstheme="majorBidi"/>
          <w:b w:val="0"/>
          <w:bCs w:val="0"/>
          <w:sz w:val="20"/>
          <w:szCs w:val="20"/>
        </w:rPr>
        <w:t>Stoker, David</w:t>
      </w:r>
      <w:r w:rsidR="006E1724" w:rsidRPr="0025102E">
        <w:rPr>
          <w:rFonts w:asciiTheme="majorBidi" w:hAnsiTheme="majorBidi" w:cstheme="majorBidi"/>
          <w:b w:val="0"/>
          <w:bCs w:val="0"/>
          <w:sz w:val="20"/>
          <w:szCs w:val="20"/>
        </w:rPr>
        <w:t>(June 1996)</w:t>
      </w:r>
      <w:r w:rsidRPr="0025102E">
        <w:rPr>
          <w:rFonts w:asciiTheme="majorBidi" w:hAnsiTheme="majorBidi" w:cstheme="majorBidi"/>
          <w:b w:val="0"/>
          <w:bCs w:val="0"/>
          <w:sz w:val="20"/>
          <w:szCs w:val="20"/>
        </w:rPr>
        <w:t>. Rebuilding the Public Library Service?</w:t>
      </w:r>
      <w:r w:rsidR="00A6719C" w:rsidRPr="0025102E">
        <w:rPr>
          <w:rFonts w:asciiTheme="majorBidi" w:hAnsiTheme="majorBidi" w:cstheme="majorBidi"/>
          <w:b w:val="0"/>
          <w:bCs w:val="0"/>
          <w:sz w:val="20"/>
          <w:szCs w:val="20"/>
        </w:rPr>
        <w:t xml:space="preserve">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vol. 28, 2: pp. 67-70.</w:t>
      </w:r>
      <w:r w:rsidR="006B4CEA">
        <w:rPr>
          <w:rFonts w:asciiTheme="majorBidi" w:hAnsiTheme="majorBidi" w:cstheme="majorBidi" w:hint="cs"/>
          <w:b w:val="0"/>
          <w:bCs w:val="0"/>
          <w:i/>
          <w:iCs/>
          <w:sz w:val="20"/>
          <w:szCs w:val="20"/>
          <w:rtl/>
        </w:rPr>
        <w:t xml:space="preserve"> </w:t>
      </w:r>
    </w:p>
    <w:p w14:paraId="440A802E" w14:textId="77777777" w:rsidR="006B4CEA" w:rsidRPr="0025102E" w:rsidRDefault="006B4CEA" w:rsidP="006B4CEA">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Usherwood, Bob(2011). (Book review)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June; vol. 43, 2: pp. 138-141.</w:t>
      </w:r>
      <w:r w:rsidRPr="0025102E">
        <w:rPr>
          <w:rFonts w:asciiTheme="majorBidi" w:hAnsiTheme="majorBidi" w:cstheme="majorBidi"/>
          <w:b w:val="0"/>
          <w:bCs w:val="0"/>
          <w:sz w:val="20"/>
          <w:szCs w:val="20"/>
        </w:rPr>
        <w:t xml:space="preserve"> Public Libraries and Social Justice John Pateman and John Vincent. Farnham: Ashgate, 2010. 199 pp.  </w:t>
      </w:r>
    </w:p>
    <w:p w14:paraId="150BD398" w14:textId="2AAB63B5" w:rsidR="0058550D" w:rsidRDefault="0058550D"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tl/>
        </w:rPr>
      </w:pPr>
      <w:r w:rsidRPr="0025102E">
        <w:rPr>
          <w:rFonts w:asciiTheme="majorBidi" w:hAnsiTheme="majorBidi" w:cstheme="majorBidi"/>
          <w:b w:val="0"/>
          <w:bCs w:val="0"/>
          <w:sz w:val="20"/>
          <w:szCs w:val="20"/>
        </w:rPr>
        <w:t>Vincent, John</w:t>
      </w:r>
      <w:r w:rsidR="006E1724" w:rsidRPr="0025102E">
        <w:rPr>
          <w:rFonts w:asciiTheme="majorBidi" w:hAnsiTheme="majorBidi" w:cstheme="majorBidi"/>
          <w:b w:val="0"/>
          <w:bCs w:val="0"/>
          <w:sz w:val="20"/>
          <w:szCs w:val="20"/>
        </w:rPr>
        <w:t>(September 2009)</w:t>
      </w:r>
      <w:r w:rsidRPr="0025102E">
        <w:rPr>
          <w:rFonts w:asciiTheme="majorBidi" w:hAnsiTheme="majorBidi" w:cstheme="majorBidi"/>
          <w:b w:val="0"/>
          <w:bCs w:val="0"/>
          <w:sz w:val="20"/>
          <w:szCs w:val="20"/>
        </w:rPr>
        <w:t xml:space="preserve">. Public library provision for Black and minority ethnic communities — where are we in 2009?.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xml:space="preserve"> vol. 41, 3: pp. 137-147</w:t>
      </w:r>
      <w:r w:rsidRPr="0025102E">
        <w:rPr>
          <w:rFonts w:asciiTheme="majorBidi" w:hAnsiTheme="majorBidi" w:cstheme="majorBidi"/>
          <w:b w:val="0"/>
          <w:bCs w:val="0"/>
          <w:sz w:val="20"/>
          <w:szCs w:val="20"/>
        </w:rPr>
        <w:t>.</w:t>
      </w:r>
    </w:p>
    <w:p w14:paraId="28F74D8A" w14:textId="0A05DECB" w:rsidR="006B4CEA" w:rsidRPr="006B4CEA" w:rsidRDefault="00175E0F" w:rsidP="006B4CEA">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tl/>
        </w:rPr>
      </w:pPr>
      <w:r>
        <w:rPr>
          <w:rFonts w:asciiTheme="majorBidi" w:hAnsiTheme="majorBidi" w:cstheme="majorBidi"/>
          <w:b w:val="0"/>
          <w:bCs w:val="0"/>
          <w:sz w:val="20"/>
          <w:szCs w:val="20"/>
        </w:rPr>
        <w:t>2020 V</w:t>
      </w:r>
      <w:r w:rsidR="006B4CEA" w:rsidRPr="006B4CEA">
        <w:rPr>
          <w:rFonts w:asciiTheme="majorBidi" w:hAnsiTheme="majorBidi" w:cstheme="majorBidi"/>
          <w:b w:val="0"/>
          <w:bCs w:val="0"/>
          <w:sz w:val="20"/>
          <w:szCs w:val="20"/>
        </w:rPr>
        <w:t xml:space="preserve">ision: towards the libraries of the future (1996), Brisbane, Libraries Working Group of the Cultural Ministers’ Council. </w:t>
      </w:r>
    </w:p>
    <w:p w14:paraId="01C127D8" w14:textId="77777777" w:rsidR="001A5111" w:rsidRPr="0025102E" w:rsidRDefault="001A5111"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Ward, Robert C.</w:t>
      </w:r>
      <w:r w:rsidR="006E1724" w:rsidRPr="0025102E">
        <w:rPr>
          <w:rFonts w:asciiTheme="majorBidi" w:hAnsiTheme="majorBidi" w:cstheme="majorBidi"/>
          <w:b w:val="0"/>
          <w:bCs w:val="0"/>
          <w:sz w:val="20"/>
          <w:szCs w:val="20"/>
        </w:rPr>
        <w:t>(January, 2007).</w:t>
      </w:r>
      <w:r w:rsidRPr="0025102E">
        <w:rPr>
          <w:rFonts w:asciiTheme="majorBidi" w:hAnsiTheme="majorBidi" w:cstheme="majorBidi"/>
          <w:b w:val="0"/>
          <w:bCs w:val="0"/>
          <w:sz w:val="20"/>
          <w:szCs w:val="20"/>
        </w:rPr>
        <w:t xml:space="preserve"> The Outsourcing of Public Library Management: An Analysis of the Application of New Public Management Theories From the Principal-Agent Perspective. </w:t>
      </w:r>
      <w:r w:rsidRPr="0025102E">
        <w:rPr>
          <w:rFonts w:asciiTheme="majorBidi" w:hAnsiTheme="majorBidi" w:cstheme="majorBidi"/>
          <w:i/>
          <w:iCs/>
          <w:sz w:val="20"/>
          <w:szCs w:val="20"/>
        </w:rPr>
        <w:t>Administration &amp; Society</w:t>
      </w:r>
      <w:r w:rsidRPr="0025102E">
        <w:rPr>
          <w:rFonts w:asciiTheme="majorBidi" w:hAnsiTheme="majorBidi" w:cstheme="majorBidi"/>
          <w:b w:val="0"/>
          <w:bCs w:val="0"/>
          <w:i/>
          <w:iCs/>
          <w:sz w:val="20"/>
          <w:szCs w:val="20"/>
        </w:rPr>
        <w:t>, vol. 38, 6: pp. 627-648.</w:t>
      </w:r>
    </w:p>
    <w:p w14:paraId="6A2230BB" w14:textId="77777777" w:rsidR="000208C0" w:rsidRPr="0025102E" w:rsidRDefault="000208C0"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Williamson, Kirsty and Marion Bannister, and Jen Sullivan</w:t>
      </w:r>
      <w:r w:rsidR="006E1724" w:rsidRPr="0025102E">
        <w:rPr>
          <w:rFonts w:asciiTheme="majorBidi" w:hAnsiTheme="majorBidi" w:cstheme="majorBidi"/>
          <w:b w:val="0"/>
          <w:bCs w:val="0"/>
          <w:sz w:val="20"/>
          <w:szCs w:val="20"/>
        </w:rPr>
        <w:t>(September 2010)</w:t>
      </w:r>
      <w:r w:rsidRPr="0025102E">
        <w:rPr>
          <w:rFonts w:asciiTheme="majorBidi" w:hAnsiTheme="majorBidi" w:cstheme="majorBidi"/>
          <w:b w:val="0"/>
          <w:bCs w:val="0"/>
          <w:sz w:val="20"/>
          <w:szCs w:val="20"/>
        </w:rPr>
        <w:t xml:space="preserve">. The crossover generation: Baby boomers and the role of the public library.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vol. 42, 3: pp. 179-190., first published on July 16, 2010</w:t>
      </w:r>
      <w:r w:rsidRPr="0025102E">
        <w:rPr>
          <w:rFonts w:asciiTheme="majorBidi" w:hAnsiTheme="majorBidi" w:cstheme="majorBidi"/>
          <w:b w:val="0"/>
          <w:bCs w:val="0"/>
          <w:sz w:val="20"/>
          <w:szCs w:val="20"/>
        </w:rPr>
        <w:t>.</w:t>
      </w:r>
    </w:p>
    <w:p w14:paraId="67D5290C" w14:textId="77777777" w:rsidR="006B4CEA" w:rsidRPr="0025102E" w:rsidRDefault="006B4CEA" w:rsidP="006B4CEA">
      <w:pPr>
        <w:widowControl w:val="0"/>
        <w:tabs>
          <w:tab w:val="left" w:pos="7470"/>
        </w:tabs>
        <w:autoSpaceDE w:val="0"/>
        <w:autoSpaceDN w:val="0"/>
        <w:adjustRightInd w:val="0"/>
        <w:ind w:left="720" w:hanging="720"/>
        <w:contextualSpacing/>
        <w:jc w:val="both"/>
        <w:rPr>
          <w:rFonts w:asciiTheme="majorBidi" w:hAnsiTheme="majorBidi" w:cstheme="majorBidi"/>
          <w:b w:val="0"/>
          <w:bCs w:val="0"/>
          <w:sz w:val="20"/>
          <w:szCs w:val="20"/>
        </w:rPr>
      </w:pPr>
      <w:r w:rsidRPr="0025102E">
        <w:rPr>
          <w:rFonts w:asciiTheme="majorBidi" w:hAnsiTheme="majorBidi" w:cstheme="majorBidi"/>
          <w:b w:val="0"/>
          <w:bCs w:val="0"/>
          <w:sz w:val="20"/>
          <w:szCs w:val="20"/>
        </w:rPr>
        <w:t xml:space="preserve">Woodward, Jannette.(2000). </w:t>
      </w:r>
      <w:r w:rsidRPr="0025102E">
        <w:rPr>
          <w:rStyle w:val="Emphasis"/>
          <w:rFonts w:asciiTheme="majorBidi" w:hAnsiTheme="majorBidi" w:cstheme="majorBidi"/>
          <w:sz w:val="20"/>
          <w:szCs w:val="20"/>
        </w:rPr>
        <w:t>Countdown to a New Library: Managing the Building Project</w:t>
      </w:r>
      <w:r w:rsidRPr="0025102E">
        <w:rPr>
          <w:rFonts w:asciiTheme="majorBidi" w:hAnsiTheme="majorBidi" w:cstheme="majorBidi"/>
          <w:b w:val="0"/>
          <w:bCs w:val="0"/>
          <w:sz w:val="20"/>
          <w:szCs w:val="20"/>
        </w:rPr>
        <w:t xml:space="preserve">. Chicago:  Am. Library Association. </w:t>
      </w:r>
    </w:p>
    <w:p w14:paraId="3CB456AB" w14:textId="04D37C7F" w:rsidR="00D157E8" w:rsidRDefault="00BC0622"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i/>
          <w:iCs/>
          <w:sz w:val="20"/>
          <w:szCs w:val="20"/>
          <w:rtl/>
        </w:rPr>
      </w:pPr>
      <w:r w:rsidRPr="0025102E">
        <w:rPr>
          <w:rFonts w:asciiTheme="majorBidi" w:hAnsiTheme="majorBidi" w:cstheme="majorBidi"/>
          <w:b w:val="0"/>
          <w:bCs w:val="0"/>
          <w:sz w:val="20"/>
          <w:szCs w:val="20"/>
        </w:rPr>
        <w:t>Yilmaz, BÜLent</w:t>
      </w:r>
      <w:r w:rsidR="006E1724" w:rsidRPr="0025102E">
        <w:rPr>
          <w:rFonts w:asciiTheme="majorBidi" w:hAnsiTheme="majorBidi" w:cstheme="majorBidi"/>
          <w:b w:val="0"/>
          <w:bCs w:val="0"/>
          <w:sz w:val="20"/>
          <w:szCs w:val="20"/>
        </w:rPr>
        <w:t>(December 1998)</w:t>
      </w:r>
      <w:r w:rsidRPr="0025102E">
        <w:rPr>
          <w:rFonts w:asciiTheme="majorBidi" w:hAnsiTheme="majorBidi" w:cstheme="majorBidi"/>
          <w:b w:val="0"/>
          <w:bCs w:val="0"/>
          <w:sz w:val="20"/>
          <w:szCs w:val="20"/>
        </w:rPr>
        <w:t xml:space="preserve">. A sociological study of public library use in Ankara, Turkey. </w:t>
      </w:r>
      <w:r w:rsidRPr="0025102E">
        <w:rPr>
          <w:rFonts w:asciiTheme="majorBidi" w:hAnsiTheme="majorBidi" w:cstheme="majorBidi"/>
          <w:i/>
          <w:iCs/>
          <w:sz w:val="20"/>
          <w:szCs w:val="20"/>
        </w:rPr>
        <w:t>Journal of Librarianship and Information Science</w:t>
      </w:r>
      <w:r w:rsidRPr="0025102E">
        <w:rPr>
          <w:rFonts w:asciiTheme="majorBidi" w:hAnsiTheme="majorBidi" w:cstheme="majorBidi"/>
          <w:b w:val="0"/>
          <w:bCs w:val="0"/>
          <w:i/>
          <w:iCs/>
          <w:sz w:val="20"/>
          <w:szCs w:val="20"/>
        </w:rPr>
        <w:t>, vol. 30, 4: pp. 259-267.</w:t>
      </w:r>
    </w:p>
    <w:p w14:paraId="405BCC68" w14:textId="2C6DB6BF" w:rsidR="00AA67CF" w:rsidRDefault="00AA67CF"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i/>
          <w:iCs/>
          <w:sz w:val="20"/>
          <w:szCs w:val="20"/>
          <w:rtl/>
        </w:rPr>
      </w:pPr>
    </w:p>
    <w:p w14:paraId="08088C4A" w14:textId="0AA35E65" w:rsidR="00AA67CF" w:rsidRDefault="00AA67CF" w:rsidP="0025102E">
      <w:pPr>
        <w:pBdr>
          <w:top w:val="dotted" w:sz="4" w:space="0" w:color="CCCCCC"/>
        </w:pBdr>
        <w:shd w:val="clear" w:color="auto" w:fill="FFFFFF"/>
        <w:spacing w:before="100" w:beforeAutospacing="1" w:after="100" w:afterAutospacing="1"/>
        <w:ind w:left="720" w:hanging="720"/>
        <w:contextualSpacing/>
        <w:jc w:val="both"/>
        <w:rPr>
          <w:rFonts w:asciiTheme="majorBidi" w:hAnsiTheme="majorBidi" w:cstheme="majorBidi"/>
          <w:b w:val="0"/>
          <w:bCs w:val="0"/>
          <w:i/>
          <w:iCs/>
          <w:sz w:val="20"/>
          <w:szCs w:val="20"/>
          <w:rtl/>
        </w:rPr>
      </w:pPr>
    </w:p>
    <w:p w14:paraId="38691139" w14:textId="7C84601E" w:rsidR="00AA67CF" w:rsidRPr="00AA67CF" w:rsidRDefault="00AA67CF" w:rsidP="00AA67CF">
      <w:pPr>
        <w:pBdr>
          <w:top w:val="dotted" w:sz="4" w:space="0" w:color="CCCCCC"/>
        </w:pBdr>
        <w:shd w:val="clear" w:color="auto" w:fill="FFFFFF"/>
        <w:spacing w:before="100" w:beforeAutospacing="1" w:after="100" w:afterAutospacing="1"/>
        <w:ind w:left="720" w:hanging="720"/>
        <w:contextualSpacing/>
        <w:jc w:val="center"/>
        <w:rPr>
          <w:rFonts w:asciiTheme="majorBidi" w:hAnsiTheme="majorBidi" w:cstheme="majorBidi"/>
          <w:sz w:val="32"/>
          <w:szCs w:val="32"/>
          <w:rtl/>
        </w:rPr>
      </w:pPr>
      <w:r w:rsidRPr="00AA67CF">
        <w:rPr>
          <w:rFonts w:asciiTheme="majorBidi" w:hAnsiTheme="majorBidi" w:cstheme="majorBidi" w:hint="cs"/>
          <w:sz w:val="32"/>
          <w:szCs w:val="32"/>
          <w:rtl/>
        </w:rPr>
        <w:t>الهوامش</w:t>
      </w:r>
    </w:p>
    <w:sectPr w:rsidR="00AA67CF" w:rsidRPr="00AA67CF" w:rsidSect="00EE4AD1">
      <w:footerReference w:type="even" r:id="rId22"/>
      <w:footerReference w:type="default" r:id="rId23"/>
      <w:endnotePr>
        <w:numFmt w:val="decimal"/>
      </w:endnotePr>
      <w:type w:val="continuous"/>
      <w:pgSz w:w="12240" w:h="15840"/>
      <w:pgMar w:top="1440" w:right="2880" w:bottom="1440" w:left="1800" w:header="720" w:footer="720" w:gutter="0"/>
      <w:pgNumType w:start="3"/>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 w:date="2017-06-03T13:14:00Z" w:initials="a">
    <w:p w14:paraId="6234FD24" w14:textId="77777777" w:rsidR="00812E07" w:rsidRDefault="00812E07">
      <w:pPr>
        <w:pStyle w:val="CommentText"/>
      </w:pPr>
      <w:r>
        <w:rPr>
          <w:rStyle w:val="CommentReference"/>
        </w:rPr>
        <w:annotationRef/>
      </w:r>
      <w:r>
        <w:rPr>
          <w:rFonts w:hint="cs"/>
          <w:rtl/>
        </w:rPr>
        <w:t>ماضي أم مضارع؟</w:t>
      </w:r>
    </w:p>
  </w:comment>
  <w:comment w:id="2" w:author="a" w:date="2017-06-03T15:07:00Z" w:initials="a">
    <w:p w14:paraId="25E046F0" w14:textId="77777777" w:rsidR="00812E07" w:rsidRDefault="00812E07">
      <w:pPr>
        <w:pStyle w:val="CommentText"/>
      </w:pPr>
      <w:r>
        <w:rPr>
          <w:rStyle w:val="CommentReference"/>
        </w:rPr>
        <w:annotationRef/>
      </w:r>
      <w:r>
        <w:rPr>
          <w:rFonts w:hint="cs"/>
          <w:rtl/>
        </w:rPr>
        <w:t>بالإمكان إضافة كلمة في الأعوام بعد ملتقيات</w:t>
      </w:r>
    </w:p>
  </w:comment>
  <w:comment w:id="3" w:author="a" w:date="2017-06-03T15:23:00Z" w:initials="a">
    <w:p w14:paraId="280E3E81" w14:textId="77777777" w:rsidR="00812E07" w:rsidRDefault="00812E07">
      <w:pPr>
        <w:pStyle w:val="CommentText"/>
      </w:pPr>
      <w:r>
        <w:rPr>
          <w:rStyle w:val="CommentReference"/>
        </w:rPr>
        <w:annotationRef/>
      </w:r>
      <w:r>
        <w:rPr>
          <w:rFonts w:hint="cs"/>
          <w:rtl/>
        </w:rPr>
        <w:t>في أرجاء البحث وُجد أنها مرات وردت بالهمزة ومرات بدون همزة</w:t>
      </w:r>
      <w:r>
        <w:t>.</w:t>
      </w:r>
    </w:p>
  </w:comment>
  <w:comment w:id="4" w:author="a" w:date="2017-06-03T13:32:00Z" w:initials="a">
    <w:p w14:paraId="4580A21F" w14:textId="77777777" w:rsidR="00812E07" w:rsidRDefault="00812E07">
      <w:pPr>
        <w:pStyle w:val="CommentText"/>
      </w:pPr>
      <w:r>
        <w:rPr>
          <w:rStyle w:val="CommentReference"/>
        </w:rPr>
        <w:annotationRef/>
      </w:r>
      <w:r>
        <w:rPr>
          <w:rFonts w:hint="cs"/>
          <w:rtl/>
        </w:rPr>
        <w:t>أليس الفعل رصد مكرر مع بداية الجملة؟</w:t>
      </w:r>
    </w:p>
  </w:comment>
  <w:comment w:id="5" w:author="a" w:date="2017-06-03T15:09:00Z" w:initials="a">
    <w:p w14:paraId="72D84F22" w14:textId="77777777" w:rsidR="00812E07" w:rsidRDefault="00812E07" w:rsidP="00050000">
      <w:pPr>
        <w:pStyle w:val="CommentText"/>
      </w:pPr>
      <w:r>
        <w:rPr>
          <w:rStyle w:val="CommentReference"/>
        </w:rPr>
        <w:annotationRef/>
      </w:r>
      <w:r>
        <w:rPr>
          <w:rFonts w:hint="cs"/>
          <w:rtl/>
        </w:rPr>
        <w:t>جميع تعريفات المكتبات أدناه للباحث؟</w:t>
      </w:r>
    </w:p>
    <w:p w14:paraId="6F60BD51" w14:textId="77777777" w:rsidR="00812E07" w:rsidRDefault="00812E07">
      <w:pPr>
        <w:pStyle w:val="CommentText"/>
      </w:pPr>
    </w:p>
  </w:comment>
  <w:comment w:id="6" w:author="a" w:date="2017-06-03T14:11:00Z" w:initials="a">
    <w:p w14:paraId="6D4BB0E7" w14:textId="77777777" w:rsidR="00812E07" w:rsidRDefault="00812E07">
      <w:pPr>
        <w:pStyle w:val="CommentText"/>
      </w:pPr>
      <w:r>
        <w:rPr>
          <w:rStyle w:val="CommentReference"/>
        </w:rPr>
        <w:annotationRef/>
      </w:r>
      <w:r>
        <w:rPr>
          <w:rFonts w:hint="cs"/>
          <w:rtl/>
        </w:rPr>
        <w:t>الأرقام هنا غير عربية ضمن سياق اللغة العربية</w:t>
      </w:r>
    </w:p>
  </w:comment>
  <w:comment w:id="10" w:author="a" w:date="2017-06-03T15:17:00Z" w:initials="a">
    <w:p w14:paraId="0BCE7E17" w14:textId="77777777" w:rsidR="00812E07" w:rsidRDefault="00812E07">
      <w:pPr>
        <w:pStyle w:val="CommentText"/>
      </w:pPr>
      <w:r>
        <w:rPr>
          <w:rStyle w:val="CommentReference"/>
        </w:rPr>
        <w:annotationRef/>
      </w:r>
      <w:r>
        <w:rPr>
          <w:rFonts w:hint="cs"/>
          <w:rtl/>
        </w:rPr>
        <w:t xml:space="preserve">أرقام إنجليزية في سياق عربي </w:t>
      </w:r>
    </w:p>
  </w:comment>
  <w:comment w:id="11" w:author="a" w:date="2017-06-03T14:49:00Z" w:initials="a">
    <w:p w14:paraId="66CED0FF" w14:textId="77777777" w:rsidR="005712C8" w:rsidRDefault="005712C8">
      <w:pPr>
        <w:pStyle w:val="CommentText"/>
      </w:pPr>
      <w:r>
        <w:rPr>
          <w:rStyle w:val="CommentReference"/>
        </w:rPr>
        <w:annotationRef/>
      </w:r>
      <w:r>
        <w:rPr>
          <w:rFonts w:hint="cs"/>
          <w:rtl/>
        </w:rPr>
        <w:t>فارغ</w:t>
      </w:r>
    </w:p>
  </w:comment>
  <w:comment w:id="12" w:author="a" w:date="2017-06-03T15:29:00Z" w:initials="a">
    <w:p w14:paraId="0F36617C" w14:textId="77777777" w:rsidR="00812E07" w:rsidRDefault="00812E07">
      <w:pPr>
        <w:pStyle w:val="CommentText"/>
        <w:rPr>
          <w:rtl/>
        </w:rPr>
      </w:pPr>
      <w:r>
        <w:rPr>
          <w:rStyle w:val="CommentReference"/>
        </w:rPr>
        <w:annotationRef/>
      </w:r>
      <w:r>
        <w:rPr>
          <w:rFonts w:hint="cs"/>
          <w:rtl/>
        </w:rPr>
        <w:t xml:space="preserve">ذكرت الدراسة أن بريطانيا احتفلت بمضي أكثر من مئة عام عى وضع تشريعات للمكتبات العامة. </w:t>
      </w:r>
    </w:p>
    <w:p w14:paraId="344698B5" w14:textId="77777777" w:rsidR="00812E07" w:rsidRDefault="00812E07">
      <w:pPr>
        <w:pStyle w:val="CommentText"/>
      </w:pPr>
      <w:r>
        <w:rPr>
          <w:rFonts w:hint="cs"/>
          <w:rtl/>
        </w:rPr>
        <w:t>فماهو وضع التشريعات في المملكة؟ منذ متى لم تحدث؟ وهل تحتاج إلى توصية بالتحديثات لمواكبة التطورات في الخدمات؟</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34FD24" w15:done="1"/>
  <w15:commentEx w15:paraId="25E046F0" w15:done="1"/>
  <w15:commentEx w15:paraId="280E3E81" w15:done="1"/>
  <w15:commentEx w15:paraId="4580A21F" w15:done="1"/>
  <w15:commentEx w15:paraId="6F60BD51" w15:done="1"/>
  <w15:commentEx w15:paraId="6D4BB0E7" w15:done="1"/>
  <w15:commentEx w15:paraId="0BCE7E17" w15:done="1"/>
  <w15:commentEx w15:paraId="66CED0FF" w15:done="1"/>
  <w15:commentEx w15:paraId="344698B5"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34FD24" w16cid:durableId="1D330959"/>
  <w16cid:commentId w16cid:paraId="25E046F0" w16cid:durableId="1D33095A"/>
  <w16cid:commentId w16cid:paraId="4580A21F" w16cid:durableId="1D33095B"/>
  <w16cid:commentId w16cid:paraId="6F60BD51" w16cid:durableId="1D33095C"/>
  <w16cid:commentId w16cid:paraId="6D4BB0E7" w16cid:durableId="1D33095D"/>
  <w16cid:commentId w16cid:paraId="0BCE7E17" w16cid:durableId="1D33095E"/>
  <w16cid:commentId w16cid:paraId="344698B5" w16cid:durableId="1D3309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88156" w14:textId="77777777" w:rsidR="000F4185" w:rsidRDefault="000F4185">
      <w:r>
        <w:separator/>
      </w:r>
    </w:p>
  </w:endnote>
  <w:endnote w:type="continuationSeparator" w:id="0">
    <w:p w14:paraId="705FD26C" w14:textId="77777777" w:rsidR="000F4185" w:rsidRDefault="000F4185">
      <w:r>
        <w:continuationSeparator/>
      </w:r>
    </w:p>
  </w:endnote>
  <w:endnote w:id="1">
    <w:p w14:paraId="0847E298" w14:textId="77777777" w:rsidR="00812E07" w:rsidRPr="00A66F66" w:rsidRDefault="00812E07" w:rsidP="003606A5">
      <w:pPr>
        <w:pStyle w:val="EndnoteText"/>
        <w:bidi/>
        <w:ind w:left="720" w:hanging="720"/>
        <w:contextualSpacing/>
        <w:jc w:val="both"/>
        <w:rPr>
          <w:rFonts w:ascii="Sakkal Majalla" w:hAnsi="Sakkal Majalla" w:cs="Sakkal Majalla"/>
          <w:b w:val="0"/>
          <w:bCs w:val="0"/>
          <w:sz w:val="24"/>
          <w:szCs w:val="24"/>
          <w:rtl/>
        </w:rPr>
      </w:pPr>
      <w:r w:rsidRPr="00A66F66">
        <w:rPr>
          <w:rStyle w:val="EndnoteReference"/>
          <w:rFonts w:ascii="Sakkal Majalla" w:hAnsi="Sakkal Majalla" w:cs="Sakkal Majalla"/>
          <w:b w:val="0"/>
          <w:bCs w:val="0"/>
          <w:sz w:val="24"/>
          <w:szCs w:val="24"/>
        </w:rPr>
        <w:endnoteRef/>
      </w:r>
      <w:r w:rsidRPr="00A66F66">
        <w:rPr>
          <w:rFonts w:ascii="Sakkal Majalla" w:hAnsi="Sakkal Majalla" w:cs="Sakkal Majalla"/>
          <w:b w:val="0"/>
          <w:bCs w:val="0"/>
          <w:sz w:val="24"/>
          <w:szCs w:val="24"/>
        </w:rPr>
        <w:t xml:space="preserve"> </w:t>
      </w:r>
      <w:r w:rsidRPr="00A66F66">
        <w:rPr>
          <w:rFonts w:ascii="Sakkal Majalla" w:hAnsi="Sakkal Majalla" w:cs="Sakkal Majalla"/>
          <w:b w:val="0"/>
          <w:bCs w:val="0"/>
          <w:sz w:val="24"/>
          <w:szCs w:val="24"/>
          <w:rtl/>
        </w:rPr>
        <w:t>- صدر المرسوم الملكي بتعديل مسمى وزارة الإعلام لتصبح وزارة للثقافة والإعلام، ونقل المكتبات العامة وعدد من المؤسسات الثقافية إليها في 28/2/1424هـ.</w:t>
      </w:r>
    </w:p>
    <w:p w14:paraId="48CC881B" w14:textId="77777777" w:rsidR="00812E07" w:rsidRPr="00D87D27" w:rsidRDefault="000F4185" w:rsidP="003606A5">
      <w:pPr>
        <w:pStyle w:val="EndnoteText"/>
        <w:ind w:left="720" w:hanging="720"/>
        <w:contextualSpacing/>
        <w:jc w:val="both"/>
        <w:rPr>
          <w:rStyle w:val="apple-converted-space"/>
          <w:rFonts w:cs="Times New Roman"/>
          <w:b w:val="0"/>
          <w:bCs w:val="0"/>
          <w:color w:val="000000"/>
          <w:sz w:val="16"/>
          <w:szCs w:val="16"/>
        </w:rPr>
      </w:pPr>
      <w:hyperlink r:id="rId1" w:history="1">
        <w:r w:rsidR="00812E07" w:rsidRPr="00D87D27">
          <w:rPr>
            <w:rStyle w:val="Hyperlink"/>
            <w:b w:val="0"/>
            <w:bCs w:val="0"/>
            <w:sz w:val="16"/>
            <w:szCs w:val="16"/>
          </w:rPr>
          <w:t>http://www.alriyadh.com/Contents/08-05-2003/Mainpage/Thkafa_5804.php</w:t>
        </w:r>
      </w:hyperlink>
    </w:p>
    <w:p w14:paraId="698E580F" w14:textId="77777777" w:rsidR="00812E07" w:rsidRPr="00D87D27" w:rsidRDefault="00812E07" w:rsidP="003606A5">
      <w:pPr>
        <w:pStyle w:val="EndnoteText"/>
        <w:ind w:left="720" w:hanging="720"/>
        <w:contextualSpacing/>
        <w:jc w:val="both"/>
        <w:rPr>
          <w:rFonts w:cs="Times New Roman"/>
          <w:b w:val="0"/>
          <w:bCs w:val="0"/>
          <w:sz w:val="24"/>
          <w:szCs w:val="24"/>
        </w:rPr>
      </w:pPr>
      <w:r w:rsidRPr="00D87D27">
        <w:rPr>
          <w:rStyle w:val="apple-converted-space"/>
          <w:rFonts w:cs="Times New Roman"/>
          <w:color w:val="000000"/>
          <w:sz w:val="16"/>
          <w:szCs w:val="16"/>
        </w:rPr>
        <w:t> </w:t>
      </w:r>
    </w:p>
  </w:endnote>
  <w:endnote w:id="2">
    <w:p w14:paraId="14D53901" w14:textId="77777777" w:rsidR="00812E07" w:rsidRPr="00A206F5" w:rsidRDefault="00812E07" w:rsidP="003606A5">
      <w:pPr>
        <w:pStyle w:val="EndnoteText"/>
        <w:ind w:left="720" w:hanging="720"/>
        <w:contextualSpacing/>
        <w:rPr>
          <w:rFonts w:cs="Times New Roman"/>
        </w:rPr>
      </w:pPr>
      <w:r w:rsidRPr="00A206F5">
        <w:rPr>
          <w:rStyle w:val="EndnoteReference"/>
          <w:rFonts w:cs="Times New Roman"/>
        </w:rPr>
        <w:endnoteRef/>
      </w:r>
      <w:r w:rsidRPr="00A206F5">
        <w:rPr>
          <w:rFonts w:cs="Times New Roman"/>
        </w:rPr>
        <w:t xml:space="preserve"> </w:t>
      </w:r>
      <w:r w:rsidRPr="00A206F5">
        <w:rPr>
          <w:rFonts w:cs="Times New Roman"/>
          <w:rtl/>
        </w:rPr>
        <w:t xml:space="preserve">- </w:t>
      </w:r>
      <w:r>
        <w:rPr>
          <w:rFonts w:cs="Times New Roman"/>
          <w:b w:val="0"/>
          <w:bCs w:val="0"/>
        </w:rPr>
        <w:t>McClure, Charles et al.</w:t>
      </w:r>
      <w:r w:rsidRPr="00A206F5">
        <w:rPr>
          <w:rFonts w:cs="Times New Roman"/>
          <w:b w:val="0"/>
          <w:bCs w:val="0"/>
        </w:rPr>
        <w:t xml:space="preserve">(1997). </w:t>
      </w:r>
      <w:r w:rsidRPr="000B72CE">
        <w:rPr>
          <w:rFonts w:cs="Times New Roman"/>
          <w:i/>
          <w:iCs/>
        </w:rPr>
        <w:t>A planning and role setting manual for public</w:t>
      </w:r>
      <w:r w:rsidRPr="00A206F5">
        <w:rPr>
          <w:rFonts w:cs="Times New Roman"/>
          <w:b w:val="0"/>
          <w:bCs w:val="0"/>
          <w:i/>
          <w:iCs/>
        </w:rPr>
        <w:t xml:space="preserve"> </w:t>
      </w:r>
      <w:r w:rsidRPr="000B72CE">
        <w:rPr>
          <w:rFonts w:cs="Times New Roman"/>
          <w:i/>
          <w:iCs/>
        </w:rPr>
        <w:t>libraries</w:t>
      </w:r>
      <w:r w:rsidRPr="00A206F5">
        <w:rPr>
          <w:rFonts w:cs="Times New Roman"/>
          <w:b w:val="0"/>
          <w:bCs w:val="0"/>
        </w:rPr>
        <w:t>, Chicago, ALA.</w:t>
      </w:r>
      <w:r w:rsidRPr="00A206F5">
        <w:rPr>
          <w:rFonts w:cs="Times New Roman"/>
          <w:b w:val="0"/>
          <w:bCs w:val="0"/>
          <w:rtl/>
        </w:rPr>
        <w:t xml:space="preserve"> </w:t>
      </w:r>
    </w:p>
  </w:endnote>
  <w:endnote w:id="3">
    <w:p w14:paraId="52F89103" w14:textId="77777777" w:rsidR="00812E07" w:rsidRPr="009E24B2" w:rsidRDefault="00812E07" w:rsidP="000B72CE">
      <w:pPr>
        <w:pStyle w:val="EndnoteText"/>
        <w:bidi/>
        <w:ind w:left="720" w:hanging="720"/>
        <w:contextualSpacing/>
        <w:jc w:val="both"/>
        <w:rPr>
          <w:rFonts w:ascii="Sakkal Majalla" w:hAnsi="Sakkal Majalla" w:cs="Sakkal Majalla"/>
          <w:sz w:val="24"/>
          <w:szCs w:val="24"/>
          <w:rtl/>
        </w:rPr>
      </w:pPr>
      <w:r w:rsidRPr="009E24B2">
        <w:rPr>
          <w:rStyle w:val="EndnoteReference"/>
          <w:rFonts w:ascii="Sakkal Majalla" w:hAnsi="Sakkal Majalla" w:cs="Sakkal Majalla"/>
          <w:sz w:val="24"/>
          <w:szCs w:val="24"/>
        </w:rPr>
        <w:endnoteRef/>
      </w:r>
      <w:r w:rsidRPr="009E24B2">
        <w:rPr>
          <w:rFonts w:ascii="Sakkal Majalla" w:hAnsi="Sakkal Majalla" w:cs="Sakkal Majalla"/>
          <w:sz w:val="24"/>
          <w:szCs w:val="24"/>
        </w:rPr>
        <w:t xml:space="preserve"> </w:t>
      </w:r>
      <w:r>
        <w:rPr>
          <w:rFonts w:ascii="Sakkal Majalla" w:hAnsi="Sakkal Majalla" w:cs="Sakkal Majalla"/>
          <w:sz w:val="24"/>
          <w:szCs w:val="24"/>
          <w:rtl/>
        </w:rPr>
        <w:t>- بدر، أحمد</w:t>
      </w:r>
      <w:r w:rsidRPr="009E24B2">
        <w:rPr>
          <w:rFonts w:ascii="Sakkal Majalla" w:hAnsi="Sakkal Majalla" w:cs="Sakkal Majalla"/>
          <w:sz w:val="24"/>
          <w:szCs w:val="24"/>
          <w:rtl/>
        </w:rPr>
        <w:t xml:space="preserve">(1986). </w:t>
      </w:r>
      <w:r w:rsidRPr="000B72CE">
        <w:rPr>
          <w:rFonts w:ascii="Sakkal Majalla" w:hAnsi="Sakkal Majalla" w:cs="Sakkal Majalla"/>
          <w:i/>
          <w:iCs/>
          <w:sz w:val="24"/>
          <w:szCs w:val="24"/>
          <w:rtl/>
        </w:rPr>
        <w:t>أصول البحث العلمي ومناهجه</w:t>
      </w:r>
      <w:r w:rsidRPr="009E24B2">
        <w:rPr>
          <w:rFonts w:ascii="Sakkal Majalla" w:hAnsi="Sakkal Majalla" w:cs="Sakkal Majalla"/>
          <w:sz w:val="24"/>
          <w:szCs w:val="24"/>
          <w:rtl/>
        </w:rPr>
        <w:t>.  ط8، (الكويت: وكالة المطبوعات).</w:t>
      </w:r>
    </w:p>
  </w:endnote>
  <w:endnote w:id="4">
    <w:p w14:paraId="24DFFC07" w14:textId="77777777" w:rsidR="00812E07" w:rsidRPr="00961D0B" w:rsidRDefault="00812E07" w:rsidP="003606A5">
      <w:pPr>
        <w:pStyle w:val="EndnoteText"/>
        <w:bidi/>
        <w:ind w:left="720" w:hanging="720"/>
        <w:contextualSpacing/>
        <w:jc w:val="both"/>
        <w:rPr>
          <w:rFonts w:cs="Times New Roman"/>
          <w:b w:val="0"/>
          <w:bCs w:val="0"/>
          <w:sz w:val="16"/>
          <w:szCs w:val="16"/>
        </w:rPr>
      </w:pPr>
      <w:r w:rsidRPr="000B72CE">
        <w:rPr>
          <w:rStyle w:val="EndnoteReference"/>
          <w:rFonts w:ascii="Sakkal Majalla" w:hAnsi="Sakkal Majalla" w:cs="Sakkal Majalla"/>
          <w:b w:val="0"/>
          <w:bCs w:val="0"/>
          <w:sz w:val="24"/>
          <w:szCs w:val="24"/>
        </w:rPr>
        <w:endnoteRef/>
      </w:r>
      <w:r w:rsidRPr="000B72CE">
        <w:rPr>
          <w:rFonts w:ascii="Sakkal Majalla" w:hAnsi="Sakkal Majalla" w:cs="Sakkal Majalla"/>
          <w:b w:val="0"/>
          <w:bCs w:val="0"/>
          <w:sz w:val="24"/>
          <w:szCs w:val="24"/>
        </w:rPr>
        <w:t xml:space="preserve"> </w:t>
      </w:r>
      <w:r w:rsidRPr="000B72CE">
        <w:rPr>
          <w:rFonts w:ascii="Sakkal Majalla" w:hAnsi="Sakkal Majalla" w:cs="Sakkal Majalla"/>
          <w:b w:val="0"/>
          <w:bCs w:val="0"/>
          <w:sz w:val="24"/>
          <w:szCs w:val="24"/>
          <w:rtl/>
        </w:rPr>
        <w:t>- المرجع السابق</w:t>
      </w:r>
      <w:r w:rsidRPr="000B72CE">
        <w:rPr>
          <w:rFonts w:ascii="Sakkal Majalla" w:hAnsi="Sakkal Majalla" w:cs="Sakkal Majalla"/>
          <w:b w:val="0"/>
          <w:bCs w:val="0"/>
          <w:sz w:val="24"/>
          <w:szCs w:val="24"/>
        </w:rPr>
        <w:t>.</w:t>
      </w:r>
    </w:p>
  </w:endnote>
  <w:endnote w:id="5">
    <w:p w14:paraId="3FD46D83" w14:textId="77777777" w:rsidR="00812E07" w:rsidRPr="00D87D27" w:rsidRDefault="00812E07" w:rsidP="00961D0B">
      <w:pPr>
        <w:pStyle w:val="EndnoteText"/>
        <w:ind w:left="720" w:hanging="720"/>
        <w:contextualSpacing/>
        <w:rPr>
          <w:rFonts w:cs="Times New Roman"/>
          <w:color w:val="FF0000"/>
          <w:sz w:val="16"/>
          <w:szCs w:val="16"/>
        </w:rPr>
      </w:pPr>
      <w:r w:rsidRPr="00961D0B">
        <w:rPr>
          <w:rStyle w:val="EndnoteReference"/>
          <w:rFonts w:cs="Times New Roman"/>
          <w:b w:val="0"/>
          <w:bCs w:val="0"/>
          <w:sz w:val="16"/>
          <w:szCs w:val="16"/>
        </w:rPr>
        <w:endnoteRef/>
      </w:r>
      <w:r w:rsidRPr="00961D0B">
        <w:rPr>
          <w:rFonts w:cs="Times New Roman"/>
          <w:b w:val="0"/>
          <w:bCs w:val="0"/>
          <w:sz w:val="16"/>
          <w:szCs w:val="16"/>
        </w:rPr>
        <w:t xml:space="preserve"> </w:t>
      </w:r>
      <w:r w:rsidRPr="00961D0B">
        <w:rPr>
          <w:rFonts w:cs="Times New Roman"/>
          <w:b w:val="0"/>
          <w:bCs w:val="0"/>
          <w:sz w:val="16"/>
          <w:szCs w:val="16"/>
          <w:rtl/>
        </w:rPr>
        <w:t xml:space="preserve">- </w:t>
      </w:r>
      <w:r w:rsidRPr="00961D0B">
        <w:rPr>
          <w:rFonts w:cs="Times New Roman"/>
          <w:b w:val="0"/>
          <w:bCs w:val="0"/>
          <w:sz w:val="16"/>
          <w:szCs w:val="16"/>
        </w:rPr>
        <w:t>IFLA/Unesco Guidelines for Development</w:t>
      </w:r>
      <w:r w:rsidRPr="00961D0B">
        <w:rPr>
          <w:rFonts w:cs="Times New Roman"/>
          <w:i/>
          <w:iCs/>
          <w:sz w:val="16"/>
          <w:szCs w:val="16"/>
        </w:rPr>
        <w:t>. Public library Service,</w:t>
      </w:r>
      <w:r>
        <w:rPr>
          <w:rFonts w:cs="Times New Roman"/>
          <w:i/>
          <w:iCs/>
          <w:sz w:val="16"/>
          <w:szCs w:val="16"/>
        </w:rPr>
        <w:t xml:space="preserve">: </w:t>
      </w:r>
      <w:hyperlink r:id="rId2" w:history="1">
        <w:r w:rsidRPr="0072141D">
          <w:rPr>
            <w:rStyle w:val="Hyperlink"/>
            <w:sz w:val="16"/>
            <w:szCs w:val="16"/>
          </w:rPr>
          <w:t>https://www.ifla.org/files/assets/hq/publications/archive/the-public-library-service/publ97.pdf</w:t>
        </w:r>
      </w:hyperlink>
      <w:r>
        <w:rPr>
          <w:rFonts w:cs="Times New Roman"/>
          <w:color w:val="FF0000"/>
          <w:sz w:val="16"/>
          <w:szCs w:val="16"/>
        </w:rPr>
        <w:t xml:space="preserve">  </w:t>
      </w:r>
      <w:r w:rsidRPr="00961D0B">
        <w:rPr>
          <w:rFonts w:cs="Times New Roman"/>
          <w:b w:val="0"/>
          <w:bCs w:val="0"/>
          <w:sz w:val="16"/>
          <w:szCs w:val="16"/>
        </w:rPr>
        <w:t>(9/9/2016).</w:t>
      </w:r>
    </w:p>
  </w:endnote>
  <w:endnote w:id="6">
    <w:p w14:paraId="537A13AE" w14:textId="77777777" w:rsidR="00812E07" w:rsidRPr="00D87D27" w:rsidRDefault="00812E07" w:rsidP="003606A5">
      <w:pPr>
        <w:pStyle w:val="EndnoteText"/>
        <w:ind w:left="720" w:hanging="720"/>
        <w:contextualSpacing/>
        <w:jc w:val="both"/>
        <w:rPr>
          <w:rFonts w:cs="Times New Roman"/>
        </w:rPr>
      </w:pPr>
      <w:r w:rsidRPr="00D87D27">
        <w:rPr>
          <w:rStyle w:val="EndnoteReference"/>
          <w:rFonts w:cs="Times New Roman"/>
        </w:rPr>
        <w:endnoteRef/>
      </w:r>
      <w:r w:rsidRPr="00D87D27">
        <w:rPr>
          <w:rFonts w:cs="Times New Roman"/>
        </w:rPr>
        <w:t xml:space="preserve"> </w:t>
      </w:r>
      <w:r w:rsidRPr="00D87D27">
        <w:rPr>
          <w:rFonts w:cs="Times New Roman"/>
          <w:rtl/>
        </w:rPr>
        <w:t>-</w:t>
      </w:r>
      <w:r w:rsidRPr="00D87D27">
        <w:rPr>
          <w:rFonts w:cs="Times New Roman"/>
        </w:rPr>
        <w:t xml:space="preserve"> </w:t>
      </w:r>
      <w:r>
        <w:rPr>
          <w:rFonts w:cs="Times New Roman"/>
          <w:b w:val="0"/>
          <w:bCs w:val="0"/>
        </w:rPr>
        <w:t>McClure, Charles et al.</w:t>
      </w:r>
      <w:r w:rsidRPr="009E24B2">
        <w:rPr>
          <w:rFonts w:cs="Times New Roman"/>
          <w:b w:val="0"/>
          <w:bCs w:val="0"/>
        </w:rPr>
        <w:t xml:space="preserve">(1997). </w:t>
      </w:r>
      <w:r w:rsidRPr="009E24B2">
        <w:rPr>
          <w:rFonts w:cs="Times New Roman"/>
          <w:b w:val="0"/>
          <w:bCs w:val="0"/>
          <w:i/>
          <w:iCs/>
        </w:rPr>
        <w:t>A planning and role setting manual for public libraries</w:t>
      </w:r>
      <w:r w:rsidRPr="009E24B2">
        <w:rPr>
          <w:rFonts w:cs="Times New Roman"/>
          <w:b w:val="0"/>
          <w:bCs w:val="0"/>
        </w:rPr>
        <w:t>, Chicago, ALA.</w:t>
      </w:r>
    </w:p>
  </w:endnote>
  <w:endnote w:id="7">
    <w:p w14:paraId="0D51D2EE" w14:textId="77777777" w:rsidR="00812E07" w:rsidRPr="000539C4" w:rsidRDefault="00812E07" w:rsidP="000539C4">
      <w:pPr>
        <w:shd w:val="clear" w:color="auto" w:fill="FFFFFF"/>
        <w:bidi/>
        <w:jc w:val="both"/>
        <w:rPr>
          <w:rFonts w:ascii="Sakkal Majalla" w:hAnsi="Sakkal Majalla" w:cs="Sakkal Majalla"/>
          <w:b w:val="0"/>
          <w:bCs w:val="0"/>
          <w:color w:val="222222"/>
          <w:sz w:val="24"/>
          <w:szCs w:val="24"/>
          <w:rtl/>
        </w:rPr>
      </w:pPr>
      <w:r w:rsidRPr="000539C4">
        <w:rPr>
          <w:rStyle w:val="EndnoteReference"/>
          <w:rFonts w:ascii="Sakkal Majalla" w:hAnsi="Sakkal Majalla" w:cs="Sakkal Majalla"/>
          <w:b w:val="0"/>
          <w:bCs w:val="0"/>
          <w:sz w:val="24"/>
          <w:szCs w:val="24"/>
        </w:rPr>
        <w:endnoteRef/>
      </w:r>
      <w:r w:rsidRPr="000539C4">
        <w:rPr>
          <w:rFonts w:ascii="Sakkal Majalla" w:hAnsi="Sakkal Majalla" w:cs="Sakkal Majalla"/>
          <w:b w:val="0"/>
          <w:bCs w:val="0"/>
          <w:sz w:val="24"/>
          <w:szCs w:val="24"/>
        </w:rPr>
        <w:t xml:space="preserve"> </w:t>
      </w:r>
      <w:r w:rsidRPr="000539C4">
        <w:rPr>
          <w:rFonts w:ascii="Sakkal Majalla" w:hAnsi="Sakkal Majalla" w:cs="Sakkal Majalla"/>
          <w:b w:val="0"/>
          <w:bCs w:val="0"/>
          <w:sz w:val="24"/>
          <w:szCs w:val="24"/>
          <w:rtl/>
        </w:rPr>
        <w:t>- هنالك ست ع</w:t>
      </w:r>
      <w:r>
        <w:rPr>
          <w:rFonts w:ascii="Sakkal Majalla" w:hAnsi="Sakkal Majalla" w:cs="Sakkal Majalla" w:hint="cs"/>
          <w:b w:val="0"/>
          <w:bCs w:val="0"/>
          <w:sz w:val="24"/>
          <w:szCs w:val="24"/>
          <w:rtl/>
        </w:rPr>
        <w:t>ش</w:t>
      </w:r>
      <w:r w:rsidRPr="000539C4">
        <w:rPr>
          <w:rFonts w:ascii="Sakkal Majalla" w:hAnsi="Sakkal Majalla" w:cs="Sakkal Majalla"/>
          <w:b w:val="0"/>
          <w:bCs w:val="0"/>
          <w:sz w:val="24"/>
          <w:szCs w:val="24"/>
          <w:rtl/>
        </w:rPr>
        <w:t>رة مكتبة</w:t>
      </w:r>
      <w:r>
        <w:rPr>
          <w:rFonts w:ascii="Sakkal Majalla" w:hAnsi="Sakkal Majalla" w:cs="Sakkal Majalla" w:hint="cs"/>
          <w:b w:val="0"/>
          <w:bCs w:val="0"/>
          <w:sz w:val="24"/>
          <w:szCs w:val="24"/>
          <w:rtl/>
        </w:rPr>
        <w:t xml:space="preserve"> عامة/</w:t>
      </w:r>
      <w:r w:rsidRPr="000539C4">
        <w:rPr>
          <w:rFonts w:ascii="Sakkal Majalla" w:hAnsi="Sakkal Majalla" w:cs="Sakkal Majalla"/>
          <w:b w:val="0"/>
          <w:bCs w:val="0"/>
          <w:sz w:val="24"/>
          <w:szCs w:val="24"/>
          <w:rtl/>
        </w:rPr>
        <w:t xml:space="preserve">ترفيهية </w:t>
      </w:r>
      <w:r w:rsidRPr="000539C4">
        <w:rPr>
          <w:rFonts w:ascii="Sakkal Majalla" w:hAnsi="Sakkal Majalla" w:cs="Sakkal Majalla"/>
          <w:b w:val="0"/>
          <w:bCs w:val="0"/>
          <w:sz w:val="24"/>
          <w:szCs w:val="24"/>
        </w:rPr>
        <w:t>Recreational</w:t>
      </w:r>
      <w:r w:rsidRPr="000539C4">
        <w:rPr>
          <w:rFonts w:ascii="Sakkal Majalla" w:hAnsi="Sakkal Majalla" w:cs="Sakkal Majalla"/>
          <w:b w:val="0"/>
          <w:bCs w:val="0"/>
          <w:sz w:val="24"/>
          <w:szCs w:val="24"/>
          <w:rtl/>
        </w:rPr>
        <w:t xml:space="preserve"> في أحياء أرامكو السعودية، صحيح أنها ف</w:t>
      </w:r>
      <w:r>
        <w:rPr>
          <w:rFonts w:ascii="Sakkal Majalla" w:hAnsi="Sakkal Majalla" w:cs="Sakkal Majalla" w:hint="cs"/>
          <w:b w:val="0"/>
          <w:bCs w:val="0"/>
          <w:sz w:val="24"/>
          <w:szCs w:val="24"/>
          <w:rtl/>
        </w:rPr>
        <w:t>ق</w:t>
      </w:r>
      <w:r w:rsidRPr="000539C4">
        <w:rPr>
          <w:rFonts w:ascii="Sakkal Majalla" w:hAnsi="Sakkal Majalla" w:cs="Sakkal Majalla"/>
          <w:b w:val="0"/>
          <w:bCs w:val="0"/>
          <w:sz w:val="24"/>
          <w:szCs w:val="24"/>
          <w:rtl/>
        </w:rPr>
        <w:t xml:space="preserve">ط لموظفي الشركة </w:t>
      </w:r>
      <w:r w:rsidRPr="00266E0C">
        <w:rPr>
          <w:rFonts w:ascii="Sakkal Majalla" w:hAnsi="Sakkal Majalla" w:cs="Sakkal Majalla"/>
          <w:i/>
          <w:iCs/>
          <w:sz w:val="24"/>
          <w:szCs w:val="24"/>
          <w:rtl/>
        </w:rPr>
        <w:t>وعائلاتهم</w:t>
      </w:r>
      <w:r w:rsidRPr="000539C4">
        <w:rPr>
          <w:rFonts w:ascii="Sakkal Majalla" w:hAnsi="Sakkal Majalla" w:cs="Sakkal Majalla"/>
          <w:b w:val="0"/>
          <w:bCs w:val="0"/>
          <w:sz w:val="24"/>
          <w:szCs w:val="24"/>
          <w:rtl/>
        </w:rPr>
        <w:t xml:space="preserve">، لكنها تنتمي لفئة المكتبات العامة من حيث أنها تخدم الكبير والصغير والمرأة والرجل. وهذه المكتبات تشمل: </w:t>
      </w:r>
      <w:r w:rsidRPr="000539C4">
        <w:rPr>
          <w:rFonts w:ascii="Sakkal Majalla" w:hAnsi="Sakkal Majalla" w:cs="Sakkal Majalla"/>
          <w:b w:val="0"/>
          <w:bCs w:val="0"/>
          <w:color w:val="222222"/>
          <w:sz w:val="24"/>
          <w:szCs w:val="24"/>
          <w:rtl/>
        </w:rPr>
        <w:t>مكتب</w:t>
      </w:r>
      <w:r>
        <w:rPr>
          <w:rFonts w:ascii="Sakkal Majalla" w:hAnsi="Sakkal Majalla" w:cs="Sakkal Majalla" w:hint="cs"/>
          <w:b w:val="0"/>
          <w:bCs w:val="0"/>
          <w:color w:val="222222"/>
          <w:sz w:val="24"/>
          <w:szCs w:val="24"/>
          <w:rtl/>
        </w:rPr>
        <w:t>تي</w:t>
      </w:r>
      <w:r w:rsidRPr="000539C4">
        <w:rPr>
          <w:rFonts w:ascii="Sakkal Majalla" w:hAnsi="Sakkal Majalla" w:cs="Sakkal Majalla"/>
          <w:b w:val="0"/>
          <w:bCs w:val="0"/>
          <w:color w:val="222222"/>
          <w:sz w:val="24"/>
          <w:szCs w:val="24"/>
          <w:rtl/>
        </w:rPr>
        <w:t xml:space="preserve"> الظهران والمنيرة</w:t>
      </w:r>
      <w:r>
        <w:rPr>
          <w:rFonts w:ascii="Sakkal Majalla" w:hAnsi="Sakkal Majalla" w:cs="Sakkal Majalla"/>
          <w:b w:val="0"/>
          <w:bCs w:val="0"/>
          <w:color w:val="222222"/>
          <w:sz w:val="24"/>
          <w:szCs w:val="24"/>
        </w:rPr>
        <w:t xml:space="preserve"> </w:t>
      </w:r>
      <w:r w:rsidRPr="000539C4">
        <w:rPr>
          <w:rFonts w:ascii="Sakkal Majalla" w:hAnsi="Sakkal Majalla" w:cs="Sakkal Majalla"/>
          <w:b w:val="0"/>
          <w:bCs w:val="0"/>
          <w:color w:val="222222"/>
          <w:sz w:val="24"/>
          <w:szCs w:val="24"/>
          <w:rtl/>
        </w:rPr>
        <w:t>في الظهران؛ ومكتبت</w:t>
      </w:r>
      <w:r>
        <w:rPr>
          <w:rFonts w:ascii="Sakkal Majalla" w:hAnsi="Sakkal Majalla" w:cs="Sakkal Majalla" w:hint="cs"/>
          <w:b w:val="0"/>
          <w:bCs w:val="0"/>
          <w:color w:val="222222"/>
          <w:sz w:val="24"/>
          <w:szCs w:val="24"/>
          <w:rtl/>
        </w:rPr>
        <w:t>ي</w:t>
      </w:r>
      <w:r w:rsidRPr="000539C4">
        <w:rPr>
          <w:rFonts w:ascii="Sakkal Majalla" w:hAnsi="Sakkal Majalla" w:cs="Sakkal Majalla"/>
          <w:b w:val="0"/>
          <w:bCs w:val="0"/>
          <w:color w:val="222222"/>
          <w:sz w:val="24"/>
          <w:szCs w:val="24"/>
          <w:rtl/>
        </w:rPr>
        <w:t xml:space="preserve"> نجمة ورضوى في راس تنورة؛ ومكتبة تناجيب</w:t>
      </w:r>
      <w:r w:rsidRPr="000539C4">
        <w:rPr>
          <w:rFonts w:ascii="Sakkal Majalla" w:hAnsi="Sakkal Majalla" w:cs="Sakkal Majalla"/>
          <w:b w:val="0"/>
          <w:bCs w:val="0"/>
          <w:color w:val="222222"/>
          <w:sz w:val="24"/>
          <w:szCs w:val="24"/>
        </w:rPr>
        <w:t> </w:t>
      </w:r>
      <w:r w:rsidRPr="000539C4">
        <w:rPr>
          <w:rFonts w:ascii="Sakkal Majalla" w:hAnsi="Sakkal Majalla" w:cs="Sakkal Majalla"/>
          <w:b w:val="0"/>
          <w:bCs w:val="0"/>
          <w:color w:val="222222"/>
          <w:sz w:val="24"/>
          <w:szCs w:val="24"/>
          <w:rtl/>
        </w:rPr>
        <w:t>؛ ومكتبت</w:t>
      </w:r>
      <w:r>
        <w:rPr>
          <w:rFonts w:ascii="Sakkal Majalla" w:hAnsi="Sakkal Majalla" w:cs="Sakkal Majalla" w:hint="cs"/>
          <w:b w:val="0"/>
          <w:bCs w:val="0"/>
          <w:color w:val="222222"/>
          <w:sz w:val="24"/>
          <w:szCs w:val="24"/>
          <w:rtl/>
        </w:rPr>
        <w:t>ي</w:t>
      </w:r>
      <w:r w:rsidRPr="000539C4">
        <w:rPr>
          <w:rFonts w:ascii="Sakkal Majalla" w:hAnsi="Sakkal Majalla" w:cs="Sakkal Majalla"/>
          <w:b w:val="0"/>
          <w:bCs w:val="0"/>
          <w:color w:val="222222"/>
          <w:sz w:val="24"/>
          <w:szCs w:val="24"/>
          <w:rtl/>
        </w:rPr>
        <w:t xml:space="preserve"> العضيلية</w:t>
      </w:r>
      <w:r w:rsidRPr="000539C4">
        <w:rPr>
          <w:rFonts w:ascii="Sakkal Majalla" w:hAnsi="Sakkal Majalla" w:cs="Sakkal Majalla"/>
          <w:b w:val="0"/>
          <w:bCs w:val="0"/>
          <w:color w:val="222222"/>
          <w:sz w:val="24"/>
          <w:szCs w:val="24"/>
        </w:rPr>
        <w:t> </w:t>
      </w:r>
      <w:r w:rsidRPr="000539C4">
        <w:rPr>
          <w:rFonts w:ascii="Sakkal Majalla" w:hAnsi="Sakkal Majalla" w:cs="Sakkal Majalla"/>
          <w:b w:val="0"/>
          <w:bCs w:val="0"/>
          <w:color w:val="222222"/>
          <w:sz w:val="24"/>
          <w:szCs w:val="24"/>
          <w:rtl/>
        </w:rPr>
        <w:t>والواحة في العضيلية؛ ومكتبت</w:t>
      </w:r>
      <w:r>
        <w:rPr>
          <w:rFonts w:ascii="Sakkal Majalla" w:hAnsi="Sakkal Majalla" w:cs="Sakkal Majalla" w:hint="cs"/>
          <w:b w:val="0"/>
          <w:bCs w:val="0"/>
          <w:color w:val="222222"/>
          <w:sz w:val="24"/>
          <w:szCs w:val="24"/>
          <w:rtl/>
        </w:rPr>
        <w:t>ي</w:t>
      </w:r>
      <w:r w:rsidRPr="000539C4">
        <w:rPr>
          <w:rFonts w:ascii="Sakkal Majalla" w:hAnsi="Sakkal Majalla" w:cs="Sakkal Majalla"/>
          <w:b w:val="0"/>
          <w:bCs w:val="0"/>
          <w:color w:val="222222"/>
          <w:sz w:val="24"/>
          <w:szCs w:val="24"/>
          <w:rtl/>
        </w:rPr>
        <w:t xml:space="preserve"> بقيق والفرحة في بقيق؛ ومكتبة</w:t>
      </w:r>
      <w:r>
        <w:rPr>
          <w:rFonts w:ascii="Sakkal Majalla" w:hAnsi="Sakkal Majalla" w:cs="Sakkal Majalla"/>
          <w:b w:val="0"/>
          <w:bCs w:val="0"/>
          <w:color w:val="222222"/>
          <w:sz w:val="24"/>
          <w:szCs w:val="24"/>
          <w:rtl/>
        </w:rPr>
        <w:t xml:space="preserve"> شيبة؛ ومكتبة الرياض؛ ومكتبة خر</w:t>
      </w:r>
      <w:r>
        <w:rPr>
          <w:rFonts w:ascii="Sakkal Majalla" w:hAnsi="Sakkal Majalla" w:cs="Sakkal Majalla" w:hint="cs"/>
          <w:b w:val="0"/>
          <w:bCs w:val="0"/>
          <w:color w:val="222222"/>
          <w:sz w:val="24"/>
          <w:szCs w:val="24"/>
          <w:rtl/>
        </w:rPr>
        <w:t>ي</w:t>
      </w:r>
      <w:r w:rsidRPr="000539C4">
        <w:rPr>
          <w:rFonts w:ascii="Sakkal Majalla" w:hAnsi="Sakkal Majalla" w:cs="Sakkal Majalla"/>
          <w:b w:val="0"/>
          <w:bCs w:val="0"/>
          <w:color w:val="222222"/>
          <w:sz w:val="24"/>
          <w:szCs w:val="24"/>
          <w:rtl/>
        </w:rPr>
        <w:t xml:space="preserve">ص؛ ومكتبة حرض؛ ومكتبة جدة؛ ومكتبة الراكة(تقع في حي الراكة بالخبر بجانب </w:t>
      </w:r>
      <w:r>
        <w:rPr>
          <w:rFonts w:ascii="Sakkal Majalla" w:hAnsi="Sakkal Majalla" w:cs="Sakkal Majalla" w:hint="cs"/>
          <w:b w:val="0"/>
          <w:bCs w:val="0"/>
          <w:color w:val="222222"/>
          <w:sz w:val="24"/>
          <w:szCs w:val="24"/>
          <w:rtl/>
        </w:rPr>
        <w:t xml:space="preserve">مركز </w:t>
      </w:r>
      <w:r w:rsidRPr="000539C4">
        <w:rPr>
          <w:rFonts w:ascii="Sakkal Majalla" w:hAnsi="Sakkal Majalla" w:cs="Sakkal Majalla"/>
          <w:b w:val="0"/>
          <w:bCs w:val="0"/>
          <w:color w:val="222222"/>
          <w:sz w:val="24"/>
          <w:szCs w:val="24"/>
          <w:rtl/>
        </w:rPr>
        <w:t>معارض الظهران الدولي)؛ ومكتبة ينبع.</w:t>
      </w:r>
      <w:r>
        <w:rPr>
          <w:rFonts w:ascii="Sakkal Majalla" w:hAnsi="Sakkal Majalla" w:cs="Sakkal Majalla" w:hint="cs"/>
          <w:b w:val="0"/>
          <w:bCs w:val="0"/>
          <w:color w:val="222222"/>
          <w:sz w:val="24"/>
          <w:szCs w:val="24"/>
          <w:rtl/>
        </w:rPr>
        <w:t xml:space="preserve"> كما أن هناك العديد من المكتبات التقنية والفنية والمتخصصة لم يتم التطرق لها هنا.</w:t>
      </w:r>
    </w:p>
  </w:endnote>
  <w:endnote w:id="8">
    <w:p w14:paraId="1715AA56" w14:textId="77777777" w:rsidR="00812E07" w:rsidRPr="00F206DF" w:rsidRDefault="00812E07" w:rsidP="009041F1">
      <w:pPr>
        <w:ind w:left="746" w:hanging="720"/>
        <w:contextualSpacing/>
        <w:rPr>
          <w:rFonts w:cs="Times New Roman"/>
          <w:b w:val="0"/>
          <w:bCs w:val="0"/>
          <w:sz w:val="20"/>
          <w:szCs w:val="20"/>
        </w:rPr>
      </w:pPr>
      <w:r w:rsidRPr="00F206DF">
        <w:rPr>
          <w:rStyle w:val="EndnoteReference"/>
          <w:rFonts w:cs="Times New Roman"/>
          <w:b w:val="0"/>
          <w:bCs w:val="0"/>
          <w:sz w:val="20"/>
          <w:szCs w:val="20"/>
        </w:rPr>
        <w:endnoteRef/>
      </w:r>
      <w:r w:rsidRPr="00F206DF">
        <w:rPr>
          <w:rFonts w:cs="Times New Roman"/>
          <w:b w:val="0"/>
          <w:bCs w:val="0"/>
          <w:sz w:val="20"/>
          <w:szCs w:val="20"/>
          <w:rtl/>
        </w:rPr>
        <w:t xml:space="preserve"> </w:t>
      </w:r>
      <w:r w:rsidRPr="00F206DF">
        <w:rPr>
          <w:rFonts w:cs="Times New Roman"/>
          <w:b w:val="0"/>
          <w:bCs w:val="0"/>
          <w:sz w:val="20"/>
          <w:szCs w:val="20"/>
        </w:rPr>
        <w:t xml:space="preserve">- Alshehri, Jamilah M. (2016). </w:t>
      </w:r>
      <w:r w:rsidRPr="00F206DF">
        <w:rPr>
          <w:rFonts w:cs="Times New Roman"/>
          <w:i/>
          <w:iCs/>
          <w:sz w:val="20"/>
          <w:szCs w:val="20"/>
        </w:rPr>
        <w:t>The Future of Public Libraries in Saudi Arabia: Roles and Challenges</w:t>
      </w:r>
      <w:r w:rsidRPr="00F206DF">
        <w:rPr>
          <w:rFonts w:cs="Times New Roman"/>
          <w:b w:val="0"/>
          <w:bCs w:val="0"/>
          <w:sz w:val="20"/>
          <w:szCs w:val="20"/>
        </w:rPr>
        <w:t>. A Master thesis submitted to the CITY UNIVERSITY LONDON. Supervisor: David Bawden.</w:t>
      </w:r>
    </w:p>
  </w:endnote>
  <w:endnote w:id="9">
    <w:p w14:paraId="35346FB9" w14:textId="77777777" w:rsidR="00812E07" w:rsidRPr="00AC4B87" w:rsidRDefault="00812E07" w:rsidP="005E1C57">
      <w:pPr>
        <w:pStyle w:val="EndnoteText"/>
        <w:bidi/>
        <w:ind w:left="720" w:hanging="720"/>
        <w:jc w:val="both"/>
        <w:rPr>
          <w:rFonts w:ascii="Sakkal Majalla" w:hAnsi="Sakkal Majalla" w:cs="Sakkal Majalla"/>
          <w:sz w:val="24"/>
          <w:szCs w:val="24"/>
          <w:rtl/>
        </w:rPr>
      </w:pPr>
      <w:r w:rsidRPr="00AC4B87">
        <w:rPr>
          <w:rStyle w:val="EndnoteReference"/>
          <w:rFonts w:ascii="Sakkal Majalla" w:hAnsi="Sakkal Majalla" w:cs="Sakkal Majalla"/>
          <w:sz w:val="24"/>
          <w:szCs w:val="24"/>
        </w:rPr>
        <w:endnoteRef/>
      </w:r>
      <w:r w:rsidRPr="00AC4B87">
        <w:rPr>
          <w:rFonts w:ascii="Sakkal Majalla" w:hAnsi="Sakkal Majalla" w:cs="Sakkal Majalla"/>
          <w:sz w:val="24"/>
          <w:szCs w:val="24"/>
        </w:rPr>
        <w:t xml:space="preserve"> </w:t>
      </w:r>
      <w:r w:rsidRPr="00AC4B87">
        <w:rPr>
          <w:rFonts w:ascii="Sakkal Majalla" w:hAnsi="Sakkal Majalla" w:cs="Sakkal Majalla"/>
          <w:sz w:val="24"/>
          <w:szCs w:val="24"/>
          <w:rtl/>
        </w:rPr>
        <w:t xml:space="preserve">- </w:t>
      </w:r>
      <w:r w:rsidRPr="00AC4B87">
        <w:rPr>
          <w:rFonts w:ascii="Sakkal Majalla" w:hAnsi="Sakkal Majalla" w:cs="Sakkal Majalla"/>
          <w:b w:val="0"/>
          <w:bCs w:val="0"/>
          <w:sz w:val="24"/>
          <w:szCs w:val="24"/>
          <w:rtl/>
        </w:rPr>
        <w:t>نجار</w:t>
      </w:r>
      <w:r>
        <w:rPr>
          <w:rFonts w:ascii="Sakkal Majalla" w:hAnsi="Sakkal Majalla" w:cs="Sakkal Majalla" w:hint="cs"/>
          <w:b w:val="0"/>
          <w:bCs w:val="0"/>
          <w:sz w:val="24"/>
          <w:szCs w:val="24"/>
          <w:rtl/>
        </w:rPr>
        <w:t>،</w:t>
      </w:r>
      <w:r>
        <w:rPr>
          <w:rFonts w:ascii="Sakkal Majalla" w:hAnsi="Sakkal Majalla" w:cs="Sakkal Majalla"/>
          <w:b w:val="0"/>
          <w:bCs w:val="0"/>
          <w:sz w:val="24"/>
          <w:szCs w:val="24"/>
          <w:rtl/>
        </w:rPr>
        <w:t xml:space="preserve"> صدّيق</w:t>
      </w:r>
      <w:r>
        <w:rPr>
          <w:rFonts w:ascii="Sakkal Majalla" w:hAnsi="Sakkal Majalla" w:cs="Sakkal Majalla" w:hint="cs"/>
          <w:b w:val="0"/>
          <w:bCs w:val="0"/>
          <w:sz w:val="24"/>
          <w:szCs w:val="24"/>
          <w:rtl/>
        </w:rPr>
        <w:t>(</w:t>
      </w:r>
      <w:r w:rsidRPr="00AC4B87">
        <w:rPr>
          <w:rFonts w:ascii="Sakkal Majalla" w:hAnsi="Sakkal Majalla" w:cs="Sakkal Majalla"/>
          <w:b w:val="0"/>
          <w:bCs w:val="0"/>
          <w:color w:val="000000" w:themeColor="text1"/>
          <w:sz w:val="24"/>
          <w:szCs w:val="24"/>
          <w:rtl/>
        </w:rPr>
        <w:t>1438</w:t>
      </w:r>
      <w:r>
        <w:rPr>
          <w:rFonts w:ascii="Sakkal Majalla" w:hAnsi="Sakkal Majalla" w:cs="Sakkal Majalla" w:hint="cs"/>
          <w:b w:val="0"/>
          <w:bCs w:val="0"/>
          <w:sz w:val="24"/>
          <w:szCs w:val="24"/>
          <w:rtl/>
        </w:rPr>
        <w:t>).</w:t>
      </w:r>
      <w:r w:rsidRPr="00AC4B87">
        <w:rPr>
          <w:rFonts w:ascii="Sakkal Majalla" w:hAnsi="Sakkal Majalla" w:cs="Sakkal Majalla"/>
          <w:b w:val="0"/>
          <w:bCs w:val="0"/>
          <w:sz w:val="24"/>
          <w:szCs w:val="24"/>
          <w:rtl/>
        </w:rPr>
        <w:t xml:space="preserve"> "</w:t>
      </w:r>
      <w:r w:rsidRPr="00AC4B87">
        <w:rPr>
          <w:rFonts w:ascii="Sakkal Majalla" w:hAnsi="Sakkal Majalla" w:cs="Sakkal Majalla"/>
          <w:i/>
          <w:iCs/>
          <w:color w:val="000000" w:themeColor="text1"/>
          <w:sz w:val="24"/>
          <w:szCs w:val="24"/>
          <w:rtl/>
        </w:rPr>
        <w:t>سياسة تنمية المجموعات في المكتبات العامة في المملكة العربية السعودية: دراسة حالة لقسم التزويد في وزارة الثقافة والإعلام</w:t>
      </w:r>
      <w:r w:rsidRPr="00AC4B87">
        <w:rPr>
          <w:rFonts w:ascii="Sakkal Majalla" w:hAnsi="Sakkal Majalla" w:cs="Sakkal Majalla"/>
          <w:b w:val="0"/>
          <w:bCs w:val="0"/>
          <w:color w:val="000000" w:themeColor="text1"/>
          <w:sz w:val="24"/>
          <w:szCs w:val="24"/>
          <w:rtl/>
        </w:rPr>
        <w:t xml:space="preserve">". بحث مقدم لاستكمال متطلبات الحصول على درجة الماجستير في قسم علم المعلومات في كلية الآداب جامعة الملك سعود. إشراف: سعد الزهري. </w:t>
      </w:r>
    </w:p>
  </w:endnote>
  <w:endnote w:id="10">
    <w:p w14:paraId="37AED4D0" w14:textId="12639476" w:rsidR="00812E07" w:rsidRPr="00E579AC" w:rsidRDefault="00812E07" w:rsidP="0046099F">
      <w:pPr>
        <w:widowControl w:val="0"/>
        <w:tabs>
          <w:tab w:val="left" w:pos="7470"/>
        </w:tabs>
        <w:autoSpaceDE w:val="0"/>
        <w:autoSpaceDN w:val="0"/>
        <w:adjustRightInd w:val="0"/>
        <w:ind w:left="720" w:hanging="720"/>
        <w:contextualSpacing/>
        <w:jc w:val="both"/>
        <w:rPr>
          <w:rFonts w:cs="Times New Roman"/>
          <w:b w:val="0"/>
          <w:bCs w:val="0"/>
          <w:sz w:val="20"/>
          <w:szCs w:val="20"/>
        </w:rPr>
      </w:pPr>
      <w:r w:rsidRPr="00E579AC">
        <w:rPr>
          <w:rStyle w:val="EndnoteReference"/>
          <w:rFonts w:cs="Times New Roman"/>
          <w:sz w:val="20"/>
          <w:szCs w:val="20"/>
        </w:rPr>
        <w:endnoteRef/>
      </w:r>
      <w:r>
        <w:rPr>
          <w:rFonts w:cs="Times New Roman"/>
          <w:sz w:val="20"/>
          <w:szCs w:val="20"/>
        </w:rPr>
        <w:t>-</w:t>
      </w:r>
      <w:r w:rsidRPr="00E579AC">
        <w:rPr>
          <w:rFonts w:cs="Times New Roman"/>
          <w:sz w:val="20"/>
          <w:szCs w:val="20"/>
          <w:rtl/>
        </w:rPr>
        <w:t xml:space="preserve"> </w:t>
      </w:r>
      <w:r w:rsidR="004F12D4" w:rsidRPr="00E579AC">
        <w:rPr>
          <w:rStyle w:val="Emphasis"/>
          <w:rFonts w:cs="Times New Roman"/>
          <w:b w:val="0"/>
          <w:bCs w:val="0"/>
          <w:i w:val="0"/>
          <w:iCs w:val="0"/>
          <w:sz w:val="20"/>
          <w:szCs w:val="20"/>
          <w:shd w:val="clear" w:color="auto" w:fill="FFFFFF"/>
        </w:rPr>
        <w:t>Abbas</w:t>
      </w:r>
      <w:r w:rsidR="004F12D4">
        <w:rPr>
          <w:rStyle w:val="Emphasis"/>
          <w:rFonts w:cs="Times New Roman"/>
          <w:b w:val="0"/>
          <w:bCs w:val="0"/>
          <w:i w:val="0"/>
          <w:iCs w:val="0"/>
          <w:sz w:val="20"/>
          <w:szCs w:val="20"/>
          <w:shd w:val="clear" w:color="auto" w:fill="FFFFFF"/>
        </w:rPr>
        <w:t xml:space="preserve">, </w:t>
      </w:r>
      <w:r w:rsidRPr="00E579AC">
        <w:rPr>
          <w:rStyle w:val="Emphasis"/>
          <w:rFonts w:cs="Times New Roman"/>
          <w:b w:val="0"/>
          <w:bCs w:val="0"/>
          <w:i w:val="0"/>
          <w:iCs w:val="0"/>
          <w:sz w:val="20"/>
          <w:szCs w:val="20"/>
          <w:shd w:val="clear" w:color="auto" w:fill="FFFFFF"/>
        </w:rPr>
        <w:t>Hisham</w:t>
      </w:r>
      <w:r w:rsidRPr="00E579AC">
        <w:rPr>
          <w:rStyle w:val="apple-converted-space"/>
          <w:rFonts w:cs="Times New Roman"/>
          <w:b w:val="0"/>
          <w:bCs w:val="0"/>
          <w:sz w:val="20"/>
          <w:szCs w:val="20"/>
          <w:shd w:val="clear" w:color="auto" w:fill="FFFFFF"/>
        </w:rPr>
        <w:t> </w:t>
      </w:r>
      <w:r w:rsidRPr="00E579AC">
        <w:rPr>
          <w:rFonts w:cs="Times New Roman"/>
          <w:b w:val="0"/>
          <w:bCs w:val="0"/>
          <w:sz w:val="20"/>
          <w:szCs w:val="20"/>
          <w:shd w:val="clear" w:color="auto" w:fill="FFFFFF"/>
        </w:rPr>
        <w:t xml:space="preserve">Abdullah(1982). </w:t>
      </w:r>
      <w:r w:rsidRPr="00E579AC">
        <w:rPr>
          <w:rFonts w:cs="Times New Roman"/>
          <w:i/>
          <w:iCs/>
          <w:sz w:val="20"/>
          <w:szCs w:val="20"/>
          <w:shd w:val="clear" w:color="auto" w:fill="FFFFFF"/>
        </w:rPr>
        <w:t>A Plan for</w:t>
      </w:r>
      <w:r w:rsidRPr="00E579AC">
        <w:rPr>
          <w:rStyle w:val="apple-converted-space"/>
          <w:rFonts w:cs="Times New Roman"/>
          <w:i/>
          <w:iCs/>
          <w:sz w:val="20"/>
          <w:szCs w:val="20"/>
          <w:shd w:val="clear" w:color="auto" w:fill="FFFFFF"/>
        </w:rPr>
        <w:t> </w:t>
      </w:r>
      <w:r w:rsidRPr="00E579AC">
        <w:rPr>
          <w:rStyle w:val="Emphasis"/>
          <w:rFonts w:cs="Times New Roman"/>
          <w:i w:val="0"/>
          <w:iCs w:val="0"/>
          <w:sz w:val="20"/>
          <w:szCs w:val="20"/>
          <w:shd w:val="clear" w:color="auto" w:fill="FFFFFF"/>
        </w:rPr>
        <w:t>Public Library</w:t>
      </w:r>
      <w:r w:rsidRPr="00E579AC">
        <w:rPr>
          <w:rStyle w:val="apple-converted-space"/>
          <w:rFonts w:cs="Times New Roman"/>
          <w:i/>
          <w:iCs/>
          <w:sz w:val="20"/>
          <w:szCs w:val="20"/>
          <w:shd w:val="clear" w:color="auto" w:fill="FFFFFF"/>
        </w:rPr>
        <w:t> </w:t>
      </w:r>
      <w:r w:rsidRPr="00E579AC">
        <w:rPr>
          <w:rFonts w:cs="Times New Roman"/>
          <w:i/>
          <w:iCs/>
          <w:sz w:val="20"/>
          <w:szCs w:val="20"/>
          <w:shd w:val="clear" w:color="auto" w:fill="FFFFFF"/>
        </w:rPr>
        <w:t>System Development in Saudi Arabia.</w:t>
      </w:r>
      <w:r w:rsidRPr="00E579AC">
        <w:rPr>
          <w:rStyle w:val="apple-converted-space"/>
          <w:rFonts w:cs="Times New Roman"/>
          <w:b w:val="0"/>
          <w:bCs w:val="0"/>
          <w:sz w:val="20"/>
          <w:szCs w:val="20"/>
          <w:shd w:val="clear" w:color="auto" w:fill="FFFFFF"/>
        </w:rPr>
        <w:t> </w:t>
      </w:r>
      <w:r w:rsidRPr="00E579AC">
        <w:rPr>
          <w:rStyle w:val="Emphasis"/>
          <w:rFonts w:cs="Times New Roman"/>
          <w:b w:val="0"/>
          <w:bCs w:val="0"/>
          <w:i w:val="0"/>
          <w:iCs w:val="0"/>
          <w:sz w:val="20"/>
          <w:szCs w:val="20"/>
          <w:shd w:val="clear" w:color="auto" w:fill="FFFFFF"/>
        </w:rPr>
        <w:t>Ph</w:t>
      </w:r>
      <w:r>
        <w:rPr>
          <w:rStyle w:val="Emphasis"/>
          <w:rFonts w:cs="Times New Roman"/>
          <w:b w:val="0"/>
          <w:bCs w:val="0"/>
          <w:i w:val="0"/>
          <w:iCs w:val="0"/>
          <w:sz w:val="20"/>
          <w:szCs w:val="20"/>
          <w:shd w:val="clear" w:color="auto" w:fill="FFFFFF"/>
        </w:rPr>
        <w:t xml:space="preserve">. </w:t>
      </w:r>
      <w:r w:rsidRPr="00E579AC">
        <w:rPr>
          <w:rStyle w:val="Emphasis"/>
          <w:rFonts w:cs="Times New Roman"/>
          <w:b w:val="0"/>
          <w:bCs w:val="0"/>
          <w:i w:val="0"/>
          <w:iCs w:val="0"/>
          <w:sz w:val="20"/>
          <w:szCs w:val="20"/>
          <w:shd w:val="clear" w:color="auto" w:fill="FFFFFF"/>
        </w:rPr>
        <w:t>D</w:t>
      </w:r>
      <w:r w:rsidRPr="00E579AC">
        <w:rPr>
          <w:rStyle w:val="apple-converted-space"/>
          <w:rFonts w:cs="Times New Roman"/>
          <w:b w:val="0"/>
          <w:bCs w:val="0"/>
          <w:sz w:val="20"/>
          <w:szCs w:val="20"/>
          <w:shd w:val="clear" w:color="auto" w:fill="FFFFFF"/>
        </w:rPr>
        <w:t> </w:t>
      </w:r>
      <w:r w:rsidRPr="00E579AC">
        <w:rPr>
          <w:rFonts w:cs="Times New Roman"/>
          <w:b w:val="0"/>
          <w:bCs w:val="0"/>
          <w:sz w:val="20"/>
          <w:szCs w:val="20"/>
          <w:shd w:val="clear" w:color="auto" w:fill="FFFFFF"/>
        </w:rPr>
        <w:t>thesis, University of Pittsburgh</w:t>
      </w:r>
      <w:r>
        <w:rPr>
          <w:rFonts w:ascii="Sakkal Majalla" w:hAnsi="Sakkal Majalla" w:cs="Sakkal Majalla"/>
          <w:b w:val="0"/>
          <w:bCs w:val="0"/>
          <w:sz w:val="28"/>
          <w:szCs w:val="28"/>
        </w:rPr>
        <w:t xml:space="preserve">, pp. </w:t>
      </w:r>
      <w:r w:rsidRPr="00E579AC">
        <w:rPr>
          <w:rFonts w:ascii="Sakkal Majalla" w:hAnsi="Sakkal Majalla" w:cs="Sakkal Majalla"/>
          <w:b w:val="0"/>
          <w:bCs w:val="0"/>
          <w:sz w:val="28"/>
          <w:szCs w:val="28"/>
          <w:rtl/>
        </w:rPr>
        <w:t>669-673</w:t>
      </w:r>
      <w:r w:rsidRPr="00E579AC">
        <w:rPr>
          <w:rFonts w:cs="Times New Roman"/>
          <w:b w:val="0"/>
          <w:bCs w:val="0"/>
          <w:sz w:val="20"/>
          <w:szCs w:val="20"/>
        </w:rPr>
        <w:t>.</w:t>
      </w:r>
    </w:p>
  </w:endnote>
  <w:endnote w:id="11">
    <w:p w14:paraId="492709C7" w14:textId="77777777" w:rsidR="00812E07" w:rsidRPr="00FA1865" w:rsidRDefault="00812E07" w:rsidP="003606A5">
      <w:pPr>
        <w:bidi/>
        <w:ind w:left="720" w:hanging="720"/>
        <w:contextualSpacing/>
        <w:jc w:val="both"/>
        <w:rPr>
          <w:rFonts w:ascii="Sakkal Majalla" w:hAnsi="Sakkal Majalla" w:cs="Sakkal Majalla"/>
          <w:b w:val="0"/>
          <w:bCs w:val="0"/>
          <w:sz w:val="24"/>
          <w:szCs w:val="24"/>
          <w:rtl/>
        </w:rPr>
      </w:pPr>
      <w:r w:rsidRPr="00182C32">
        <w:rPr>
          <w:rStyle w:val="EndnoteReference"/>
          <w:rFonts w:cs="Times New Roman"/>
          <w:sz w:val="24"/>
          <w:szCs w:val="24"/>
        </w:rPr>
        <w:endnoteRef/>
      </w:r>
      <w:r w:rsidRPr="00D87D27">
        <w:rPr>
          <w:rFonts w:cs="Times New Roman"/>
          <w:sz w:val="24"/>
          <w:szCs w:val="24"/>
        </w:rPr>
        <w:t xml:space="preserve"> </w:t>
      </w:r>
      <w:r w:rsidRPr="00FA1865">
        <w:rPr>
          <w:rFonts w:ascii="Sakkal Majalla" w:hAnsi="Sakkal Majalla" w:cs="Sakkal Majalla"/>
          <w:sz w:val="24"/>
          <w:szCs w:val="24"/>
          <w:rtl/>
        </w:rPr>
        <w:t xml:space="preserve">- </w:t>
      </w:r>
      <w:r w:rsidRPr="00FA1865">
        <w:rPr>
          <w:rFonts w:ascii="Sakkal Majalla" w:hAnsi="Sakkal Majalla" w:cs="Sakkal Majalla"/>
          <w:b w:val="0"/>
          <w:bCs w:val="0"/>
          <w:sz w:val="24"/>
          <w:szCs w:val="24"/>
          <w:rtl/>
        </w:rPr>
        <w:t xml:space="preserve">عباس، هشام عبد الله (1414). </w:t>
      </w:r>
      <w:r w:rsidRPr="00FA1865">
        <w:rPr>
          <w:rFonts w:ascii="Sakkal Majalla" w:hAnsi="Sakkal Majalla" w:cs="Sakkal Majalla"/>
          <w:i/>
          <w:iCs/>
          <w:sz w:val="24"/>
          <w:szCs w:val="24"/>
          <w:rtl/>
        </w:rPr>
        <w:t>الركائز الأساسية للنظام الوطني للمكتبات العامة بالمملكة العربية السعودية.</w:t>
      </w:r>
      <w:r w:rsidRPr="00FA1865">
        <w:rPr>
          <w:rFonts w:ascii="Sakkal Majalla" w:hAnsi="Sakkal Majalla" w:cs="Sakkal Majalla"/>
          <w:b w:val="0"/>
          <w:bCs w:val="0"/>
          <w:sz w:val="24"/>
          <w:szCs w:val="24"/>
          <w:rtl/>
        </w:rPr>
        <w:t xml:space="preserve"> الرياض: مكتبة الملك فهد الوطنية</w:t>
      </w:r>
      <w:r>
        <w:rPr>
          <w:rFonts w:ascii="Sakkal Majalla" w:hAnsi="Sakkal Majalla" w:cs="Sakkal Majalla" w:hint="cs"/>
          <w:b w:val="0"/>
          <w:bCs w:val="0"/>
          <w:sz w:val="24"/>
          <w:szCs w:val="24"/>
          <w:rtl/>
        </w:rPr>
        <w:t>.</w:t>
      </w:r>
      <w:r>
        <w:rPr>
          <w:rFonts w:ascii="Sakkal Majalla" w:hAnsi="Sakkal Majalla" w:cs="Sakkal Majalla"/>
          <w:b w:val="0"/>
          <w:bCs w:val="0"/>
          <w:sz w:val="24"/>
          <w:szCs w:val="24"/>
          <w:rtl/>
        </w:rPr>
        <w:t xml:space="preserve"> ( السلسلة الأولى، 13</w:t>
      </w:r>
      <w:r w:rsidRPr="00FA1865">
        <w:rPr>
          <w:rFonts w:ascii="Sakkal Majalla" w:hAnsi="Sakkal Majalla" w:cs="Sakkal Majalla"/>
          <w:b w:val="0"/>
          <w:bCs w:val="0"/>
          <w:sz w:val="24"/>
          <w:szCs w:val="24"/>
          <w:rtl/>
        </w:rPr>
        <w:t>).</w:t>
      </w:r>
    </w:p>
  </w:endnote>
  <w:endnote w:id="12">
    <w:p w14:paraId="79AEE571" w14:textId="77777777" w:rsidR="00812E07" w:rsidRPr="00D85BAA" w:rsidRDefault="00812E07" w:rsidP="00BE3AAC">
      <w:pPr>
        <w:bidi/>
        <w:ind w:right="-180"/>
        <w:contextualSpacing/>
        <w:jc w:val="both"/>
        <w:rPr>
          <w:rFonts w:ascii="Sakkal Majalla" w:hAnsi="Sakkal Majalla" w:cs="Sakkal Majalla"/>
          <w:b w:val="0"/>
          <w:bCs w:val="0"/>
          <w:sz w:val="24"/>
          <w:szCs w:val="24"/>
          <w:rtl/>
        </w:rPr>
      </w:pPr>
      <w:r w:rsidRPr="00D85BAA">
        <w:rPr>
          <w:rStyle w:val="EndnoteReference"/>
          <w:rFonts w:ascii="Sakkal Majalla" w:hAnsi="Sakkal Majalla" w:cs="Sakkal Majalla"/>
          <w:b w:val="0"/>
          <w:bCs w:val="0"/>
          <w:sz w:val="24"/>
          <w:szCs w:val="24"/>
        </w:rPr>
        <w:endnoteRef/>
      </w:r>
      <w:r w:rsidRPr="00D85BAA">
        <w:rPr>
          <w:rFonts w:ascii="Sakkal Majalla" w:hAnsi="Sakkal Majalla" w:cs="Sakkal Majalla"/>
          <w:b w:val="0"/>
          <w:bCs w:val="0"/>
          <w:sz w:val="24"/>
          <w:szCs w:val="24"/>
        </w:rPr>
        <w:t xml:space="preserve"> </w:t>
      </w:r>
      <w:r w:rsidRPr="00D85BAA">
        <w:rPr>
          <w:rFonts w:ascii="Sakkal Majalla" w:hAnsi="Sakkal Majalla" w:cs="Sakkal Majalla"/>
          <w:b w:val="0"/>
          <w:bCs w:val="0"/>
          <w:sz w:val="24"/>
          <w:szCs w:val="24"/>
          <w:rtl/>
        </w:rPr>
        <w:t>- الخثعمى</w:t>
      </w:r>
      <w:r w:rsidRPr="00D85BAA">
        <w:rPr>
          <w:rFonts w:ascii="Sakkal Majalla" w:hAnsi="Sakkal Majalla" w:cs="Sakkal Majalla" w:hint="cs"/>
          <w:b w:val="0"/>
          <w:bCs w:val="0"/>
          <w:sz w:val="24"/>
          <w:szCs w:val="24"/>
          <w:rtl/>
        </w:rPr>
        <w:t>،</w:t>
      </w:r>
      <w:r w:rsidRPr="00D85BAA">
        <w:rPr>
          <w:rFonts w:ascii="Sakkal Majalla" w:hAnsi="Sakkal Majalla" w:cs="Sakkal Majalla"/>
          <w:b w:val="0"/>
          <w:bCs w:val="0"/>
          <w:sz w:val="24"/>
          <w:szCs w:val="24"/>
          <w:rtl/>
        </w:rPr>
        <w:t xml:space="preserve"> </w:t>
      </w:r>
      <w:hyperlink r:id="rId3" w:history="1">
        <w:r w:rsidRPr="00D85BAA">
          <w:rPr>
            <w:rStyle w:val="Hyperlink"/>
            <w:rFonts w:ascii="Sakkal Majalla" w:hAnsi="Sakkal Majalla" w:cs="Sakkal Majalla"/>
            <w:b w:val="0"/>
            <w:bCs w:val="0"/>
            <w:color w:val="auto"/>
            <w:sz w:val="24"/>
            <w:szCs w:val="24"/>
            <w:u w:val="none"/>
            <w:rtl/>
          </w:rPr>
          <w:t xml:space="preserve">مسفرة بنت دخيل الله </w:t>
        </w:r>
      </w:hyperlink>
      <w:r w:rsidRPr="00D85BAA">
        <w:rPr>
          <w:rFonts w:ascii="Sakkal Majalla" w:hAnsi="Sakkal Majalla" w:cs="Sakkal Majalla"/>
          <w:b w:val="0"/>
          <w:bCs w:val="0"/>
          <w:sz w:val="24"/>
          <w:szCs w:val="24"/>
          <w:rtl/>
        </w:rPr>
        <w:t xml:space="preserve">(1425). </w:t>
      </w:r>
      <w:r w:rsidRPr="00D85BAA">
        <w:rPr>
          <w:rFonts w:ascii="Sakkal Majalla" w:hAnsi="Sakkal Majalla" w:cs="Sakkal Majalla"/>
          <w:i/>
          <w:iCs/>
          <w:sz w:val="24"/>
          <w:szCs w:val="24"/>
          <w:rtl/>
        </w:rPr>
        <w:t>أثر استخدام الحاسب الآلي على الأداء في المكتبات العامة بالمملكة العربية السعودية</w:t>
      </w:r>
      <w:r w:rsidRPr="00D85BAA">
        <w:rPr>
          <w:rFonts w:ascii="Sakkal Majalla" w:hAnsi="Sakkal Majalla" w:cs="Sakkal Majalla" w:hint="cs"/>
          <w:b w:val="0"/>
          <w:bCs w:val="0"/>
          <w:sz w:val="24"/>
          <w:szCs w:val="24"/>
          <w:rtl/>
        </w:rPr>
        <w:t>. رسالة ماجستير قدمت لقسم المكتبات والمعلومات بجامعة الإمام محمد بن سعود الإسلامية.</w:t>
      </w:r>
    </w:p>
  </w:endnote>
  <w:endnote w:id="13">
    <w:p w14:paraId="45A50B33" w14:textId="77777777" w:rsidR="00812E07" w:rsidRPr="00FA1865" w:rsidRDefault="00812E07" w:rsidP="003606A5">
      <w:pPr>
        <w:bidi/>
        <w:ind w:left="720" w:hanging="720"/>
        <w:contextualSpacing/>
        <w:jc w:val="both"/>
        <w:rPr>
          <w:rFonts w:ascii="Sakkal Majalla" w:hAnsi="Sakkal Majalla" w:cs="Sakkal Majalla"/>
          <w:b w:val="0"/>
          <w:bCs w:val="0"/>
          <w:sz w:val="24"/>
          <w:szCs w:val="24"/>
          <w:rtl/>
        </w:rPr>
      </w:pPr>
      <w:r w:rsidRPr="00FA1865">
        <w:rPr>
          <w:rStyle w:val="EndnoteReference"/>
          <w:rFonts w:ascii="Sakkal Majalla" w:hAnsi="Sakkal Majalla" w:cs="Sakkal Majalla"/>
          <w:sz w:val="24"/>
          <w:szCs w:val="24"/>
        </w:rPr>
        <w:endnoteRef/>
      </w:r>
      <w:r w:rsidRPr="00FA1865">
        <w:rPr>
          <w:rFonts w:ascii="Sakkal Majalla" w:hAnsi="Sakkal Majalla" w:cs="Sakkal Majalla"/>
          <w:sz w:val="24"/>
          <w:szCs w:val="24"/>
        </w:rPr>
        <w:t xml:space="preserve"> </w:t>
      </w:r>
      <w:r w:rsidRPr="00FA1865">
        <w:rPr>
          <w:rFonts w:ascii="Sakkal Majalla" w:hAnsi="Sakkal Majalla" w:cs="Sakkal Majalla"/>
          <w:sz w:val="24"/>
          <w:szCs w:val="24"/>
          <w:rtl/>
        </w:rPr>
        <w:t xml:space="preserve">- </w:t>
      </w:r>
      <w:r w:rsidRPr="00FA1865">
        <w:rPr>
          <w:rFonts w:ascii="Sakkal Majalla" w:hAnsi="Sakkal Majalla" w:cs="Sakkal Majalla"/>
          <w:b w:val="0"/>
          <w:bCs w:val="0"/>
          <w:sz w:val="24"/>
          <w:szCs w:val="24"/>
          <w:rtl/>
        </w:rPr>
        <w:t xml:space="preserve">الضبيعان، سعد عبد الله(1415). </w:t>
      </w:r>
      <w:r w:rsidRPr="00FA1865">
        <w:rPr>
          <w:rFonts w:ascii="Sakkal Majalla" w:hAnsi="Sakkal Majalla" w:cs="Sakkal Majalla"/>
          <w:i/>
          <w:iCs/>
          <w:sz w:val="24"/>
          <w:szCs w:val="24"/>
          <w:rtl/>
        </w:rPr>
        <w:t>إطلالة تاريخية على المكتبات العامة في المملكة العربية السعودية مع دليل شامل لها</w:t>
      </w:r>
      <w:r w:rsidRPr="00FA1865">
        <w:rPr>
          <w:rFonts w:ascii="Sakkal Majalla" w:hAnsi="Sakkal Majalla" w:cs="Sakkal Majalla"/>
          <w:b w:val="0"/>
          <w:bCs w:val="0"/>
          <w:sz w:val="24"/>
          <w:szCs w:val="24"/>
          <w:rtl/>
        </w:rPr>
        <w:t>. الرياض:  مكتبة الملك فهد الوطنية. (السلسة الثالثة، 16).</w:t>
      </w:r>
    </w:p>
  </w:endnote>
  <w:endnote w:id="14">
    <w:p w14:paraId="67AB73C6" w14:textId="77777777" w:rsidR="00812E07" w:rsidRPr="00D87D27" w:rsidRDefault="00812E07" w:rsidP="003606A5">
      <w:pPr>
        <w:bidi/>
        <w:ind w:left="720" w:hanging="720"/>
        <w:contextualSpacing/>
        <w:jc w:val="both"/>
        <w:rPr>
          <w:rFonts w:cs="Times New Roman"/>
          <w:b w:val="0"/>
          <w:bCs w:val="0"/>
          <w:sz w:val="24"/>
          <w:szCs w:val="24"/>
          <w:rtl/>
        </w:rPr>
      </w:pPr>
      <w:r w:rsidRPr="009E24B2">
        <w:rPr>
          <w:rStyle w:val="EndnoteReference"/>
          <w:rFonts w:ascii="Sakkal Majalla" w:hAnsi="Sakkal Majalla" w:cs="Sakkal Majalla"/>
          <w:sz w:val="24"/>
          <w:szCs w:val="24"/>
        </w:rPr>
        <w:endnoteRef/>
      </w:r>
      <w:r w:rsidRPr="009E24B2">
        <w:rPr>
          <w:rFonts w:ascii="Sakkal Majalla" w:hAnsi="Sakkal Majalla" w:cs="Sakkal Majalla"/>
          <w:sz w:val="24"/>
          <w:szCs w:val="24"/>
        </w:rPr>
        <w:t xml:space="preserve"> </w:t>
      </w:r>
      <w:r w:rsidRPr="009E24B2">
        <w:rPr>
          <w:rFonts w:ascii="Sakkal Majalla" w:hAnsi="Sakkal Majalla" w:cs="Sakkal Majalla"/>
          <w:sz w:val="24"/>
          <w:szCs w:val="24"/>
          <w:rtl/>
        </w:rPr>
        <w:t xml:space="preserve">- </w:t>
      </w:r>
      <w:r w:rsidRPr="009E24B2">
        <w:rPr>
          <w:rFonts w:ascii="Sakkal Majalla" w:hAnsi="Sakkal Majalla" w:cs="Sakkal Majalla"/>
          <w:b w:val="0"/>
          <w:bCs w:val="0"/>
          <w:sz w:val="24"/>
          <w:szCs w:val="24"/>
          <w:rtl/>
        </w:rPr>
        <w:t xml:space="preserve">الضبيعان، سعد عبد الله (1420). </w:t>
      </w:r>
      <w:r w:rsidRPr="009E24B2">
        <w:rPr>
          <w:rFonts w:ascii="Sakkal Majalla" w:hAnsi="Sakkal Majalla" w:cs="Sakkal Majalla"/>
          <w:i/>
          <w:iCs/>
          <w:sz w:val="24"/>
          <w:szCs w:val="24"/>
          <w:rtl/>
        </w:rPr>
        <w:t>مكتبة أرامكو السعودية المتنقلة: الواقع والطموحات</w:t>
      </w:r>
      <w:r w:rsidRPr="009E24B2">
        <w:rPr>
          <w:rFonts w:ascii="Sakkal Majalla" w:hAnsi="Sakkal Majalla" w:cs="Sakkal Majalla"/>
          <w:b w:val="0"/>
          <w:bCs w:val="0"/>
          <w:sz w:val="24"/>
          <w:szCs w:val="24"/>
          <w:rtl/>
        </w:rPr>
        <w:t>.  الرياض: جامعة الملك سعود.</w:t>
      </w:r>
    </w:p>
  </w:endnote>
  <w:endnote w:id="15">
    <w:p w14:paraId="37856160" w14:textId="77777777" w:rsidR="00812E07" w:rsidRPr="006031F4" w:rsidRDefault="00812E07" w:rsidP="006031F4">
      <w:pPr>
        <w:pStyle w:val="EndnoteText"/>
        <w:bidi/>
        <w:jc w:val="both"/>
        <w:rPr>
          <w:rFonts w:ascii="Sakkal Majalla" w:hAnsi="Sakkal Majalla" w:cs="Sakkal Majalla"/>
          <w:b w:val="0"/>
          <w:bCs w:val="0"/>
          <w:sz w:val="24"/>
          <w:szCs w:val="24"/>
          <w:rtl/>
        </w:rPr>
      </w:pPr>
      <w:r w:rsidRPr="006031F4">
        <w:rPr>
          <w:rStyle w:val="EndnoteReference"/>
          <w:rFonts w:ascii="Sakkal Majalla" w:hAnsi="Sakkal Majalla" w:cs="Sakkal Majalla"/>
          <w:sz w:val="24"/>
          <w:szCs w:val="24"/>
        </w:rPr>
        <w:endnoteRef/>
      </w:r>
      <w:r w:rsidRPr="006031F4">
        <w:rPr>
          <w:rFonts w:ascii="Sakkal Majalla" w:hAnsi="Sakkal Majalla" w:cs="Sakkal Majalla"/>
          <w:sz w:val="24"/>
          <w:szCs w:val="24"/>
        </w:rPr>
        <w:t xml:space="preserve"> </w:t>
      </w:r>
      <w:r w:rsidRPr="006031F4">
        <w:rPr>
          <w:rFonts w:ascii="Sakkal Majalla" w:hAnsi="Sakkal Majalla" w:cs="Sakkal Majalla"/>
          <w:b w:val="0"/>
          <w:bCs w:val="0"/>
          <w:sz w:val="24"/>
          <w:szCs w:val="24"/>
          <w:rtl/>
        </w:rPr>
        <w:t xml:space="preserve">- الضبيعان، سعد بن عبدالله(1427).  المكتبات العامة في المملكة العربية السعودية: مع تركيز خاص على مكتبات وزارة الثقافة والإعلام. </w:t>
      </w:r>
      <w:r w:rsidRPr="006031F4">
        <w:rPr>
          <w:rFonts w:ascii="Sakkal Majalla" w:hAnsi="Sakkal Majalla" w:cs="Sakkal Majalla"/>
          <w:i/>
          <w:iCs/>
          <w:sz w:val="24"/>
          <w:szCs w:val="24"/>
          <w:rtl/>
        </w:rPr>
        <w:t>مجلة مكتبة الملك فهد الوطنية</w:t>
      </w:r>
      <w:r w:rsidRPr="006031F4">
        <w:rPr>
          <w:rFonts w:ascii="Sakkal Majalla" w:hAnsi="Sakkal Majalla" w:cs="Sakkal Majalla"/>
          <w:b w:val="0"/>
          <w:bCs w:val="0"/>
          <w:sz w:val="24"/>
          <w:szCs w:val="24"/>
          <w:rtl/>
        </w:rPr>
        <w:t>. مج1</w:t>
      </w:r>
      <w:r>
        <w:rPr>
          <w:rFonts w:ascii="Sakkal Majalla" w:hAnsi="Sakkal Majalla" w:cs="Sakkal Majalla"/>
          <w:b w:val="0"/>
          <w:bCs w:val="0"/>
          <w:sz w:val="24"/>
          <w:szCs w:val="24"/>
          <w:rtl/>
        </w:rPr>
        <w:t>2</w:t>
      </w:r>
      <w:r>
        <w:rPr>
          <w:rFonts w:ascii="Sakkal Majalla" w:hAnsi="Sakkal Majalla" w:cs="Sakkal Majalla" w:hint="cs"/>
          <w:b w:val="0"/>
          <w:bCs w:val="0"/>
          <w:sz w:val="24"/>
          <w:szCs w:val="24"/>
          <w:rtl/>
        </w:rPr>
        <w:t>،</w:t>
      </w:r>
      <w:r w:rsidRPr="006031F4">
        <w:rPr>
          <w:rFonts w:ascii="Sakkal Majalla" w:hAnsi="Sakkal Majalla" w:cs="Sakkal Majalla"/>
          <w:b w:val="0"/>
          <w:bCs w:val="0"/>
          <w:sz w:val="24"/>
          <w:szCs w:val="24"/>
          <w:rtl/>
        </w:rPr>
        <w:t xml:space="preserve"> ع2؛ ذوالحجة. (أغسطس2006- يناير 2007).</w:t>
      </w:r>
      <w:r>
        <w:rPr>
          <w:rFonts w:ascii="Sakkal Majalla" w:hAnsi="Sakkal Majalla" w:cs="Sakkal Majalla" w:hint="cs"/>
          <w:b w:val="0"/>
          <w:bCs w:val="0"/>
          <w:sz w:val="24"/>
          <w:szCs w:val="24"/>
          <w:rtl/>
        </w:rPr>
        <w:t xml:space="preserve"> صص 5-20.</w:t>
      </w:r>
    </w:p>
  </w:endnote>
  <w:endnote w:id="16">
    <w:p w14:paraId="12F56FAD" w14:textId="34C11DB4" w:rsidR="00812E07" w:rsidRPr="00891075" w:rsidRDefault="00812E07" w:rsidP="00132167">
      <w:pPr>
        <w:bidi/>
        <w:spacing w:after="120"/>
        <w:ind w:left="720" w:hanging="720"/>
        <w:contextualSpacing/>
        <w:jc w:val="both"/>
        <w:rPr>
          <w:rFonts w:ascii="Sakkal Majalla" w:hAnsi="Sakkal Majalla" w:cs="Sakkal Majalla"/>
          <w:sz w:val="24"/>
          <w:szCs w:val="24"/>
          <w:rtl/>
        </w:rPr>
      </w:pPr>
      <w:r w:rsidRPr="00891075">
        <w:rPr>
          <w:rStyle w:val="EndnoteReference"/>
          <w:rFonts w:ascii="Sakkal Majalla" w:hAnsi="Sakkal Majalla" w:cs="Sakkal Majalla"/>
          <w:sz w:val="24"/>
          <w:szCs w:val="24"/>
        </w:rPr>
        <w:endnoteRef/>
      </w:r>
      <w:r w:rsidRPr="00891075">
        <w:rPr>
          <w:rFonts w:ascii="Sakkal Majalla" w:hAnsi="Sakkal Majalla" w:cs="Sakkal Majalla"/>
          <w:sz w:val="24"/>
          <w:szCs w:val="24"/>
        </w:rPr>
        <w:t xml:space="preserve"> </w:t>
      </w:r>
      <w:r w:rsidRPr="00891075">
        <w:rPr>
          <w:rFonts w:ascii="Sakkal Majalla" w:hAnsi="Sakkal Majalla" w:cs="Sakkal Majalla"/>
          <w:b w:val="0"/>
          <w:bCs w:val="0"/>
          <w:sz w:val="24"/>
          <w:szCs w:val="24"/>
          <w:rtl/>
        </w:rPr>
        <w:t>الزامل، منصور بن عبدالله وسعيد بن سعد العسيري(</w:t>
      </w:r>
      <w:r w:rsidRPr="00891075">
        <w:rPr>
          <w:rFonts w:ascii="Sakkal Majalla" w:hAnsi="Sakkal Majalla" w:cs="Sakkal Majalla"/>
          <w:sz w:val="24"/>
          <w:szCs w:val="24"/>
          <w:rtl/>
        </w:rPr>
        <w:t>1426</w:t>
      </w:r>
      <w:r w:rsidRPr="00891075">
        <w:rPr>
          <w:rFonts w:ascii="Sakkal Majalla" w:hAnsi="Sakkal Majalla" w:cs="Sakkal Majalla"/>
          <w:b w:val="0"/>
          <w:bCs w:val="0"/>
          <w:sz w:val="24"/>
          <w:szCs w:val="24"/>
          <w:rtl/>
        </w:rPr>
        <w:t>). مدى تبني المكتبات العامة بالمملكة العربية السعودية لاستخدامات الشبكة الدولية للمعلومات (</w:t>
      </w:r>
      <w:r>
        <w:rPr>
          <w:rFonts w:ascii="Sakkal Majalla" w:hAnsi="Sakkal Majalla" w:cs="Sakkal Majalla"/>
          <w:b w:val="0"/>
          <w:bCs w:val="0"/>
          <w:sz w:val="24"/>
          <w:szCs w:val="24"/>
          <w:rtl/>
        </w:rPr>
        <w:t>الإنترنت</w:t>
      </w:r>
      <w:r w:rsidRPr="00891075">
        <w:rPr>
          <w:rFonts w:ascii="Sakkal Majalla" w:hAnsi="Sakkal Majalla" w:cs="Sakkal Majalla"/>
          <w:b w:val="0"/>
          <w:bCs w:val="0"/>
          <w:sz w:val="24"/>
          <w:szCs w:val="24"/>
          <w:rtl/>
        </w:rPr>
        <w:t>).</w:t>
      </w:r>
      <w:r w:rsidRPr="00891075">
        <w:rPr>
          <w:rFonts w:ascii="Sakkal Majalla" w:hAnsi="Sakkal Majalla" w:cs="Sakkal Majalla" w:hint="cs"/>
          <w:b w:val="0"/>
          <w:bCs w:val="0"/>
          <w:sz w:val="24"/>
          <w:szCs w:val="24"/>
          <w:rtl/>
        </w:rPr>
        <w:t xml:space="preserve"> </w:t>
      </w:r>
      <w:r w:rsidRPr="00891075">
        <w:rPr>
          <w:rFonts w:ascii="Sakkal Majalla" w:hAnsi="Sakkal Majalla" w:cs="Sakkal Majalla"/>
          <w:sz w:val="24"/>
          <w:szCs w:val="24"/>
          <w:rtl/>
        </w:rPr>
        <w:t xml:space="preserve">قدمت في </w:t>
      </w:r>
      <w:r w:rsidRPr="00891075">
        <w:rPr>
          <w:rFonts w:ascii="Sakkal Majalla" w:hAnsi="Sakkal Majalla" w:cs="Sakkal Majalla"/>
          <w:i/>
          <w:iCs/>
          <w:sz w:val="24"/>
          <w:szCs w:val="24"/>
          <w:rtl/>
        </w:rPr>
        <w:t>"ندوة المكتبات العامة في المملكة:  تحديات الواقع وتطلعات المستقبل"، نظمها قسم علم المعلومات (قسم علوم المكتبات والمعلومات) بجامعة الملك سعود</w:t>
      </w:r>
      <w:r w:rsidRPr="00891075">
        <w:rPr>
          <w:rFonts w:ascii="Sakkal Majalla" w:hAnsi="Sakkal Majalla" w:cs="Sakkal Majalla"/>
          <w:sz w:val="24"/>
          <w:szCs w:val="24"/>
          <w:rtl/>
        </w:rPr>
        <w:t xml:space="preserve"> </w:t>
      </w:r>
      <w:r>
        <w:rPr>
          <w:rFonts w:ascii="Sakkal Majalla" w:hAnsi="Sakkal Majalla" w:cs="Sakkal Majalla" w:hint="cs"/>
          <w:sz w:val="24"/>
          <w:szCs w:val="24"/>
          <w:rtl/>
        </w:rPr>
        <w:t>(</w:t>
      </w:r>
      <w:r w:rsidRPr="00891075">
        <w:rPr>
          <w:rFonts w:ascii="Sakkal Majalla" w:hAnsi="Sakkal Majalla" w:cs="Sakkal Majalla"/>
          <w:sz w:val="24"/>
          <w:szCs w:val="24"/>
          <w:rtl/>
        </w:rPr>
        <w:t>خلال 23- 24 شعبان الموافق 27-28 سبتمبر 2005</w:t>
      </w:r>
      <w:r>
        <w:rPr>
          <w:rFonts w:ascii="Sakkal Majalla" w:hAnsi="Sakkal Majalla" w:cs="Sakkal Majalla" w:hint="cs"/>
          <w:sz w:val="24"/>
          <w:szCs w:val="24"/>
          <w:rtl/>
        </w:rPr>
        <w:t>)</w:t>
      </w:r>
      <w:r w:rsidRPr="00891075">
        <w:rPr>
          <w:rFonts w:ascii="Sakkal Majalla" w:hAnsi="Sakkal Majalla" w:cs="Sakkal Majalla"/>
          <w:sz w:val="24"/>
          <w:szCs w:val="24"/>
          <w:rtl/>
        </w:rPr>
        <w:t>.</w:t>
      </w:r>
    </w:p>
  </w:endnote>
  <w:endnote w:id="17">
    <w:p w14:paraId="6CCA047B" w14:textId="77777777" w:rsidR="00812E07" w:rsidRPr="00F02244" w:rsidRDefault="00812E07" w:rsidP="00F02244">
      <w:pPr>
        <w:pStyle w:val="EndnoteText"/>
        <w:bidi/>
        <w:rPr>
          <w:rFonts w:ascii="Sakkal Majalla" w:hAnsi="Sakkal Majalla" w:cs="Sakkal Majalla"/>
          <w:b w:val="0"/>
          <w:bCs w:val="0"/>
          <w:sz w:val="24"/>
          <w:szCs w:val="24"/>
          <w:rtl/>
        </w:rPr>
      </w:pPr>
      <w:r w:rsidRPr="00F02244">
        <w:rPr>
          <w:rStyle w:val="EndnoteReference"/>
          <w:rFonts w:ascii="Sakkal Majalla" w:hAnsi="Sakkal Majalla" w:cs="Sakkal Majalla"/>
          <w:b w:val="0"/>
          <w:bCs w:val="0"/>
          <w:sz w:val="24"/>
          <w:szCs w:val="24"/>
        </w:rPr>
        <w:endnoteRef/>
      </w:r>
      <w:r w:rsidRPr="00F02244">
        <w:rPr>
          <w:rFonts w:ascii="Sakkal Majalla" w:hAnsi="Sakkal Majalla" w:cs="Sakkal Majalla"/>
          <w:b w:val="0"/>
          <w:bCs w:val="0"/>
          <w:sz w:val="24"/>
          <w:szCs w:val="24"/>
        </w:rPr>
        <w:t xml:space="preserve"> </w:t>
      </w:r>
      <w:r>
        <w:rPr>
          <w:rFonts w:ascii="Sakkal Majalla" w:hAnsi="Sakkal Majalla" w:cs="Sakkal Majalla" w:hint="cs"/>
          <w:b w:val="0"/>
          <w:bCs w:val="0"/>
          <w:sz w:val="24"/>
          <w:szCs w:val="24"/>
          <w:rtl/>
        </w:rPr>
        <w:t>- عبد الهادي، محمد فتحي(1427).</w:t>
      </w:r>
      <w:r w:rsidRPr="00F02244">
        <w:rPr>
          <w:rFonts w:ascii="Sakkal Majalla" w:hAnsi="Sakkal Majalla" w:cs="Sakkal Majalla"/>
          <w:b w:val="0"/>
          <w:bCs w:val="0"/>
          <w:sz w:val="24"/>
          <w:szCs w:val="24"/>
          <w:rtl/>
        </w:rPr>
        <w:t xml:space="preserve"> </w:t>
      </w:r>
      <w:r w:rsidRPr="006031F4">
        <w:rPr>
          <w:rFonts w:ascii="Sakkal Majalla" w:hAnsi="Sakkal Majalla" w:cs="Sakkal Majalla"/>
          <w:b w:val="0"/>
          <w:bCs w:val="0"/>
          <w:sz w:val="24"/>
          <w:szCs w:val="24"/>
          <w:rtl/>
        </w:rPr>
        <w:t>المكتبات العامة في المملكة العربية السعودية</w:t>
      </w:r>
      <w:r>
        <w:rPr>
          <w:rFonts w:ascii="Sakkal Majalla" w:hAnsi="Sakkal Majalla" w:cs="Sakkal Majalla" w:hint="cs"/>
          <w:b w:val="0"/>
          <w:bCs w:val="0"/>
          <w:sz w:val="24"/>
          <w:szCs w:val="24"/>
          <w:rtl/>
        </w:rPr>
        <w:t xml:space="preserve"> في ضوء الإنتاج الفكري العربي: دراسة تحليلية. </w:t>
      </w:r>
      <w:r w:rsidRPr="006031F4">
        <w:rPr>
          <w:rFonts w:ascii="Sakkal Majalla" w:hAnsi="Sakkal Majalla" w:cs="Sakkal Majalla"/>
          <w:i/>
          <w:iCs/>
          <w:sz w:val="24"/>
          <w:szCs w:val="24"/>
          <w:rtl/>
        </w:rPr>
        <w:t>مجلة مكتبة الملك فهد الوطنية</w:t>
      </w:r>
      <w:r w:rsidRPr="006031F4">
        <w:rPr>
          <w:rFonts w:ascii="Sakkal Majalla" w:hAnsi="Sakkal Majalla" w:cs="Sakkal Majalla"/>
          <w:b w:val="0"/>
          <w:bCs w:val="0"/>
          <w:sz w:val="24"/>
          <w:szCs w:val="24"/>
          <w:rtl/>
        </w:rPr>
        <w:t>. مج1</w:t>
      </w:r>
      <w:r>
        <w:rPr>
          <w:rFonts w:ascii="Sakkal Majalla" w:hAnsi="Sakkal Majalla" w:cs="Sakkal Majalla"/>
          <w:b w:val="0"/>
          <w:bCs w:val="0"/>
          <w:sz w:val="24"/>
          <w:szCs w:val="24"/>
          <w:rtl/>
        </w:rPr>
        <w:t>2</w:t>
      </w:r>
      <w:r>
        <w:rPr>
          <w:rFonts w:ascii="Sakkal Majalla" w:hAnsi="Sakkal Majalla" w:cs="Sakkal Majalla" w:hint="cs"/>
          <w:b w:val="0"/>
          <w:bCs w:val="0"/>
          <w:sz w:val="24"/>
          <w:szCs w:val="24"/>
          <w:rtl/>
        </w:rPr>
        <w:t>،</w:t>
      </w:r>
      <w:r w:rsidRPr="006031F4">
        <w:rPr>
          <w:rFonts w:ascii="Sakkal Majalla" w:hAnsi="Sakkal Majalla" w:cs="Sakkal Majalla"/>
          <w:b w:val="0"/>
          <w:bCs w:val="0"/>
          <w:sz w:val="24"/>
          <w:szCs w:val="24"/>
          <w:rtl/>
        </w:rPr>
        <w:t xml:space="preserve"> ع2؛ ذوالحجة. (أغسطس2006- يناير 2007).</w:t>
      </w:r>
      <w:r>
        <w:rPr>
          <w:rFonts w:ascii="Sakkal Majalla" w:hAnsi="Sakkal Majalla" w:cs="Sakkal Majalla" w:hint="cs"/>
          <w:b w:val="0"/>
          <w:bCs w:val="0"/>
          <w:sz w:val="24"/>
          <w:szCs w:val="24"/>
          <w:rtl/>
        </w:rPr>
        <w:t xml:space="preserve">  صص 12-49.</w:t>
      </w:r>
    </w:p>
  </w:endnote>
  <w:endnote w:id="18">
    <w:p w14:paraId="1D1ACB36" w14:textId="77777777" w:rsidR="00812E07" w:rsidRPr="009634AA" w:rsidRDefault="00812E07" w:rsidP="003606A5">
      <w:pPr>
        <w:bidi/>
        <w:ind w:left="746" w:hanging="720"/>
        <w:contextualSpacing/>
        <w:jc w:val="lowKashida"/>
        <w:rPr>
          <w:rFonts w:ascii="Sakkal Majalla" w:hAnsi="Sakkal Majalla" w:cs="Sakkal Majalla"/>
          <w:b w:val="0"/>
          <w:bCs w:val="0"/>
          <w:sz w:val="24"/>
          <w:szCs w:val="24"/>
          <w:rtl/>
        </w:rPr>
      </w:pPr>
      <w:r w:rsidRPr="009634AA">
        <w:rPr>
          <w:rStyle w:val="EndnoteReference"/>
          <w:rFonts w:ascii="Sakkal Majalla" w:hAnsi="Sakkal Majalla" w:cs="Sakkal Majalla"/>
          <w:b w:val="0"/>
          <w:bCs w:val="0"/>
          <w:sz w:val="24"/>
          <w:szCs w:val="24"/>
        </w:rPr>
        <w:endnoteRef/>
      </w:r>
      <w:r w:rsidRPr="009634AA">
        <w:rPr>
          <w:rFonts w:ascii="Sakkal Majalla" w:hAnsi="Sakkal Majalla" w:cs="Sakkal Majalla"/>
          <w:b w:val="0"/>
          <w:bCs w:val="0"/>
          <w:sz w:val="24"/>
          <w:szCs w:val="24"/>
        </w:rPr>
        <w:t xml:space="preserve"> </w:t>
      </w:r>
      <w:r>
        <w:rPr>
          <w:rFonts w:ascii="Sakkal Majalla" w:hAnsi="Sakkal Majalla" w:cs="Sakkal Majalla"/>
          <w:b w:val="0"/>
          <w:bCs w:val="0"/>
          <w:sz w:val="24"/>
          <w:szCs w:val="24"/>
          <w:rtl/>
        </w:rPr>
        <w:t>- السالم، سالم بن محمد ( 1415</w:t>
      </w:r>
      <w:r w:rsidRPr="009634AA">
        <w:rPr>
          <w:rFonts w:ascii="Sakkal Majalla" w:hAnsi="Sakkal Majalla" w:cs="Sakkal Majalla"/>
          <w:b w:val="0"/>
          <w:bCs w:val="0"/>
          <w:sz w:val="24"/>
          <w:szCs w:val="24"/>
          <w:rtl/>
        </w:rPr>
        <w:t>)</w:t>
      </w:r>
      <w:r>
        <w:rPr>
          <w:rFonts w:ascii="Sakkal Majalla" w:hAnsi="Sakkal Majalla" w:cs="Sakkal Majalla" w:hint="cs"/>
          <w:b w:val="0"/>
          <w:bCs w:val="0"/>
          <w:sz w:val="24"/>
          <w:szCs w:val="24"/>
          <w:rtl/>
        </w:rPr>
        <w:t>.</w:t>
      </w:r>
      <w:r w:rsidRPr="009634AA">
        <w:rPr>
          <w:rFonts w:ascii="Sakkal Majalla" w:hAnsi="Sakkal Majalla" w:cs="Sakkal Majalla"/>
          <w:b w:val="0"/>
          <w:bCs w:val="0"/>
          <w:sz w:val="24"/>
          <w:szCs w:val="24"/>
          <w:rtl/>
        </w:rPr>
        <w:t xml:space="preserve"> الخدمات المرجعية والإرشادية في مكتبة الملك عبدالعزيز العامة بالرياض: دراسة تقويميـة. ـ الرياض: مكتبة الملك عبدالعزيز. ـ ( الأعمال المحكمة؛ 12 ).</w:t>
      </w:r>
    </w:p>
  </w:endnote>
  <w:endnote w:id="19">
    <w:p w14:paraId="27F29915" w14:textId="77777777" w:rsidR="00812E07" w:rsidRPr="00EF7450" w:rsidRDefault="00812E07" w:rsidP="00132167">
      <w:pPr>
        <w:bidi/>
        <w:ind w:left="720" w:hanging="720"/>
        <w:contextualSpacing/>
        <w:jc w:val="lowKashida"/>
        <w:rPr>
          <w:rFonts w:ascii="Sakkal Majalla" w:hAnsi="Sakkal Majalla" w:cs="Sakkal Majalla"/>
          <w:sz w:val="24"/>
          <w:szCs w:val="24"/>
          <w:rtl/>
        </w:rPr>
      </w:pPr>
      <w:r w:rsidRPr="00EF7450">
        <w:rPr>
          <w:rStyle w:val="EndnoteReference"/>
          <w:rFonts w:ascii="Sakkal Majalla" w:hAnsi="Sakkal Majalla" w:cs="Sakkal Majalla"/>
          <w:sz w:val="24"/>
          <w:szCs w:val="24"/>
        </w:rPr>
        <w:endnoteRef/>
      </w:r>
      <w:r w:rsidRPr="00EF7450">
        <w:rPr>
          <w:rFonts w:ascii="Sakkal Majalla" w:hAnsi="Sakkal Majalla" w:cs="Sakkal Majalla"/>
          <w:sz w:val="24"/>
          <w:szCs w:val="24"/>
        </w:rPr>
        <w:t xml:space="preserve"> </w:t>
      </w:r>
      <w:r w:rsidRPr="00EF7450">
        <w:rPr>
          <w:rFonts w:ascii="Sakkal Majalla" w:hAnsi="Sakkal Majalla" w:cs="Sakkal Majalla"/>
          <w:sz w:val="24"/>
          <w:szCs w:val="24"/>
          <w:rtl/>
        </w:rPr>
        <w:t xml:space="preserve">- </w:t>
      </w:r>
      <w:r w:rsidRPr="00EF7450">
        <w:rPr>
          <w:rStyle w:val="Strong"/>
          <w:rFonts w:ascii="Sakkal Majalla" w:hAnsi="Sakkal Majalla" w:cs="Sakkal Majalla"/>
          <w:sz w:val="24"/>
          <w:szCs w:val="24"/>
          <w:rtl/>
        </w:rPr>
        <w:t>السالم، سالم محمد(1423). المكتبات في عهد خادم الحرمين الشريفين . مجلة مكتبة الملك فهد الوطنية . مج 8 ، ع</w:t>
      </w:r>
      <w:r>
        <w:rPr>
          <w:rStyle w:val="Strong"/>
          <w:rFonts w:ascii="Sakkal Majalla" w:hAnsi="Sakkal Majalla" w:cs="Sakkal Majalla"/>
          <w:sz w:val="24"/>
          <w:szCs w:val="24"/>
          <w:rtl/>
        </w:rPr>
        <w:t>1 ( محرم – جمادى الآخرة ). ص 5</w:t>
      </w:r>
      <w:r w:rsidRPr="00EF7450">
        <w:rPr>
          <w:rStyle w:val="Strong"/>
          <w:rFonts w:ascii="Sakkal Majalla" w:hAnsi="Sakkal Majalla" w:cs="Sakkal Majalla"/>
          <w:sz w:val="24"/>
          <w:szCs w:val="24"/>
          <w:rtl/>
        </w:rPr>
        <w:t>–39 .</w:t>
      </w:r>
      <w:r w:rsidRPr="00EF7450">
        <w:rPr>
          <w:rFonts w:ascii="Sakkal Majalla" w:hAnsi="Sakkal Majalla" w:cs="Sakkal Majalla"/>
          <w:sz w:val="24"/>
          <w:szCs w:val="24"/>
          <w:rtl/>
        </w:rPr>
        <w:t xml:space="preserve"> وأيضا في</w:t>
      </w:r>
      <w:r>
        <w:rPr>
          <w:rFonts w:ascii="Sakkal Majalla" w:hAnsi="Sakkal Majalla" w:cs="Sakkal Majalla" w:hint="cs"/>
          <w:sz w:val="24"/>
          <w:szCs w:val="24"/>
          <w:rtl/>
        </w:rPr>
        <w:t>:</w:t>
      </w:r>
    </w:p>
    <w:p w14:paraId="20E77287" w14:textId="77777777" w:rsidR="00812E07" w:rsidRPr="00EF7450" w:rsidRDefault="00812E07" w:rsidP="003606A5">
      <w:pPr>
        <w:bidi/>
        <w:ind w:left="720" w:hanging="720"/>
        <w:contextualSpacing/>
        <w:jc w:val="lowKashida"/>
        <w:rPr>
          <w:rFonts w:ascii="Sakkal Majalla" w:hAnsi="Sakkal Majalla" w:cs="Sakkal Majalla"/>
          <w:sz w:val="24"/>
          <w:szCs w:val="24"/>
          <w:rtl/>
        </w:rPr>
      </w:pPr>
      <w:r>
        <w:rPr>
          <w:rStyle w:val="Strong"/>
          <w:rFonts w:ascii="Sakkal Majalla" w:hAnsi="Sakkal Majalla" w:cs="Sakkal Majalla" w:hint="cs"/>
          <w:sz w:val="24"/>
          <w:szCs w:val="24"/>
          <w:rtl/>
        </w:rPr>
        <w:t xml:space="preserve">السالم، سالم محمد(1423). </w:t>
      </w:r>
      <w:r w:rsidRPr="003D4DF7">
        <w:rPr>
          <w:rStyle w:val="Strong"/>
          <w:rFonts w:ascii="Sakkal Majalla" w:hAnsi="Sakkal Majalla" w:cs="Sakkal Majalla"/>
          <w:sz w:val="24"/>
          <w:szCs w:val="24"/>
          <w:rtl/>
        </w:rPr>
        <w:t>تطور حركة المكتبات والمعلومات في المملكة العربية السعودية في عهد خادم الحرمين الشريفين الملك فهد بن عبدالعزيز آل سعود . الرياض : جامعة الإمام محمد بن سعود الإسلامية.</w:t>
      </w:r>
    </w:p>
  </w:endnote>
  <w:endnote w:id="20">
    <w:p w14:paraId="6A216BD9" w14:textId="77777777" w:rsidR="00812E07" w:rsidRPr="00C51FE8" w:rsidRDefault="00812E07" w:rsidP="003606A5">
      <w:pPr>
        <w:bidi/>
        <w:ind w:left="746" w:hanging="720"/>
        <w:contextualSpacing/>
        <w:jc w:val="lowKashida"/>
        <w:rPr>
          <w:rFonts w:ascii="Sakkal Majalla" w:hAnsi="Sakkal Majalla" w:cs="Sakkal Majalla"/>
          <w:b w:val="0"/>
          <w:bCs w:val="0"/>
          <w:sz w:val="24"/>
          <w:szCs w:val="24"/>
          <w:rtl/>
        </w:rPr>
      </w:pPr>
      <w:r w:rsidRPr="00C51FE8">
        <w:rPr>
          <w:rStyle w:val="EndnoteReference"/>
          <w:rFonts w:ascii="Sakkal Majalla" w:hAnsi="Sakkal Majalla" w:cs="Sakkal Majalla"/>
          <w:b w:val="0"/>
          <w:bCs w:val="0"/>
          <w:sz w:val="24"/>
          <w:szCs w:val="24"/>
        </w:rPr>
        <w:endnoteRef/>
      </w:r>
      <w:r w:rsidRPr="00C51FE8">
        <w:rPr>
          <w:rFonts w:ascii="Sakkal Majalla" w:hAnsi="Sakkal Majalla" w:cs="Sakkal Majalla"/>
          <w:b w:val="0"/>
          <w:bCs w:val="0"/>
          <w:sz w:val="24"/>
          <w:szCs w:val="24"/>
        </w:rPr>
        <w:t xml:space="preserve"> </w:t>
      </w:r>
      <w:r w:rsidRPr="00C51FE8">
        <w:rPr>
          <w:rFonts w:ascii="Sakkal Majalla" w:hAnsi="Sakkal Majalla" w:cs="Sakkal Majalla"/>
          <w:b w:val="0"/>
          <w:bCs w:val="0"/>
          <w:sz w:val="24"/>
          <w:szCs w:val="24"/>
          <w:rtl/>
        </w:rPr>
        <w:t xml:space="preserve">- </w:t>
      </w:r>
      <w:r>
        <w:rPr>
          <w:rFonts w:ascii="Sakkal Majalla" w:hAnsi="Sakkal Majalla" w:cs="Sakkal Majalla"/>
          <w:b w:val="0"/>
          <w:bCs w:val="0"/>
          <w:sz w:val="24"/>
          <w:szCs w:val="24"/>
          <w:rtl/>
        </w:rPr>
        <w:t>التونسي، حمادي علي محمد(1401</w:t>
      </w:r>
      <w:r w:rsidRPr="00C51FE8">
        <w:rPr>
          <w:rFonts w:ascii="Sakkal Majalla" w:hAnsi="Sakkal Majalla" w:cs="Sakkal Majalla"/>
          <w:b w:val="0"/>
          <w:bCs w:val="0"/>
          <w:sz w:val="24"/>
          <w:szCs w:val="24"/>
          <w:rtl/>
        </w:rPr>
        <w:t>)</w:t>
      </w:r>
      <w:r>
        <w:rPr>
          <w:rFonts w:ascii="Sakkal Majalla" w:hAnsi="Sakkal Majalla" w:cs="Sakkal Majalla" w:hint="cs"/>
          <w:b w:val="0"/>
          <w:bCs w:val="0"/>
          <w:sz w:val="24"/>
          <w:szCs w:val="24"/>
          <w:rtl/>
        </w:rPr>
        <w:t>.</w:t>
      </w:r>
      <w:r w:rsidRPr="00C51FE8">
        <w:rPr>
          <w:rFonts w:ascii="Sakkal Majalla" w:hAnsi="Sakkal Majalla" w:cs="Sakkal Majalla"/>
          <w:b w:val="0"/>
          <w:bCs w:val="0"/>
          <w:sz w:val="24"/>
          <w:szCs w:val="24"/>
          <w:rtl/>
        </w:rPr>
        <w:t xml:space="preserve"> </w:t>
      </w:r>
      <w:r w:rsidRPr="00C51FE8">
        <w:rPr>
          <w:rFonts w:ascii="Sakkal Majalla" w:hAnsi="Sakkal Majalla" w:cs="Sakkal Majalla"/>
          <w:i/>
          <w:iCs/>
          <w:sz w:val="24"/>
          <w:szCs w:val="24"/>
          <w:rtl/>
        </w:rPr>
        <w:t>المكتبات العامة بالمدينة المنورة: ماضيها وحاضرها</w:t>
      </w:r>
      <w:r w:rsidRPr="00C51FE8">
        <w:rPr>
          <w:rFonts w:ascii="Sakkal Majalla" w:hAnsi="Sakkal Majalla" w:cs="Sakkal Majalla"/>
          <w:b w:val="0"/>
          <w:bCs w:val="0"/>
          <w:sz w:val="24"/>
          <w:szCs w:val="24"/>
          <w:rtl/>
        </w:rPr>
        <w:t>. رسالة ماجستير قدمت في قسم المكتبات والمعلومات بجامعة الملك عبدالعزيز.</w:t>
      </w:r>
    </w:p>
  </w:endnote>
  <w:endnote w:id="21">
    <w:p w14:paraId="1F3356A0" w14:textId="77777777" w:rsidR="00812E07" w:rsidRPr="007F31B3" w:rsidRDefault="00812E07" w:rsidP="003606A5">
      <w:pPr>
        <w:bidi/>
        <w:spacing w:after="120"/>
        <w:ind w:left="746" w:hanging="720"/>
        <w:contextualSpacing/>
        <w:jc w:val="both"/>
        <w:rPr>
          <w:rFonts w:ascii="Sakkal Majalla" w:hAnsi="Sakkal Majalla" w:cs="Sakkal Majalla"/>
          <w:sz w:val="24"/>
          <w:szCs w:val="24"/>
          <w:rtl/>
        </w:rPr>
      </w:pPr>
      <w:r w:rsidRPr="007F31B3">
        <w:rPr>
          <w:rStyle w:val="EndnoteReference"/>
          <w:rFonts w:ascii="Sakkal Majalla" w:hAnsi="Sakkal Majalla" w:cs="Sakkal Majalla"/>
          <w:sz w:val="24"/>
          <w:szCs w:val="24"/>
        </w:rPr>
        <w:endnoteRef/>
      </w:r>
      <w:r w:rsidRPr="007F31B3">
        <w:rPr>
          <w:rFonts w:ascii="Sakkal Majalla" w:hAnsi="Sakkal Majalla" w:cs="Sakkal Majalla"/>
          <w:sz w:val="24"/>
          <w:szCs w:val="24"/>
        </w:rPr>
        <w:t xml:space="preserve"> </w:t>
      </w:r>
      <w:r w:rsidRPr="007F31B3">
        <w:rPr>
          <w:rFonts w:ascii="Sakkal Majalla" w:hAnsi="Sakkal Majalla" w:cs="Sakkal Majalla"/>
          <w:sz w:val="24"/>
          <w:szCs w:val="24"/>
          <w:rtl/>
        </w:rPr>
        <w:t xml:space="preserve">- خطاب، إصلاح خطاب محمد(1426). تقويم الخدمات المعلوماتية المقدمة للمرأة السعودية بالمكتبات العامة بمدينة الرياض: دراسة تحليلية. </w:t>
      </w:r>
      <w:r w:rsidRPr="007F31B3">
        <w:rPr>
          <w:rFonts w:ascii="Sakkal Majalla" w:hAnsi="Sakkal Majalla" w:cs="Sakkal Majalla"/>
          <w:b w:val="0"/>
          <w:bCs w:val="0"/>
          <w:i/>
          <w:iCs/>
          <w:sz w:val="24"/>
          <w:szCs w:val="24"/>
          <w:rtl/>
        </w:rPr>
        <w:t>ندوة المكتبات العامة في المملكة: تحديات الواقع وتطلعات المستقبل</w:t>
      </w:r>
      <w:r w:rsidRPr="007F31B3">
        <w:rPr>
          <w:rFonts w:ascii="Sakkal Majalla" w:hAnsi="Sakkal Majalla" w:cs="Sakkal Majalla"/>
          <w:sz w:val="24"/>
          <w:szCs w:val="24"/>
          <w:rtl/>
        </w:rPr>
        <w:t>، 23- 24 شعبان، الموافق 27-28 سبتمبر 2005م.</w:t>
      </w:r>
    </w:p>
  </w:endnote>
  <w:endnote w:id="22">
    <w:p w14:paraId="0F8EF618" w14:textId="77777777" w:rsidR="00812E07" w:rsidRPr="00FA1865" w:rsidRDefault="00812E07" w:rsidP="00132167">
      <w:pPr>
        <w:pStyle w:val="EndnoteText"/>
        <w:bidi/>
        <w:ind w:left="720" w:hanging="720"/>
        <w:contextualSpacing/>
        <w:jc w:val="both"/>
        <w:rPr>
          <w:rFonts w:ascii="Sakkal Majalla" w:hAnsi="Sakkal Majalla" w:cs="Sakkal Majalla"/>
          <w:b w:val="0"/>
          <w:bCs w:val="0"/>
          <w:sz w:val="24"/>
          <w:szCs w:val="24"/>
          <w:rtl/>
        </w:rPr>
      </w:pPr>
      <w:r w:rsidRPr="00FA1865">
        <w:rPr>
          <w:rStyle w:val="EndnoteReference"/>
          <w:rFonts w:ascii="Sakkal Majalla" w:hAnsi="Sakkal Majalla" w:cs="Sakkal Majalla"/>
          <w:b w:val="0"/>
          <w:bCs w:val="0"/>
          <w:sz w:val="24"/>
          <w:szCs w:val="24"/>
        </w:rPr>
        <w:endnoteRef/>
      </w:r>
      <w:r w:rsidRPr="00FA1865">
        <w:rPr>
          <w:rFonts w:ascii="Sakkal Majalla" w:hAnsi="Sakkal Majalla" w:cs="Sakkal Majalla"/>
          <w:b w:val="0"/>
          <w:bCs w:val="0"/>
          <w:sz w:val="24"/>
          <w:szCs w:val="24"/>
          <w:rtl/>
        </w:rPr>
        <w:t xml:space="preserve">-  بن عيسى, عبد الله صالح(1405).  تطوير خدمات المكتبات العامة.  </w:t>
      </w:r>
      <w:r w:rsidRPr="00FA1865">
        <w:rPr>
          <w:rFonts w:ascii="Sakkal Majalla" w:hAnsi="Sakkal Majalla" w:cs="Sakkal Majalla"/>
          <w:i/>
          <w:iCs/>
          <w:sz w:val="24"/>
          <w:szCs w:val="24"/>
          <w:rtl/>
        </w:rPr>
        <w:t>عالم الكتب</w:t>
      </w:r>
      <w:r w:rsidRPr="00FA1865">
        <w:rPr>
          <w:rFonts w:ascii="Sakkal Majalla" w:hAnsi="Sakkal Majalla" w:cs="Sakkal Majalla"/>
          <w:b w:val="0"/>
          <w:bCs w:val="0"/>
          <w:sz w:val="24"/>
          <w:szCs w:val="24"/>
          <w:rtl/>
        </w:rPr>
        <w:t>, مج6, ع2 ص ص162-168.</w:t>
      </w:r>
    </w:p>
  </w:endnote>
  <w:endnote w:id="23">
    <w:p w14:paraId="7A83B282" w14:textId="77777777" w:rsidR="00812E07" w:rsidRPr="00FA1865" w:rsidRDefault="00812E07" w:rsidP="005674C0">
      <w:pPr>
        <w:pStyle w:val="EndnoteText"/>
        <w:ind w:left="720" w:hanging="720"/>
        <w:contextualSpacing/>
        <w:jc w:val="both"/>
        <w:rPr>
          <w:rFonts w:ascii="Sakkal Majalla" w:hAnsi="Sakkal Majalla" w:cs="Sakkal Majalla"/>
          <w:b w:val="0"/>
          <w:bCs w:val="0"/>
        </w:rPr>
      </w:pPr>
      <w:r w:rsidRPr="00D87D27">
        <w:rPr>
          <w:rStyle w:val="EndnoteReference"/>
          <w:rFonts w:cs="Times New Roman"/>
          <w:b w:val="0"/>
          <w:bCs w:val="0"/>
        </w:rPr>
        <w:endnoteRef/>
      </w:r>
      <w:r w:rsidRPr="00D87D27">
        <w:rPr>
          <w:rFonts w:cs="Times New Roman"/>
          <w:b w:val="0"/>
          <w:bCs w:val="0"/>
          <w:rtl/>
        </w:rPr>
        <w:t xml:space="preserve"> -</w:t>
      </w:r>
      <w:r w:rsidRPr="00D87D27">
        <w:rPr>
          <w:rFonts w:cs="Times New Roman"/>
          <w:i/>
          <w:iCs/>
        </w:rPr>
        <w:t>Encyclopedia Of Library  &amp; Information Science</w:t>
      </w:r>
      <w:r w:rsidRPr="00D87D27">
        <w:rPr>
          <w:rFonts w:cs="Times New Roman"/>
          <w:b w:val="0"/>
          <w:bCs w:val="0"/>
        </w:rPr>
        <w:t>. (1978). NY, Basel: Marcel</w:t>
      </w:r>
      <w:r w:rsidRPr="00D87D27">
        <w:rPr>
          <w:rFonts w:cs="Times New Roman"/>
          <w:b w:val="0"/>
          <w:bCs w:val="0"/>
        </w:rPr>
        <w:softHyphen/>
        <w:t xml:space="preserve">-Dekker. Vol. 24, p267. </w:t>
      </w:r>
      <w:r w:rsidRPr="00FA1865">
        <w:rPr>
          <w:rFonts w:ascii="Sakkal Majalla" w:hAnsi="Sakkal Majalla" w:cs="Sakkal Majalla"/>
          <w:b w:val="0"/>
          <w:bCs w:val="0"/>
          <w:sz w:val="24"/>
          <w:szCs w:val="24"/>
          <w:rtl/>
        </w:rPr>
        <w:t>(نقلا ع</w:t>
      </w:r>
      <w:r>
        <w:rPr>
          <w:rFonts w:ascii="Sakkal Majalla" w:hAnsi="Sakkal Majalla" w:cs="Sakkal Majalla"/>
          <w:b w:val="0"/>
          <w:bCs w:val="0"/>
          <w:sz w:val="24"/>
          <w:szCs w:val="24"/>
          <w:rtl/>
        </w:rPr>
        <w:t>ن</w:t>
      </w:r>
      <w:r w:rsidRPr="00FA1865">
        <w:rPr>
          <w:rFonts w:ascii="Sakkal Majalla" w:hAnsi="Sakkal Majalla" w:cs="Sakkal Majalla"/>
          <w:b w:val="0"/>
          <w:bCs w:val="0"/>
          <w:sz w:val="24"/>
          <w:szCs w:val="24"/>
          <w:rtl/>
        </w:rPr>
        <w:t xml:space="preserve">: الضبيعان, سعد عبد الله (1415). </w:t>
      </w:r>
      <w:r w:rsidRPr="00FA1865">
        <w:rPr>
          <w:rFonts w:ascii="Sakkal Majalla" w:hAnsi="Sakkal Majalla" w:cs="Sakkal Majalla"/>
          <w:i/>
          <w:iCs/>
          <w:sz w:val="24"/>
          <w:szCs w:val="24"/>
          <w:rtl/>
        </w:rPr>
        <w:t xml:space="preserve">إطلالة تاريخية على المكتبات العامة في المملكة العربية السعودية مع دليل شامل لها. </w:t>
      </w:r>
      <w:r w:rsidRPr="00FA1865">
        <w:rPr>
          <w:rFonts w:ascii="Sakkal Majalla" w:hAnsi="Sakkal Majalla" w:cs="Sakkal Majalla"/>
          <w:b w:val="0"/>
          <w:bCs w:val="0"/>
          <w:sz w:val="24"/>
          <w:szCs w:val="24"/>
          <w:rtl/>
        </w:rPr>
        <w:t>الرياض:  مكتبة الملك فهد الوطنية. (السلسة الثالثة, 16)</w:t>
      </w:r>
      <w:r w:rsidRPr="00FA1865">
        <w:rPr>
          <w:rFonts w:ascii="Sakkal Majalla" w:hAnsi="Sakkal Majalla" w:cs="Sakkal Majalla"/>
          <w:b w:val="0"/>
          <w:bCs w:val="0"/>
          <w:rtl/>
        </w:rPr>
        <w:t>.</w:t>
      </w:r>
    </w:p>
  </w:endnote>
  <w:endnote w:id="24">
    <w:p w14:paraId="2964237C" w14:textId="77777777" w:rsidR="00812E07" w:rsidRPr="00FA1865" w:rsidRDefault="00812E07" w:rsidP="005674C0">
      <w:pPr>
        <w:bidi/>
        <w:ind w:left="720" w:hanging="720"/>
        <w:contextualSpacing/>
        <w:jc w:val="both"/>
        <w:rPr>
          <w:rFonts w:ascii="Sakkal Majalla" w:hAnsi="Sakkal Majalla" w:cs="Sakkal Majalla"/>
          <w:b w:val="0"/>
          <w:bCs w:val="0"/>
          <w:sz w:val="24"/>
          <w:szCs w:val="24"/>
          <w:rtl/>
        </w:rPr>
      </w:pPr>
      <w:r w:rsidRPr="00FA1865">
        <w:rPr>
          <w:rStyle w:val="EndnoteReference"/>
          <w:rFonts w:ascii="Sakkal Majalla" w:hAnsi="Sakkal Majalla" w:cs="Sakkal Majalla"/>
          <w:sz w:val="24"/>
          <w:szCs w:val="24"/>
        </w:rPr>
        <w:endnoteRef/>
      </w:r>
      <w:r w:rsidRPr="00FA1865">
        <w:rPr>
          <w:rFonts w:ascii="Sakkal Majalla" w:hAnsi="Sakkal Majalla" w:cs="Sakkal Majalla"/>
          <w:sz w:val="24"/>
          <w:szCs w:val="24"/>
        </w:rPr>
        <w:t xml:space="preserve"> </w:t>
      </w:r>
      <w:r w:rsidRPr="00FA1865">
        <w:rPr>
          <w:rFonts w:ascii="Sakkal Majalla" w:hAnsi="Sakkal Majalla" w:cs="Sakkal Majalla"/>
          <w:sz w:val="24"/>
          <w:szCs w:val="24"/>
          <w:rtl/>
        </w:rPr>
        <w:t>-</w:t>
      </w:r>
      <w:r w:rsidRPr="00FA1865">
        <w:rPr>
          <w:rFonts w:ascii="Sakkal Majalla" w:hAnsi="Sakkal Majalla" w:cs="Sakkal Majalla"/>
          <w:b w:val="0"/>
          <w:bCs w:val="0"/>
          <w:sz w:val="24"/>
          <w:szCs w:val="24"/>
          <w:rtl/>
        </w:rPr>
        <w:t xml:space="preserve">  عبد الحسين، صفاء جواد وثناء عبد الجبار خلف خيري</w:t>
      </w:r>
      <w:r>
        <w:rPr>
          <w:rFonts w:ascii="Sakkal Majalla" w:hAnsi="Sakkal Majalla" w:cs="Sakkal Majalla"/>
          <w:b w:val="0"/>
          <w:bCs w:val="0"/>
          <w:sz w:val="24"/>
          <w:szCs w:val="24"/>
          <w:rtl/>
        </w:rPr>
        <w:t>(</w:t>
      </w:r>
      <w:r w:rsidRPr="00FA1865">
        <w:rPr>
          <w:rFonts w:ascii="Sakkal Majalla" w:hAnsi="Sakkal Majalla" w:cs="Sakkal Majalla"/>
          <w:b w:val="0"/>
          <w:bCs w:val="0"/>
          <w:sz w:val="24"/>
          <w:szCs w:val="24"/>
          <w:rtl/>
        </w:rPr>
        <w:t xml:space="preserve">1996). واقع وآفاق المكتبات العامة في بغداد. </w:t>
      </w:r>
      <w:r>
        <w:rPr>
          <w:rFonts w:ascii="Sakkal Majalla" w:hAnsi="Sakkal Majalla" w:cs="Sakkal Majalla"/>
          <w:sz w:val="24"/>
          <w:szCs w:val="24"/>
          <w:rtl/>
        </w:rPr>
        <w:t>وقائع مؤتمر "</w:t>
      </w:r>
      <w:r w:rsidRPr="00FA1865">
        <w:rPr>
          <w:rFonts w:ascii="Sakkal Majalla" w:hAnsi="Sakkal Majalla" w:cs="Sakkal Majalla"/>
          <w:sz w:val="24"/>
          <w:szCs w:val="24"/>
          <w:rtl/>
        </w:rPr>
        <w:t xml:space="preserve">أعلم" السادس حول المكتبات الوطنية والعامة ودروها في إرساء النظم العربية للمعلومات.  زغوان (تونس): </w:t>
      </w:r>
      <w:r w:rsidRPr="00FA1865">
        <w:rPr>
          <w:rFonts w:ascii="Sakkal Majalla" w:hAnsi="Sakkal Majalla" w:cs="Sakkal Majalla"/>
          <w:b w:val="0"/>
          <w:bCs w:val="0"/>
          <w:sz w:val="24"/>
          <w:szCs w:val="24"/>
          <w:rtl/>
        </w:rPr>
        <w:t>مؤسسة التميمي للبحث العلمي والمعلوم</w:t>
      </w:r>
      <w:r>
        <w:rPr>
          <w:rFonts w:ascii="Sakkal Majalla" w:hAnsi="Sakkal Majalla" w:cs="Sakkal Majalla"/>
          <w:b w:val="0"/>
          <w:bCs w:val="0"/>
          <w:sz w:val="24"/>
          <w:szCs w:val="24"/>
          <w:rtl/>
        </w:rPr>
        <w:t>ات ومركز التوثيق القومي. ص :</w:t>
      </w:r>
      <w:r>
        <w:rPr>
          <w:rFonts w:ascii="Sakkal Majalla" w:hAnsi="Sakkal Majalla" w:cs="Sakkal Majalla" w:hint="cs"/>
          <w:b w:val="0"/>
          <w:bCs w:val="0"/>
          <w:sz w:val="24"/>
          <w:szCs w:val="24"/>
          <w:rtl/>
        </w:rPr>
        <w:t xml:space="preserve"> </w:t>
      </w:r>
      <w:r>
        <w:rPr>
          <w:rFonts w:ascii="Sakkal Majalla" w:hAnsi="Sakkal Majalla" w:cs="Sakkal Majalla"/>
          <w:b w:val="0"/>
          <w:bCs w:val="0"/>
          <w:sz w:val="24"/>
          <w:szCs w:val="24"/>
          <w:rtl/>
        </w:rPr>
        <w:t>143</w:t>
      </w:r>
      <w:r w:rsidRPr="00FA1865">
        <w:rPr>
          <w:rFonts w:ascii="Sakkal Majalla" w:hAnsi="Sakkal Majalla" w:cs="Sakkal Majalla"/>
          <w:b w:val="0"/>
          <w:bCs w:val="0"/>
          <w:sz w:val="24"/>
          <w:szCs w:val="24"/>
          <w:rtl/>
        </w:rPr>
        <w:t>– 162</w:t>
      </w:r>
      <w:r w:rsidRPr="00FA1865">
        <w:rPr>
          <w:rFonts w:ascii="Sakkal Majalla" w:hAnsi="Sakkal Majalla" w:cs="Sakkal Majalla"/>
          <w:sz w:val="24"/>
          <w:szCs w:val="24"/>
          <w:rtl/>
        </w:rPr>
        <w:t xml:space="preserve">. </w:t>
      </w:r>
    </w:p>
  </w:endnote>
  <w:endnote w:id="25">
    <w:p w14:paraId="01B20213" w14:textId="77777777" w:rsidR="00812E07" w:rsidRPr="00D87D27" w:rsidRDefault="00812E07" w:rsidP="003606A5">
      <w:pPr>
        <w:bidi/>
        <w:ind w:left="720" w:hanging="720"/>
        <w:contextualSpacing/>
        <w:jc w:val="both"/>
        <w:rPr>
          <w:rFonts w:cs="Times New Roman"/>
          <w:sz w:val="20"/>
          <w:szCs w:val="20"/>
        </w:rPr>
      </w:pPr>
      <w:r w:rsidRPr="00FA1865">
        <w:rPr>
          <w:rStyle w:val="EndnoteReference"/>
          <w:rFonts w:ascii="Sakkal Majalla" w:hAnsi="Sakkal Majalla" w:cs="Sakkal Majalla"/>
          <w:sz w:val="24"/>
          <w:szCs w:val="24"/>
        </w:rPr>
        <w:endnoteRef/>
      </w:r>
      <w:r w:rsidRPr="00FA1865">
        <w:rPr>
          <w:rFonts w:ascii="Sakkal Majalla" w:hAnsi="Sakkal Majalla" w:cs="Sakkal Majalla"/>
          <w:sz w:val="24"/>
          <w:szCs w:val="24"/>
          <w:rtl/>
        </w:rPr>
        <w:t>- شر</w:t>
      </w:r>
      <w:r w:rsidRPr="00FA1865">
        <w:rPr>
          <w:rFonts w:ascii="Sakkal Majalla" w:hAnsi="Sakkal Majalla" w:cs="Sakkal Majalla"/>
          <w:b w:val="0"/>
          <w:bCs w:val="0"/>
          <w:sz w:val="24"/>
          <w:szCs w:val="24"/>
          <w:rtl/>
        </w:rPr>
        <w:t xml:space="preserve">ف الدين، عبدالتواب وعبدالفتاح الشاعر (1984). </w:t>
      </w:r>
      <w:r w:rsidRPr="00FA1865">
        <w:rPr>
          <w:rFonts w:ascii="Sakkal Majalla" w:hAnsi="Sakkal Majalla" w:cs="Sakkal Majalla"/>
          <w:sz w:val="24"/>
          <w:szCs w:val="24"/>
          <w:rtl/>
        </w:rPr>
        <w:t xml:space="preserve">المعجم الموسوعي لعلوم المكتبات والتوثيق والمعلومات. الكويت: </w:t>
      </w:r>
      <w:r w:rsidRPr="00FA1865">
        <w:rPr>
          <w:rFonts w:ascii="Sakkal Majalla" w:hAnsi="Sakkal Majalla" w:cs="Sakkal Majalla"/>
          <w:b w:val="0"/>
          <w:bCs w:val="0"/>
          <w:sz w:val="24"/>
          <w:szCs w:val="24"/>
          <w:rtl/>
        </w:rPr>
        <w:t>كاظمة للنشر والتوزيع. نقلا عن: عبد الحسين، صفاء جواد وثناء عبد الجبار خلف خيري (1996).  مرجع سابق.</w:t>
      </w:r>
      <w:r w:rsidRPr="00FA1865">
        <w:rPr>
          <w:rFonts w:ascii="Sakkal Majalla" w:hAnsi="Sakkal Majalla" w:cs="Sakkal Majalla"/>
          <w:sz w:val="24"/>
          <w:szCs w:val="24"/>
          <w:rtl/>
        </w:rPr>
        <w:t xml:space="preserve"> </w:t>
      </w:r>
    </w:p>
  </w:endnote>
  <w:endnote w:id="26">
    <w:p w14:paraId="250644F5" w14:textId="77777777" w:rsidR="00812E07" w:rsidRPr="009E24B2" w:rsidRDefault="00812E07" w:rsidP="003606A5">
      <w:pPr>
        <w:bidi/>
        <w:ind w:left="720" w:hanging="720"/>
        <w:contextualSpacing/>
        <w:jc w:val="both"/>
        <w:rPr>
          <w:rFonts w:ascii="Sakkal Majalla" w:hAnsi="Sakkal Majalla" w:cs="Sakkal Majalla"/>
          <w:sz w:val="24"/>
          <w:szCs w:val="24"/>
          <w:rtl/>
        </w:rPr>
      </w:pPr>
      <w:r w:rsidRPr="009E24B2">
        <w:rPr>
          <w:rStyle w:val="EndnoteReference"/>
          <w:rFonts w:ascii="Sakkal Majalla" w:hAnsi="Sakkal Majalla" w:cs="Sakkal Majalla"/>
          <w:sz w:val="24"/>
          <w:szCs w:val="24"/>
        </w:rPr>
        <w:endnoteRef/>
      </w:r>
      <w:r w:rsidRPr="009E24B2">
        <w:rPr>
          <w:rFonts w:ascii="Sakkal Majalla" w:hAnsi="Sakkal Majalla" w:cs="Sakkal Majalla"/>
          <w:sz w:val="24"/>
          <w:szCs w:val="24"/>
        </w:rPr>
        <w:t xml:space="preserve"> </w:t>
      </w:r>
      <w:r w:rsidRPr="009E24B2">
        <w:rPr>
          <w:rFonts w:ascii="Sakkal Majalla" w:hAnsi="Sakkal Majalla" w:cs="Sakkal Majalla"/>
          <w:sz w:val="24"/>
          <w:szCs w:val="24"/>
          <w:rtl/>
        </w:rPr>
        <w:t xml:space="preserve">-  </w:t>
      </w:r>
      <w:r w:rsidRPr="009E24B2">
        <w:rPr>
          <w:rFonts w:ascii="Sakkal Majalla" w:hAnsi="Sakkal Majalla" w:cs="Sakkal Majalla"/>
          <w:b w:val="0"/>
          <w:bCs w:val="0"/>
          <w:sz w:val="24"/>
          <w:szCs w:val="24"/>
          <w:rtl/>
        </w:rPr>
        <w:t xml:space="preserve">صوفي، عبد اللطيف(1996م). المكتبات العامة عشية القرن الواحد والعشرين: البحث عن طرق جديدة.  </w:t>
      </w:r>
      <w:r w:rsidRPr="00893E90">
        <w:rPr>
          <w:rFonts w:ascii="Sakkal Majalla" w:hAnsi="Sakkal Majalla" w:cs="Sakkal Majalla"/>
          <w:b w:val="0"/>
          <w:bCs w:val="0"/>
          <w:i/>
          <w:iCs/>
          <w:sz w:val="24"/>
          <w:szCs w:val="24"/>
          <w:rtl/>
        </w:rPr>
        <w:t>وقائع مؤتمر "أعلم" السادس حول المكتبات الوطنية والعامة ودروها في إرساء النظم العربية للمعلومات</w:t>
      </w:r>
      <w:r w:rsidRPr="009E24B2">
        <w:rPr>
          <w:rFonts w:ascii="Sakkal Majalla" w:hAnsi="Sakkal Majalla" w:cs="Sakkal Majalla"/>
          <w:b w:val="0"/>
          <w:bCs w:val="0"/>
          <w:sz w:val="24"/>
          <w:szCs w:val="24"/>
          <w:rtl/>
        </w:rPr>
        <w:t>.  زغوان (تونس): مؤسسة التميمي للبحث العلمي والمعلومات ومركز التوثيق القومي. ص: 27 – 46 .</w:t>
      </w:r>
    </w:p>
  </w:endnote>
  <w:endnote w:id="27">
    <w:p w14:paraId="7C902B5E" w14:textId="77777777" w:rsidR="00812E07" w:rsidRPr="00FA1865" w:rsidRDefault="00812E07" w:rsidP="003606A5">
      <w:pPr>
        <w:pStyle w:val="EndnoteText"/>
        <w:bidi/>
        <w:ind w:left="720" w:hanging="720"/>
        <w:contextualSpacing/>
        <w:jc w:val="both"/>
        <w:rPr>
          <w:rFonts w:ascii="Sakkal Majalla" w:hAnsi="Sakkal Majalla" w:cs="Sakkal Majalla"/>
          <w:sz w:val="24"/>
          <w:szCs w:val="24"/>
        </w:rPr>
      </w:pPr>
      <w:r w:rsidRPr="00FA1865">
        <w:rPr>
          <w:rStyle w:val="EndnoteReference"/>
          <w:rFonts w:ascii="Sakkal Majalla" w:hAnsi="Sakkal Majalla" w:cs="Sakkal Majalla"/>
          <w:sz w:val="24"/>
          <w:szCs w:val="24"/>
        </w:rPr>
        <w:endnoteRef/>
      </w:r>
      <w:r w:rsidRPr="00FA1865">
        <w:rPr>
          <w:rFonts w:ascii="Sakkal Majalla" w:hAnsi="Sakkal Majalla" w:cs="Sakkal Majalla"/>
          <w:sz w:val="24"/>
          <w:szCs w:val="24"/>
        </w:rPr>
        <w:t xml:space="preserve"> </w:t>
      </w:r>
      <w:r w:rsidRPr="00FA1865">
        <w:rPr>
          <w:rFonts w:ascii="Sakkal Majalla" w:hAnsi="Sakkal Majalla" w:cs="Sakkal Majalla"/>
          <w:sz w:val="24"/>
          <w:szCs w:val="24"/>
          <w:rtl/>
        </w:rPr>
        <w:t xml:space="preserve">-  </w:t>
      </w:r>
      <w:r>
        <w:rPr>
          <w:rFonts w:ascii="Sakkal Majalla" w:hAnsi="Sakkal Majalla" w:cs="Sakkal Majalla"/>
          <w:b w:val="0"/>
          <w:bCs w:val="0"/>
          <w:sz w:val="24"/>
          <w:szCs w:val="24"/>
          <w:rtl/>
        </w:rPr>
        <w:t>بدر, أحمد( 1979</w:t>
      </w:r>
      <w:r w:rsidRPr="00FA1865">
        <w:rPr>
          <w:rFonts w:ascii="Sakkal Majalla" w:hAnsi="Sakkal Majalla" w:cs="Sakkal Majalla"/>
          <w:b w:val="0"/>
          <w:bCs w:val="0"/>
          <w:sz w:val="24"/>
          <w:szCs w:val="24"/>
          <w:rtl/>
        </w:rPr>
        <w:t xml:space="preserve">).  </w:t>
      </w:r>
      <w:r w:rsidRPr="00893E90">
        <w:rPr>
          <w:rFonts w:ascii="Sakkal Majalla" w:hAnsi="Sakkal Majalla" w:cs="Sakkal Majalla"/>
          <w:i/>
          <w:iCs/>
          <w:sz w:val="24"/>
          <w:szCs w:val="24"/>
          <w:rtl/>
        </w:rPr>
        <w:t>مقدمة في علم المكتبات والمعلومات</w:t>
      </w:r>
      <w:r w:rsidRPr="00FA1865">
        <w:rPr>
          <w:rFonts w:ascii="Sakkal Majalla" w:hAnsi="Sakkal Majalla" w:cs="Sakkal Majalla"/>
          <w:b w:val="0"/>
          <w:bCs w:val="0"/>
          <w:sz w:val="24"/>
          <w:szCs w:val="24"/>
          <w:rtl/>
        </w:rPr>
        <w:t>.  الكويت: مؤسسة الصّباح</w:t>
      </w:r>
      <w:r>
        <w:rPr>
          <w:rFonts w:ascii="Sakkal Majalla" w:hAnsi="Sakkal Majalla" w:cs="Sakkal Majalla" w:hint="cs"/>
          <w:sz w:val="24"/>
          <w:szCs w:val="24"/>
          <w:rtl/>
        </w:rPr>
        <w:t>.</w:t>
      </w:r>
    </w:p>
  </w:endnote>
  <w:endnote w:id="28">
    <w:p w14:paraId="41DCA71D" w14:textId="77777777" w:rsidR="00812E07" w:rsidRPr="00FA1865" w:rsidRDefault="00812E07" w:rsidP="003606A5">
      <w:pPr>
        <w:pStyle w:val="EndnoteText"/>
        <w:bidi/>
        <w:ind w:left="720" w:hanging="720"/>
        <w:contextualSpacing/>
        <w:jc w:val="both"/>
        <w:rPr>
          <w:rFonts w:ascii="Sakkal Majalla" w:hAnsi="Sakkal Majalla" w:cs="Sakkal Majalla"/>
          <w:b w:val="0"/>
          <w:bCs w:val="0"/>
          <w:sz w:val="24"/>
          <w:szCs w:val="24"/>
        </w:rPr>
      </w:pPr>
      <w:r w:rsidRPr="00FA1865">
        <w:rPr>
          <w:rStyle w:val="EndnoteReference"/>
          <w:rFonts w:ascii="Sakkal Majalla" w:hAnsi="Sakkal Majalla" w:cs="Sakkal Majalla"/>
          <w:b w:val="0"/>
          <w:bCs w:val="0"/>
          <w:sz w:val="24"/>
          <w:szCs w:val="24"/>
        </w:rPr>
        <w:endnoteRef/>
      </w:r>
      <w:r w:rsidRPr="00FA1865">
        <w:rPr>
          <w:rFonts w:ascii="Sakkal Majalla" w:hAnsi="Sakkal Majalla" w:cs="Sakkal Majalla"/>
          <w:b w:val="0"/>
          <w:bCs w:val="0"/>
          <w:sz w:val="24"/>
          <w:szCs w:val="24"/>
          <w:rtl/>
        </w:rPr>
        <w:t xml:space="preserve">-  قاسم, حشمت (د.ت.) </w:t>
      </w:r>
      <w:r w:rsidRPr="00FA1865">
        <w:rPr>
          <w:rFonts w:ascii="Sakkal Majalla" w:hAnsi="Sakkal Majalla" w:cs="Sakkal Majalla"/>
          <w:i/>
          <w:iCs/>
          <w:sz w:val="24"/>
          <w:szCs w:val="24"/>
          <w:rtl/>
        </w:rPr>
        <w:t>المكتبة والبحث</w:t>
      </w:r>
      <w:r w:rsidRPr="00FA1865">
        <w:rPr>
          <w:rFonts w:ascii="Sakkal Majalla" w:hAnsi="Sakkal Majalla" w:cs="Sakkal Majalla"/>
          <w:b w:val="0"/>
          <w:bCs w:val="0"/>
          <w:sz w:val="24"/>
          <w:szCs w:val="24"/>
          <w:rtl/>
        </w:rPr>
        <w:t xml:space="preserve">.  القاهرة: مكتبة غريب.  س15.  </w:t>
      </w:r>
    </w:p>
  </w:endnote>
  <w:endnote w:id="29">
    <w:p w14:paraId="4903E804" w14:textId="77777777" w:rsidR="00812E07" w:rsidRPr="00F84C7B" w:rsidRDefault="00812E07" w:rsidP="00C2600E">
      <w:pPr>
        <w:pStyle w:val="EndnoteText"/>
        <w:bidi/>
        <w:ind w:left="720" w:hanging="720"/>
        <w:contextualSpacing/>
        <w:jc w:val="both"/>
        <w:rPr>
          <w:rFonts w:ascii="Sakkal Majalla" w:hAnsi="Sakkal Majalla" w:cs="Sakkal Majalla"/>
          <w:b w:val="0"/>
          <w:bCs w:val="0"/>
          <w:sz w:val="24"/>
          <w:szCs w:val="24"/>
          <w:rtl/>
        </w:rPr>
      </w:pPr>
      <w:r w:rsidRPr="00F84C7B">
        <w:rPr>
          <w:rFonts w:ascii="Sakkal Majalla" w:hAnsi="Sakkal Majalla" w:cs="Sakkal Majalla"/>
          <w:b w:val="0"/>
          <w:bCs w:val="0"/>
          <w:sz w:val="24"/>
          <w:szCs w:val="24"/>
        </w:rPr>
        <w:t>-</w:t>
      </w:r>
      <w:r w:rsidRPr="00F84C7B">
        <w:rPr>
          <w:rStyle w:val="EndnoteReference"/>
          <w:rFonts w:ascii="Sakkal Majalla" w:hAnsi="Sakkal Majalla" w:cs="Sakkal Majalla"/>
          <w:b w:val="0"/>
          <w:bCs w:val="0"/>
          <w:sz w:val="24"/>
          <w:szCs w:val="24"/>
        </w:rPr>
        <w:endnoteRef/>
      </w:r>
      <w:r w:rsidRPr="00F84C7B">
        <w:rPr>
          <w:rFonts w:ascii="Sakkal Majalla" w:hAnsi="Sakkal Majalla" w:cs="Sakkal Majalla"/>
          <w:b w:val="0"/>
          <w:bCs w:val="0"/>
          <w:sz w:val="24"/>
          <w:szCs w:val="24"/>
          <w:rtl/>
        </w:rPr>
        <w:t xml:space="preserve">  رانجناثان, ش. ر.(</w:t>
      </w:r>
      <w:r w:rsidRPr="00F84C7B">
        <w:rPr>
          <w:rFonts w:ascii="Sakkal Majalla" w:hAnsi="Sakkal Majalla" w:cs="Sakkal Majalla"/>
          <w:b w:val="0"/>
          <w:bCs w:val="0"/>
          <w:sz w:val="24"/>
          <w:szCs w:val="24"/>
        </w:rPr>
        <w:t>1978</w:t>
      </w:r>
      <w:r w:rsidRPr="00F84C7B">
        <w:rPr>
          <w:rFonts w:ascii="Sakkal Majalla" w:hAnsi="Sakkal Majalla" w:cs="Sakkal Majalla"/>
          <w:b w:val="0"/>
          <w:bCs w:val="0"/>
          <w:sz w:val="24"/>
          <w:szCs w:val="24"/>
          <w:rtl/>
        </w:rPr>
        <w:t xml:space="preserve">). </w:t>
      </w:r>
      <w:r w:rsidRPr="00F84C7B">
        <w:rPr>
          <w:rFonts w:ascii="Sakkal Majalla" w:hAnsi="Sakkal Majalla" w:cs="Sakkal Majalla"/>
          <w:i/>
          <w:iCs/>
          <w:sz w:val="24"/>
          <w:szCs w:val="24"/>
          <w:rtl/>
        </w:rPr>
        <w:t>تنظيم المكتبات</w:t>
      </w:r>
      <w:r w:rsidRPr="00F84C7B">
        <w:rPr>
          <w:rFonts w:ascii="Sakkal Majalla" w:hAnsi="Sakkal Majalla" w:cs="Sakkal Majalla"/>
          <w:b w:val="0"/>
          <w:bCs w:val="0"/>
          <w:i/>
          <w:iCs/>
          <w:sz w:val="24"/>
          <w:szCs w:val="24"/>
          <w:rtl/>
        </w:rPr>
        <w:t>.</w:t>
      </w:r>
      <w:r w:rsidRPr="00F84C7B">
        <w:rPr>
          <w:rFonts w:ascii="Sakkal Majalla" w:hAnsi="Sakkal Majalla" w:cs="Sakkal Majalla"/>
          <w:b w:val="0"/>
          <w:bCs w:val="0"/>
          <w:sz w:val="24"/>
          <w:szCs w:val="24"/>
          <w:rtl/>
        </w:rPr>
        <w:t xml:space="preserve"> تعريب سماء زكي المحاسني. الرياض: دار المريخ. مراجعة شعبان عبد العزيز خليفة؛ تقديم يوسف أسعد داغر</w:t>
      </w:r>
      <w:r w:rsidRPr="00F84C7B">
        <w:rPr>
          <w:rFonts w:ascii="Sakkal Majalla" w:hAnsi="Sakkal Majalla" w:cs="Sakkal Majalla"/>
          <w:b w:val="0"/>
          <w:bCs w:val="0"/>
          <w:sz w:val="24"/>
          <w:szCs w:val="24"/>
        </w:rPr>
        <w:t>.</w:t>
      </w:r>
      <w:r w:rsidRPr="00F84C7B">
        <w:rPr>
          <w:rFonts w:ascii="Sakkal Majalla" w:hAnsi="Sakkal Majalla" w:cs="Sakkal Majalla"/>
          <w:b w:val="0"/>
          <w:bCs w:val="0"/>
          <w:sz w:val="24"/>
          <w:szCs w:val="24"/>
          <w:rtl/>
        </w:rPr>
        <w:t xml:space="preserve"> صص </w:t>
      </w:r>
      <w:r w:rsidRPr="00F84C7B">
        <w:rPr>
          <w:rFonts w:ascii="Sakkal Majalla" w:hAnsi="Sakkal Majalla" w:cs="Sakkal Majalla"/>
          <w:b w:val="0"/>
          <w:bCs w:val="0"/>
          <w:sz w:val="24"/>
          <w:szCs w:val="24"/>
        </w:rPr>
        <w:t>224</w:t>
      </w:r>
      <w:r w:rsidRPr="00F84C7B">
        <w:rPr>
          <w:rFonts w:ascii="Sakkal Majalla" w:hAnsi="Sakkal Majalla" w:cs="Sakkal Majalla"/>
          <w:b w:val="0"/>
          <w:bCs w:val="0"/>
          <w:sz w:val="24"/>
          <w:szCs w:val="24"/>
          <w:rtl/>
        </w:rPr>
        <w:t>.</w:t>
      </w:r>
    </w:p>
  </w:endnote>
  <w:endnote w:id="30">
    <w:p w14:paraId="35E8AB2F" w14:textId="77777777" w:rsidR="00812E07" w:rsidRPr="00FA1865" w:rsidRDefault="00812E07" w:rsidP="003606A5">
      <w:pPr>
        <w:pStyle w:val="EndnoteText"/>
        <w:bidi/>
        <w:ind w:left="720" w:hanging="720"/>
        <w:contextualSpacing/>
        <w:jc w:val="both"/>
        <w:rPr>
          <w:rFonts w:ascii="Sakkal Majalla" w:hAnsi="Sakkal Majalla" w:cs="Sakkal Majalla"/>
          <w:b w:val="0"/>
          <w:bCs w:val="0"/>
          <w:sz w:val="24"/>
          <w:szCs w:val="24"/>
        </w:rPr>
      </w:pPr>
      <w:r w:rsidRPr="00FA1865">
        <w:rPr>
          <w:rStyle w:val="EndnoteReference"/>
          <w:rFonts w:ascii="Sakkal Majalla" w:hAnsi="Sakkal Majalla" w:cs="Sakkal Majalla"/>
          <w:b w:val="0"/>
          <w:bCs w:val="0"/>
          <w:sz w:val="24"/>
          <w:szCs w:val="24"/>
        </w:rPr>
        <w:endnoteRef/>
      </w:r>
      <w:r w:rsidRPr="00FA1865">
        <w:rPr>
          <w:rFonts w:ascii="Sakkal Majalla" w:hAnsi="Sakkal Majalla" w:cs="Sakkal Majalla"/>
          <w:b w:val="0"/>
          <w:bCs w:val="0"/>
          <w:sz w:val="24"/>
          <w:szCs w:val="24"/>
          <w:rtl/>
        </w:rPr>
        <w:t xml:space="preserve">-   قاسم, حشمت.  </w:t>
      </w:r>
      <w:r w:rsidRPr="00FA1865">
        <w:rPr>
          <w:rFonts w:ascii="Sakkal Majalla" w:hAnsi="Sakkal Majalla" w:cs="Sakkal Majalla"/>
          <w:i/>
          <w:iCs/>
          <w:sz w:val="24"/>
          <w:szCs w:val="24"/>
          <w:rtl/>
        </w:rPr>
        <w:t>المكتبة والبحث</w:t>
      </w:r>
      <w:r w:rsidRPr="00FA1865">
        <w:rPr>
          <w:rFonts w:ascii="Sakkal Majalla" w:hAnsi="Sakkal Majalla" w:cs="Sakkal Majalla"/>
          <w:b w:val="0"/>
          <w:bCs w:val="0"/>
          <w:sz w:val="24"/>
          <w:szCs w:val="24"/>
          <w:rtl/>
        </w:rPr>
        <w:t xml:space="preserve">. القاهرة: مكتبة غريب. د.ت.      </w:t>
      </w:r>
    </w:p>
  </w:endnote>
  <w:endnote w:id="31">
    <w:p w14:paraId="39FBF9B9" w14:textId="77777777" w:rsidR="00812E07" w:rsidRPr="00FA1865" w:rsidRDefault="00812E07" w:rsidP="003606A5">
      <w:pPr>
        <w:pStyle w:val="EndnoteText"/>
        <w:bidi/>
        <w:ind w:left="720" w:hanging="720"/>
        <w:contextualSpacing/>
        <w:jc w:val="both"/>
        <w:rPr>
          <w:rFonts w:ascii="Sakkal Majalla" w:hAnsi="Sakkal Majalla" w:cs="Sakkal Majalla"/>
          <w:sz w:val="24"/>
          <w:szCs w:val="24"/>
          <w:rtl/>
        </w:rPr>
      </w:pPr>
      <w:r w:rsidRPr="00FA1865">
        <w:rPr>
          <w:rStyle w:val="EndnoteReference"/>
          <w:rFonts w:ascii="Sakkal Majalla" w:hAnsi="Sakkal Majalla" w:cs="Sakkal Majalla"/>
          <w:sz w:val="24"/>
          <w:szCs w:val="24"/>
        </w:rPr>
        <w:endnoteRef/>
      </w:r>
      <w:r w:rsidRPr="00FA1865">
        <w:rPr>
          <w:rFonts w:ascii="Sakkal Majalla" w:hAnsi="Sakkal Majalla" w:cs="Sakkal Majalla"/>
          <w:sz w:val="24"/>
          <w:szCs w:val="24"/>
        </w:rPr>
        <w:t xml:space="preserve"> </w:t>
      </w:r>
      <w:r w:rsidRPr="00FA1865">
        <w:rPr>
          <w:rFonts w:ascii="Sakkal Majalla" w:hAnsi="Sakkal Majalla" w:cs="Sakkal Majalla"/>
          <w:sz w:val="24"/>
          <w:szCs w:val="24"/>
          <w:rtl/>
        </w:rPr>
        <w:t xml:space="preserve">-  </w:t>
      </w:r>
      <w:r>
        <w:rPr>
          <w:rFonts w:ascii="Sakkal Majalla" w:hAnsi="Sakkal Majalla" w:cs="Sakkal Majalla"/>
          <w:b w:val="0"/>
          <w:bCs w:val="0"/>
          <w:sz w:val="24"/>
          <w:szCs w:val="24"/>
          <w:rtl/>
        </w:rPr>
        <w:t>بدر, أحمد( 1979</w:t>
      </w:r>
      <w:r w:rsidRPr="00FA1865">
        <w:rPr>
          <w:rFonts w:ascii="Sakkal Majalla" w:hAnsi="Sakkal Majalla" w:cs="Sakkal Majalla"/>
          <w:b w:val="0"/>
          <w:bCs w:val="0"/>
          <w:sz w:val="24"/>
          <w:szCs w:val="24"/>
          <w:rtl/>
        </w:rPr>
        <w:t xml:space="preserve">).  </w:t>
      </w:r>
      <w:r>
        <w:rPr>
          <w:rFonts w:ascii="Sakkal Majalla" w:hAnsi="Sakkal Majalla" w:cs="Sakkal Majalla" w:hint="cs"/>
          <w:b w:val="0"/>
          <w:bCs w:val="0"/>
          <w:sz w:val="24"/>
          <w:szCs w:val="24"/>
          <w:rtl/>
        </w:rPr>
        <w:t>مرجع سابق،</w:t>
      </w:r>
      <w:r w:rsidRPr="00FA1865">
        <w:rPr>
          <w:rFonts w:ascii="Sakkal Majalla" w:hAnsi="Sakkal Majalla" w:cs="Sakkal Majalla"/>
          <w:sz w:val="24"/>
          <w:szCs w:val="24"/>
          <w:rtl/>
        </w:rPr>
        <w:t xml:space="preserve"> </w:t>
      </w:r>
      <w:r w:rsidRPr="00FA1865">
        <w:rPr>
          <w:rFonts w:ascii="Sakkal Majalla" w:hAnsi="Sakkal Majalla" w:cs="Sakkal Majalla"/>
          <w:b w:val="0"/>
          <w:bCs w:val="0"/>
          <w:sz w:val="24"/>
          <w:szCs w:val="24"/>
          <w:rtl/>
        </w:rPr>
        <w:t>ص 159</w:t>
      </w:r>
      <w:r w:rsidRPr="00FA1865">
        <w:rPr>
          <w:rFonts w:ascii="Sakkal Majalla" w:hAnsi="Sakkal Majalla" w:cs="Sakkal Majalla"/>
          <w:sz w:val="24"/>
          <w:szCs w:val="24"/>
          <w:rtl/>
        </w:rPr>
        <w:t>.</w:t>
      </w:r>
    </w:p>
  </w:endnote>
  <w:endnote w:id="32">
    <w:p w14:paraId="12A80B45" w14:textId="77777777" w:rsidR="00812E07" w:rsidRPr="00FA1865" w:rsidRDefault="00812E07" w:rsidP="003606A5">
      <w:pPr>
        <w:pStyle w:val="EndnoteText"/>
        <w:bidi/>
        <w:ind w:left="720" w:hanging="720"/>
        <w:contextualSpacing/>
        <w:jc w:val="both"/>
        <w:rPr>
          <w:rFonts w:ascii="Sakkal Majalla" w:hAnsi="Sakkal Majalla" w:cs="Sakkal Majalla"/>
          <w:b w:val="0"/>
          <w:bCs w:val="0"/>
          <w:sz w:val="24"/>
          <w:szCs w:val="24"/>
        </w:rPr>
      </w:pPr>
      <w:r w:rsidRPr="00FA1865">
        <w:rPr>
          <w:rStyle w:val="EndnoteReference"/>
          <w:rFonts w:ascii="Sakkal Majalla" w:hAnsi="Sakkal Majalla" w:cs="Sakkal Majalla"/>
          <w:b w:val="0"/>
          <w:bCs w:val="0"/>
          <w:sz w:val="24"/>
          <w:szCs w:val="24"/>
        </w:rPr>
        <w:endnoteRef/>
      </w:r>
      <w:r w:rsidRPr="00FA1865">
        <w:rPr>
          <w:rFonts w:ascii="Sakkal Majalla" w:hAnsi="Sakkal Majalla" w:cs="Sakkal Majalla"/>
          <w:b w:val="0"/>
          <w:bCs w:val="0"/>
          <w:sz w:val="24"/>
          <w:szCs w:val="24"/>
          <w:rtl/>
        </w:rPr>
        <w:t>-   بدر, أحمد (1405</w:t>
      </w:r>
      <w:r w:rsidRPr="00FA1865">
        <w:rPr>
          <w:rFonts w:ascii="Sakkal Majalla" w:hAnsi="Sakkal Majalla" w:cs="Sakkal Majalla"/>
          <w:i/>
          <w:iCs/>
          <w:sz w:val="24"/>
          <w:szCs w:val="24"/>
          <w:rtl/>
        </w:rPr>
        <w:t xml:space="preserve">).  </w:t>
      </w:r>
      <w:r w:rsidRPr="00893E90">
        <w:rPr>
          <w:rFonts w:ascii="Sakkal Majalla" w:hAnsi="Sakkal Majalla" w:cs="Sakkal Majalla"/>
          <w:i/>
          <w:iCs/>
          <w:sz w:val="24"/>
          <w:szCs w:val="24"/>
          <w:rtl/>
        </w:rPr>
        <w:t>المدخل الى علم المكتبات والمعلومات</w:t>
      </w:r>
      <w:r w:rsidRPr="00FA1865">
        <w:rPr>
          <w:rFonts w:ascii="Sakkal Majalla" w:hAnsi="Sakkal Majalla" w:cs="Sakkal Majalla"/>
          <w:b w:val="0"/>
          <w:bCs w:val="0"/>
          <w:sz w:val="24"/>
          <w:szCs w:val="24"/>
          <w:rtl/>
        </w:rPr>
        <w:t>.  ط2. الأردن: مكتبة المنار, 1405.</w:t>
      </w:r>
    </w:p>
  </w:endnote>
  <w:endnote w:id="33">
    <w:p w14:paraId="53C52078" w14:textId="77777777" w:rsidR="00812E07" w:rsidRPr="00FA1865" w:rsidRDefault="00812E07" w:rsidP="003606A5">
      <w:pPr>
        <w:bidi/>
        <w:ind w:left="720" w:hanging="720"/>
        <w:contextualSpacing/>
        <w:jc w:val="both"/>
        <w:rPr>
          <w:rFonts w:ascii="Sakkal Majalla" w:hAnsi="Sakkal Majalla" w:cs="Sakkal Majalla"/>
          <w:b w:val="0"/>
          <w:bCs w:val="0"/>
          <w:sz w:val="24"/>
          <w:szCs w:val="24"/>
        </w:rPr>
      </w:pPr>
      <w:r w:rsidRPr="00FA1865">
        <w:rPr>
          <w:rStyle w:val="EndnoteReference"/>
          <w:rFonts w:ascii="Sakkal Majalla" w:hAnsi="Sakkal Majalla" w:cs="Sakkal Majalla"/>
          <w:b w:val="0"/>
          <w:bCs w:val="0"/>
          <w:sz w:val="24"/>
          <w:szCs w:val="24"/>
        </w:rPr>
        <w:endnoteRef/>
      </w:r>
      <w:r w:rsidRPr="00FA1865">
        <w:rPr>
          <w:rFonts w:ascii="Sakkal Majalla" w:hAnsi="Sakkal Majalla" w:cs="Sakkal Majalla"/>
          <w:b w:val="0"/>
          <w:bCs w:val="0"/>
          <w:sz w:val="24"/>
          <w:szCs w:val="24"/>
          <w:rtl/>
        </w:rPr>
        <w:t xml:space="preserve"> - قاسم, حشمت (1421). المكتبة العامة في عالم متغير.  </w:t>
      </w:r>
      <w:r w:rsidRPr="00FA1865">
        <w:rPr>
          <w:rFonts w:ascii="Sakkal Majalla" w:hAnsi="Sakkal Majalla" w:cs="Sakkal Majalla"/>
          <w:i/>
          <w:iCs/>
          <w:sz w:val="24"/>
          <w:szCs w:val="24"/>
          <w:rtl/>
        </w:rPr>
        <w:t>أحوال المعرفة</w:t>
      </w:r>
      <w:r w:rsidRPr="00FA1865">
        <w:rPr>
          <w:rFonts w:ascii="Sakkal Majalla" w:hAnsi="Sakkal Majalla" w:cs="Sakkal Majalla"/>
          <w:b w:val="0"/>
          <w:bCs w:val="0"/>
          <w:sz w:val="24"/>
          <w:szCs w:val="24"/>
          <w:rtl/>
        </w:rPr>
        <w:t xml:space="preserve">.  س5, ع19, ص41-44.   </w:t>
      </w:r>
    </w:p>
  </w:endnote>
  <w:endnote w:id="34">
    <w:p w14:paraId="4C7B8398" w14:textId="77777777" w:rsidR="00812E07" w:rsidRPr="00FA1865" w:rsidRDefault="00812E07" w:rsidP="003606A5">
      <w:pPr>
        <w:bidi/>
        <w:ind w:left="720" w:hanging="720"/>
        <w:contextualSpacing/>
        <w:jc w:val="both"/>
        <w:rPr>
          <w:rFonts w:ascii="Sakkal Majalla" w:hAnsi="Sakkal Majalla" w:cs="Sakkal Majalla"/>
          <w:b w:val="0"/>
          <w:bCs w:val="0"/>
          <w:sz w:val="24"/>
          <w:szCs w:val="24"/>
          <w:rtl/>
        </w:rPr>
      </w:pPr>
      <w:r w:rsidRPr="00FA1865">
        <w:rPr>
          <w:rStyle w:val="EndnoteReference"/>
          <w:rFonts w:ascii="Sakkal Majalla" w:hAnsi="Sakkal Majalla" w:cs="Sakkal Majalla"/>
          <w:b w:val="0"/>
          <w:bCs w:val="0"/>
          <w:sz w:val="24"/>
          <w:szCs w:val="24"/>
        </w:rPr>
        <w:endnoteRef/>
      </w:r>
      <w:r w:rsidRPr="00FA1865">
        <w:rPr>
          <w:rFonts w:ascii="Sakkal Majalla" w:hAnsi="Sakkal Majalla" w:cs="Sakkal Majalla"/>
          <w:b w:val="0"/>
          <w:bCs w:val="0"/>
          <w:sz w:val="24"/>
          <w:szCs w:val="24"/>
        </w:rPr>
        <w:t xml:space="preserve"> </w:t>
      </w:r>
      <w:r w:rsidRPr="00FA1865">
        <w:rPr>
          <w:rFonts w:ascii="Sakkal Majalla" w:hAnsi="Sakkal Majalla" w:cs="Sakkal Majalla"/>
          <w:b w:val="0"/>
          <w:bCs w:val="0"/>
          <w:sz w:val="24"/>
          <w:szCs w:val="24"/>
          <w:rtl/>
        </w:rPr>
        <w:t>-  عبد الحسين، صفاء جواد وثناء عبد الجبار خلف خيري(1996).  مرجع سابق.</w:t>
      </w:r>
    </w:p>
  </w:endnote>
  <w:endnote w:id="35">
    <w:p w14:paraId="39743C8E" w14:textId="77777777" w:rsidR="00812E07" w:rsidRPr="00390419" w:rsidRDefault="00812E07" w:rsidP="003606A5">
      <w:pPr>
        <w:pStyle w:val="EndnoteText"/>
        <w:bidi/>
        <w:ind w:left="720" w:hanging="720"/>
        <w:contextualSpacing/>
        <w:jc w:val="both"/>
        <w:rPr>
          <w:rFonts w:ascii="Sakkal Majalla" w:hAnsi="Sakkal Majalla" w:cs="Sakkal Majalla"/>
          <w:b w:val="0"/>
          <w:bCs w:val="0"/>
          <w:sz w:val="24"/>
          <w:szCs w:val="24"/>
        </w:rPr>
      </w:pPr>
      <w:r w:rsidRPr="00390419">
        <w:rPr>
          <w:rStyle w:val="EndnoteReference"/>
          <w:rFonts w:ascii="Sakkal Majalla" w:hAnsi="Sakkal Majalla" w:cs="Sakkal Majalla"/>
          <w:b w:val="0"/>
          <w:bCs w:val="0"/>
          <w:sz w:val="24"/>
          <w:szCs w:val="24"/>
        </w:rPr>
        <w:endnoteRef/>
      </w:r>
      <w:r w:rsidRPr="00390419">
        <w:rPr>
          <w:rFonts w:ascii="Sakkal Majalla" w:hAnsi="Sakkal Majalla" w:cs="Sakkal Majalla"/>
          <w:b w:val="0"/>
          <w:bCs w:val="0"/>
          <w:sz w:val="24"/>
          <w:szCs w:val="24"/>
        </w:rPr>
        <w:t xml:space="preserve"> </w:t>
      </w:r>
      <w:r w:rsidRPr="00390419">
        <w:rPr>
          <w:rFonts w:ascii="Sakkal Majalla" w:hAnsi="Sakkal Majalla" w:cs="Sakkal Majalla"/>
          <w:b w:val="0"/>
          <w:bCs w:val="0"/>
          <w:sz w:val="24"/>
          <w:szCs w:val="24"/>
          <w:rtl/>
        </w:rPr>
        <w:t xml:space="preserve"> -  صوفي، عبداللطيف (1998). مرجع سابق، ص71.</w:t>
      </w:r>
    </w:p>
  </w:endnote>
  <w:endnote w:id="36">
    <w:p w14:paraId="3B43E15D" w14:textId="77777777" w:rsidR="00812E07" w:rsidRPr="00390419" w:rsidRDefault="00812E07" w:rsidP="003606A5">
      <w:pPr>
        <w:pStyle w:val="EndnoteText"/>
        <w:bidi/>
        <w:ind w:left="720" w:hanging="720"/>
        <w:contextualSpacing/>
        <w:jc w:val="both"/>
        <w:rPr>
          <w:rFonts w:ascii="Sakkal Majalla" w:hAnsi="Sakkal Majalla" w:cs="Sakkal Majalla"/>
          <w:sz w:val="24"/>
          <w:szCs w:val="24"/>
          <w:rtl/>
        </w:rPr>
      </w:pPr>
      <w:r w:rsidRPr="00390419">
        <w:rPr>
          <w:rStyle w:val="EndnoteReference"/>
          <w:rFonts w:ascii="Sakkal Majalla" w:hAnsi="Sakkal Majalla" w:cs="Sakkal Majalla"/>
          <w:b w:val="0"/>
          <w:bCs w:val="0"/>
          <w:sz w:val="24"/>
          <w:szCs w:val="24"/>
        </w:rPr>
        <w:endnoteRef/>
      </w:r>
      <w:r w:rsidRPr="00390419">
        <w:rPr>
          <w:rFonts w:ascii="Sakkal Majalla" w:hAnsi="Sakkal Majalla" w:cs="Sakkal Majalla"/>
          <w:b w:val="0"/>
          <w:bCs w:val="0"/>
          <w:sz w:val="24"/>
          <w:szCs w:val="24"/>
          <w:rtl/>
        </w:rPr>
        <w:t xml:space="preserve"> - صوفي، عبداللطيف (1998). مرجع سابق، ص72.</w:t>
      </w:r>
    </w:p>
  </w:endnote>
  <w:endnote w:id="37">
    <w:p w14:paraId="36297518" w14:textId="77777777" w:rsidR="00812E07" w:rsidRPr="00D87D27" w:rsidRDefault="00812E07" w:rsidP="003606A5">
      <w:pPr>
        <w:pStyle w:val="EndnoteText"/>
        <w:bidi/>
        <w:ind w:left="720" w:hanging="720"/>
        <w:contextualSpacing/>
        <w:jc w:val="both"/>
        <w:rPr>
          <w:rFonts w:cs="Times New Roman"/>
        </w:rPr>
      </w:pPr>
      <w:r w:rsidRPr="00390419">
        <w:rPr>
          <w:rStyle w:val="EndnoteReference"/>
          <w:rFonts w:ascii="Sakkal Majalla" w:hAnsi="Sakkal Majalla" w:cs="Sakkal Majalla"/>
          <w:sz w:val="24"/>
          <w:szCs w:val="24"/>
        </w:rPr>
        <w:endnoteRef/>
      </w:r>
      <w:r w:rsidRPr="00390419">
        <w:rPr>
          <w:rFonts w:ascii="Sakkal Majalla" w:hAnsi="Sakkal Majalla" w:cs="Sakkal Majalla"/>
          <w:sz w:val="24"/>
          <w:szCs w:val="24"/>
        </w:rPr>
        <w:t xml:space="preserve"> </w:t>
      </w:r>
      <w:r w:rsidRPr="00390419">
        <w:rPr>
          <w:rFonts w:ascii="Sakkal Majalla" w:hAnsi="Sakkal Majalla" w:cs="Sakkal Majalla"/>
          <w:sz w:val="24"/>
          <w:szCs w:val="24"/>
          <w:rtl/>
        </w:rPr>
        <w:t xml:space="preserve">-  </w:t>
      </w:r>
      <w:r w:rsidRPr="00390419">
        <w:rPr>
          <w:rFonts w:ascii="Sakkal Majalla" w:hAnsi="Sakkal Majalla" w:cs="Sakkal Majalla"/>
          <w:b w:val="0"/>
          <w:bCs w:val="0"/>
          <w:sz w:val="24"/>
          <w:szCs w:val="24"/>
          <w:rtl/>
        </w:rPr>
        <w:t>عبد الهادي وجمعة، مصدر سابق، صص 28-29.</w:t>
      </w:r>
    </w:p>
  </w:endnote>
  <w:endnote w:id="38">
    <w:p w14:paraId="6F7DD80E" w14:textId="77777777" w:rsidR="00812E07" w:rsidRPr="00390419" w:rsidRDefault="00812E07" w:rsidP="003606A5">
      <w:pPr>
        <w:pStyle w:val="EndnoteText"/>
        <w:bidi/>
        <w:ind w:left="720" w:hanging="720"/>
        <w:contextualSpacing/>
        <w:jc w:val="both"/>
        <w:rPr>
          <w:rFonts w:ascii="Sakkal Majalla" w:hAnsi="Sakkal Majalla" w:cs="Sakkal Majalla"/>
          <w:sz w:val="24"/>
          <w:szCs w:val="24"/>
          <w:rtl/>
        </w:rPr>
      </w:pPr>
      <w:r w:rsidRPr="00390419">
        <w:rPr>
          <w:rStyle w:val="EndnoteReference"/>
          <w:rFonts w:ascii="Sakkal Majalla" w:hAnsi="Sakkal Majalla" w:cs="Sakkal Majalla"/>
          <w:sz w:val="24"/>
          <w:szCs w:val="24"/>
        </w:rPr>
        <w:endnoteRef/>
      </w:r>
      <w:r w:rsidRPr="00390419">
        <w:rPr>
          <w:rFonts w:ascii="Sakkal Majalla" w:hAnsi="Sakkal Majalla" w:cs="Sakkal Majalla"/>
          <w:sz w:val="24"/>
          <w:szCs w:val="24"/>
        </w:rPr>
        <w:t xml:space="preserve"> </w:t>
      </w:r>
      <w:r w:rsidRPr="00390419">
        <w:rPr>
          <w:rFonts w:ascii="Sakkal Majalla" w:hAnsi="Sakkal Majalla" w:cs="Sakkal Majalla"/>
          <w:sz w:val="24"/>
          <w:szCs w:val="24"/>
          <w:rtl/>
        </w:rPr>
        <w:t xml:space="preserve">- </w:t>
      </w:r>
      <w:r w:rsidRPr="00390419">
        <w:rPr>
          <w:rFonts w:ascii="Sakkal Majalla" w:hAnsi="Sakkal Majalla" w:cs="Sakkal Majalla"/>
          <w:b w:val="0"/>
          <w:bCs w:val="0"/>
          <w:sz w:val="24"/>
          <w:szCs w:val="24"/>
          <w:rtl/>
        </w:rPr>
        <w:t xml:space="preserve">  صوفي, عبد اللطيف (1998).  </w:t>
      </w:r>
      <w:r w:rsidRPr="00390419">
        <w:rPr>
          <w:rFonts w:ascii="Sakkal Majalla" w:hAnsi="Sakkal Majalla" w:cs="Sakkal Majalla"/>
          <w:i/>
          <w:iCs/>
          <w:sz w:val="24"/>
          <w:szCs w:val="24"/>
          <w:rtl/>
        </w:rPr>
        <w:t xml:space="preserve">المكتبات المدرسية: تنظيمها, مصادرها ودورها في مستقبل التربية. </w:t>
      </w:r>
      <w:r w:rsidRPr="00390419">
        <w:rPr>
          <w:rFonts w:ascii="Sakkal Majalla" w:hAnsi="Sakkal Majalla" w:cs="Sakkal Majalla"/>
          <w:b w:val="0"/>
          <w:bCs w:val="0"/>
          <w:sz w:val="24"/>
          <w:szCs w:val="24"/>
          <w:rtl/>
        </w:rPr>
        <w:t>[دمشق]: دار طلاس. ط2.</w:t>
      </w:r>
    </w:p>
  </w:endnote>
  <w:endnote w:id="39">
    <w:p w14:paraId="49D69615" w14:textId="77777777" w:rsidR="00812E07" w:rsidRPr="00D87D27" w:rsidRDefault="00812E07" w:rsidP="003606A5">
      <w:pPr>
        <w:pStyle w:val="EndnoteText"/>
        <w:bidi/>
        <w:ind w:left="720" w:hanging="720"/>
        <w:contextualSpacing/>
        <w:jc w:val="both"/>
        <w:rPr>
          <w:rFonts w:cs="Times New Roman"/>
          <w:rtl/>
        </w:rPr>
      </w:pPr>
      <w:r w:rsidRPr="00390419">
        <w:rPr>
          <w:rStyle w:val="EndnoteReference"/>
          <w:rFonts w:ascii="Sakkal Majalla" w:hAnsi="Sakkal Majalla" w:cs="Sakkal Majalla"/>
          <w:sz w:val="24"/>
          <w:szCs w:val="24"/>
        </w:rPr>
        <w:endnoteRef/>
      </w:r>
      <w:r w:rsidRPr="00390419">
        <w:rPr>
          <w:rFonts w:ascii="Sakkal Majalla" w:hAnsi="Sakkal Majalla" w:cs="Sakkal Majalla"/>
          <w:sz w:val="24"/>
          <w:szCs w:val="24"/>
        </w:rPr>
        <w:t xml:space="preserve"> </w:t>
      </w:r>
      <w:r w:rsidRPr="00390419">
        <w:rPr>
          <w:rFonts w:ascii="Sakkal Majalla" w:hAnsi="Sakkal Majalla" w:cs="Sakkal Majalla"/>
          <w:sz w:val="24"/>
          <w:szCs w:val="24"/>
          <w:rtl/>
        </w:rPr>
        <w:t xml:space="preserve">- </w:t>
      </w:r>
      <w:r w:rsidRPr="00390419">
        <w:rPr>
          <w:rFonts w:ascii="Sakkal Majalla" w:hAnsi="Sakkal Majalla" w:cs="Sakkal Majalla"/>
          <w:b w:val="0"/>
          <w:bCs w:val="0"/>
          <w:sz w:val="24"/>
          <w:szCs w:val="24"/>
          <w:rtl/>
        </w:rPr>
        <w:t xml:space="preserve">بدر، أحمد(1979). </w:t>
      </w:r>
      <w:r w:rsidRPr="00390419">
        <w:rPr>
          <w:rFonts w:ascii="Sakkal Majalla" w:hAnsi="Sakkal Majalla" w:cs="Sakkal Majalla"/>
          <w:i/>
          <w:iCs/>
          <w:sz w:val="24"/>
          <w:szCs w:val="24"/>
          <w:rtl/>
        </w:rPr>
        <w:t>مقدمة في علم المكتبات والمعلومات</w:t>
      </w:r>
      <w:r w:rsidRPr="00390419">
        <w:rPr>
          <w:rFonts w:ascii="Sakkal Majalla" w:hAnsi="Sakkal Majalla" w:cs="Sakkal Majalla"/>
          <w:b w:val="0"/>
          <w:bCs w:val="0"/>
          <w:sz w:val="24"/>
          <w:szCs w:val="24"/>
          <w:rtl/>
        </w:rPr>
        <w:t>. الكويت: مؤسسة الصّباح.</w:t>
      </w:r>
      <w:r w:rsidRPr="00390419">
        <w:rPr>
          <w:rFonts w:ascii="Sakkal Majalla" w:hAnsi="Sakkal Majalla" w:cs="Sakkal Majalla"/>
          <w:sz w:val="24"/>
          <w:szCs w:val="24"/>
          <w:rtl/>
        </w:rPr>
        <w:t xml:space="preserve"> </w:t>
      </w:r>
      <w:r w:rsidRPr="00390419">
        <w:rPr>
          <w:rFonts w:ascii="Sakkal Majalla" w:hAnsi="Sakkal Majalla" w:cs="Sakkal Majalla"/>
          <w:b w:val="0"/>
          <w:bCs w:val="0"/>
          <w:sz w:val="24"/>
          <w:szCs w:val="24"/>
          <w:rtl/>
        </w:rPr>
        <w:t>ص 160</w:t>
      </w:r>
      <w:r w:rsidRPr="00390419">
        <w:rPr>
          <w:rFonts w:ascii="Sakkal Majalla" w:hAnsi="Sakkal Majalla" w:cs="Sakkal Majalla"/>
          <w:sz w:val="24"/>
          <w:szCs w:val="24"/>
          <w:rtl/>
        </w:rPr>
        <w:t>.</w:t>
      </w:r>
    </w:p>
  </w:endnote>
  <w:endnote w:id="40">
    <w:p w14:paraId="48488D5A" w14:textId="77777777" w:rsidR="00812E07" w:rsidRPr="005E1C57" w:rsidRDefault="00812E07" w:rsidP="003606A5">
      <w:pPr>
        <w:bidi/>
        <w:ind w:left="720" w:hanging="720"/>
        <w:contextualSpacing/>
        <w:jc w:val="both"/>
        <w:rPr>
          <w:rFonts w:ascii="Sakkal Majalla" w:hAnsi="Sakkal Majalla" w:cs="Sakkal Majalla"/>
          <w:sz w:val="24"/>
          <w:szCs w:val="24"/>
          <w:rtl/>
        </w:rPr>
      </w:pPr>
      <w:r w:rsidRPr="005E1C57">
        <w:rPr>
          <w:rStyle w:val="EndnoteReference"/>
          <w:rFonts w:ascii="Sakkal Majalla" w:hAnsi="Sakkal Majalla" w:cs="Sakkal Majalla"/>
          <w:sz w:val="24"/>
          <w:szCs w:val="24"/>
        </w:rPr>
        <w:endnoteRef/>
      </w:r>
      <w:r w:rsidRPr="005E1C57">
        <w:rPr>
          <w:rFonts w:ascii="Sakkal Majalla" w:hAnsi="Sakkal Majalla" w:cs="Sakkal Majalla"/>
          <w:sz w:val="24"/>
          <w:szCs w:val="24"/>
        </w:rPr>
        <w:t xml:space="preserve"> </w:t>
      </w:r>
      <w:r w:rsidRPr="005E1C57">
        <w:rPr>
          <w:rFonts w:ascii="Sakkal Majalla" w:hAnsi="Sakkal Majalla" w:cs="Sakkal Majalla"/>
          <w:sz w:val="24"/>
          <w:szCs w:val="24"/>
          <w:rtl/>
        </w:rPr>
        <w:t xml:space="preserve">- </w:t>
      </w:r>
      <w:r w:rsidRPr="005E1C57">
        <w:rPr>
          <w:rFonts w:ascii="Sakkal Majalla" w:hAnsi="Sakkal Majalla" w:cs="Sakkal Majalla"/>
          <w:b w:val="0"/>
          <w:bCs w:val="0"/>
          <w:sz w:val="24"/>
          <w:szCs w:val="24"/>
          <w:rtl/>
        </w:rPr>
        <w:t>عبد الهادي، محمد فتحي ونبيلة خليفة جمعة ( د . ت ).</w:t>
      </w:r>
      <w:r w:rsidRPr="005E1C57">
        <w:rPr>
          <w:rFonts w:ascii="Sakkal Majalla" w:hAnsi="Sakkal Majalla" w:cs="Sakkal Majalla"/>
          <w:sz w:val="24"/>
          <w:szCs w:val="24"/>
          <w:rtl/>
        </w:rPr>
        <w:t xml:space="preserve">  </w:t>
      </w:r>
      <w:r w:rsidRPr="005E1C57">
        <w:rPr>
          <w:rFonts w:ascii="Sakkal Majalla" w:hAnsi="Sakkal Majalla" w:cs="Sakkal Majalla"/>
          <w:i/>
          <w:iCs/>
          <w:sz w:val="24"/>
          <w:szCs w:val="24"/>
          <w:rtl/>
        </w:rPr>
        <w:t xml:space="preserve">المكتبات العامة. </w:t>
      </w:r>
      <w:r w:rsidRPr="005E1C57">
        <w:rPr>
          <w:rFonts w:ascii="Sakkal Majalla" w:hAnsi="Sakkal Majalla" w:cs="Sakkal Majalla"/>
          <w:b w:val="0"/>
          <w:bCs w:val="0"/>
          <w:sz w:val="24"/>
          <w:szCs w:val="24"/>
          <w:rtl/>
        </w:rPr>
        <w:t xml:space="preserve"> </w:t>
      </w:r>
    </w:p>
  </w:endnote>
  <w:endnote w:id="41">
    <w:p w14:paraId="22639ADA" w14:textId="77777777" w:rsidR="00812E07" w:rsidRPr="00D87D27" w:rsidRDefault="00812E07" w:rsidP="00BC571F">
      <w:pPr>
        <w:ind w:left="720" w:hanging="720"/>
        <w:contextualSpacing/>
        <w:jc w:val="both"/>
        <w:textAlignment w:val="baseline"/>
        <w:rPr>
          <w:rFonts w:cs="Times New Roman"/>
          <w:b w:val="0"/>
          <w:bCs w:val="0"/>
          <w:sz w:val="20"/>
          <w:szCs w:val="20"/>
        </w:rPr>
      </w:pPr>
      <w:r w:rsidRPr="00D87D27">
        <w:rPr>
          <w:rStyle w:val="EndnoteReference"/>
          <w:rFonts w:cs="Times New Roman"/>
          <w:b w:val="0"/>
          <w:bCs w:val="0"/>
          <w:sz w:val="20"/>
          <w:szCs w:val="20"/>
        </w:rPr>
        <w:endnoteRef/>
      </w:r>
      <w:r>
        <w:rPr>
          <w:rFonts w:cs="Times New Roman"/>
          <w:b w:val="0"/>
          <w:bCs w:val="0"/>
          <w:sz w:val="20"/>
          <w:szCs w:val="20"/>
        </w:rPr>
        <w:t>-</w:t>
      </w:r>
      <w:r w:rsidRPr="00D87D27">
        <w:rPr>
          <w:rFonts w:cs="Times New Roman"/>
          <w:b w:val="0"/>
          <w:bCs w:val="0"/>
          <w:sz w:val="20"/>
          <w:szCs w:val="20"/>
          <w:rtl/>
        </w:rPr>
        <w:t xml:space="preserve"> </w:t>
      </w:r>
      <w:r>
        <w:rPr>
          <w:rFonts w:cs="Times New Roman"/>
          <w:b w:val="0"/>
          <w:bCs w:val="0"/>
          <w:sz w:val="20"/>
          <w:szCs w:val="20"/>
        </w:rPr>
        <w:t xml:space="preserve">Shearer, Kenneth(1993). </w:t>
      </w:r>
      <w:r w:rsidRPr="00D87D27">
        <w:rPr>
          <w:rFonts w:cs="Times New Roman"/>
          <w:b w:val="0"/>
          <w:bCs w:val="0"/>
          <w:sz w:val="20"/>
          <w:szCs w:val="20"/>
        </w:rPr>
        <w:t xml:space="preserve">Confusing What Is Most Wanted with What Is Most Used: A Crisis in Public Library Priorities Today. </w:t>
      </w:r>
      <w:r w:rsidRPr="00D87D27">
        <w:rPr>
          <w:rFonts w:cs="Times New Roman"/>
          <w:i/>
          <w:iCs/>
          <w:sz w:val="20"/>
          <w:szCs w:val="20"/>
          <w:bdr w:val="none" w:sz="0" w:space="0" w:color="auto" w:frame="1"/>
        </w:rPr>
        <w:t>Public Libraries</w:t>
      </w:r>
      <w:r w:rsidRPr="00D87D27">
        <w:rPr>
          <w:rFonts w:cs="Times New Roman"/>
          <w:b w:val="0"/>
          <w:bCs w:val="0"/>
          <w:sz w:val="20"/>
          <w:szCs w:val="20"/>
        </w:rPr>
        <w:t xml:space="preserve">, v32 n4 p193-97 Jul-Aug.  As cited by: McClure, Charles et al. (1997). </w:t>
      </w:r>
      <w:r w:rsidRPr="00D87D27">
        <w:rPr>
          <w:rFonts w:cs="Times New Roman"/>
          <w:i/>
          <w:iCs/>
          <w:sz w:val="20"/>
          <w:szCs w:val="20"/>
        </w:rPr>
        <w:t>A planning and role setting manual for public libraries</w:t>
      </w:r>
      <w:r w:rsidRPr="00D87D27">
        <w:rPr>
          <w:rFonts w:cs="Times New Roman"/>
          <w:b w:val="0"/>
          <w:bCs w:val="0"/>
          <w:sz w:val="20"/>
          <w:szCs w:val="20"/>
        </w:rPr>
        <w:t>, Chicago, ALA.</w:t>
      </w:r>
    </w:p>
  </w:endnote>
  <w:endnote w:id="42">
    <w:p w14:paraId="623858E9" w14:textId="77777777" w:rsidR="00812E07" w:rsidRPr="00D87D27" w:rsidRDefault="00812E07" w:rsidP="00132167">
      <w:pPr>
        <w:widowControl w:val="0"/>
        <w:tabs>
          <w:tab w:val="left" w:pos="7470"/>
        </w:tabs>
        <w:autoSpaceDE w:val="0"/>
        <w:autoSpaceDN w:val="0"/>
        <w:adjustRightInd w:val="0"/>
        <w:ind w:left="720" w:hanging="720"/>
        <w:contextualSpacing/>
        <w:jc w:val="both"/>
        <w:rPr>
          <w:rFonts w:cs="Times New Roman"/>
          <w:b w:val="0"/>
          <w:bCs w:val="0"/>
          <w:sz w:val="20"/>
          <w:szCs w:val="20"/>
        </w:rPr>
      </w:pPr>
      <w:r w:rsidRPr="00132167">
        <w:rPr>
          <w:rStyle w:val="EndnoteReference"/>
          <w:rFonts w:cs="Times New Roman"/>
          <w:b w:val="0"/>
          <w:bCs w:val="0"/>
          <w:sz w:val="20"/>
          <w:szCs w:val="20"/>
        </w:rPr>
        <w:endnoteRef/>
      </w:r>
      <w:r w:rsidRPr="00132167">
        <w:rPr>
          <w:rFonts w:cs="Times New Roman"/>
          <w:b w:val="0"/>
          <w:bCs w:val="0"/>
          <w:sz w:val="20"/>
          <w:szCs w:val="20"/>
        </w:rPr>
        <w:t>-</w:t>
      </w:r>
      <w:r>
        <w:rPr>
          <w:rFonts w:cs="Times New Roman"/>
          <w:b w:val="0"/>
          <w:bCs w:val="0"/>
          <w:sz w:val="20"/>
          <w:szCs w:val="20"/>
        </w:rPr>
        <w:t xml:space="preserve"> </w:t>
      </w:r>
      <w:r w:rsidRPr="00D87D27">
        <w:rPr>
          <w:rFonts w:cs="Times New Roman"/>
          <w:b w:val="0"/>
          <w:bCs w:val="0"/>
          <w:sz w:val="20"/>
          <w:szCs w:val="20"/>
        </w:rPr>
        <w:t xml:space="preserve">Martin, Lowel A. (1983). Public library: middle age crisis or old age.  </w:t>
      </w:r>
      <w:r w:rsidRPr="0019775F">
        <w:rPr>
          <w:rFonts w:cs="Times New Roman"/>
          <w:i/>
          <w:iCs/>
          <w:sz w:val="20"/>
          <w:szCs w:val="20"/>
        </w:rPr>
        <w:t>Library Journal</w:t>
      </w:r>
      <w:r w:rsidRPr="00D87D27">
        <w:rPr>
          <w:rFonts w:cs="Times New Roman"/>
          <w:b w:val="0"/>
          <w:bCs w:val="0"/>
          <w:sz w:val="20"/>
          <w:szCs w:val="20"/>
        </w:rPr>
        <w:t xml:space="preserve">, 108, Jan.,1. pp.17-22. As cited by: McClure, Charles et al. (1997). </w:t>
      </w:r>
      <w:r w:rsidRPr="00D87D27">
        <w:rPr>
          <w:rFonts w:cs="Times New Roman"/>
          <w:i/>
          <w:iCs/>
          <w:sz w:val="20"/>
          <w:szCs w:val="20"/>
        </w:rPr>
        <w:t>A planning and role setting manual for public libraries</w:t>
      </w:r>
      <w:r w:rsidRPr="00D87D27">
        <w:rPr>
          <w:rFonts w:cs="Times New Roman"/>
          <w:b w:val="0"/>
          <w:bCs w:val="0"/>
          <w:sz w:val="20"/>
          <w:szCs w:val="20"/>
        </w:rPr>
        <w:t>, Chicago, ALA.</w:t>
      </w:r>
    </w:p>
  </w:endnote>
  <w:endnote w:id="43">
    <w:p w14:paraId="26B7D9EF" w14:textId="77777777" w:rsidR="00812E07" w:rsidRPr="00D87D27" w:rsidRDefault="00812E07" w:rsidP="00BC571F">
      <w:pPr>
        <w:widowControl w:val="0"/>
        <w:tabs>
          <w:tab w:val="left" w:pos="7470"/>
        </w:tabs>
        <w:autoSpaceDE w:val="0"/>
        <w:autoSpaceDN w:val="0"/>
        <w:adjustRightInd w:val="0"/>
        <w:ind w:left="720" w:hanging="720"/>
        <w:contextualSpacing/>
        <w:jc w:val="both"/>
        <w:rPr>
          <w:rFonts w:cs="Times New Roman"/>
          <w:b w:val="0"/>
          <w:bCs w:val="0"/>
          <w:sz w:val="20"/>
          <w:szCs w:val="20"/>
        </w:rPr>
      </w:pPr>
      <w:r w:rsidRPr="00D87D27">
        <w:rPr>
          <w:rStyle w:val="EndnoteReference"/>
          <w:rFonts w:cs="Times New Roman"/>
          <w:sz w:val="20"/>
          <w:szCs w:val="20"/>
        </w:rPr>
        <w:endnoteRef/>
      </w:r>
      <w:r w:rsidRPr="00D87D27">
        <w:rPr>
          <w:rFonts w:cs="Times New Roman"/>
          <w:sz w:val="20"/>
          <w:szCs w:val="20"/>
        </w:rPr>
        <w:t xml:space="preserve"> </w:t>
      </w:r>
      <w:r>
        <w:rPr>
          <w:rFonts w:cs="Times New Roman"/>
          <w:sz w:val="20"/>
          <w:szCs w:val="20"/>
        </w:rPr>
        <w:t xml:space="preserve">- </w:t>
      </w:r>
      <w:r w:rsidRPr="00D87D27">
        <w:rPr>
          <w:rFonts w:cs="Times New Roman"/>
          <w:b w:val="0"/>
          <w:bCs w:val="0"/>
          <w:sz w:val="20"/>
          <w:szCs w:val="20"/>
        </w:rPr>
        <w:t>McClure, Charles et al. (1997</w:t>
      </w:r>
      <w:r w:rsidRPr="00394695">
        <w:rPr>
          <w:rFonts w:cs="Times New Roman"/>
          <w:sz w:val="20"/>
          <w:szCs w:val="20"/>
        </w:rPr>
        <w:t xml:space="preserve">). </w:t>
      </w:r>
      <w:r w:rsidRPr="00394695">
        <w:rPr>
          <w:rFonts w:cs="Times New Roman"/>
          <w:i/>
          <w:iCs/>
          <w:sz w:val="20"/>
          <w:szCs w:val="20"/>
        </w:rPr>
        <w:t>A planning and role setting manual for public libraries</w:t>
      </w:r>
      <w:r w:rsidRPr="00D87D27">
        <w:rPr>
          <w:rFonts w:cs="Times New Roman"/>
          <w:b w:val="0"/>
          <w:bCs w:val="0"/>
          <w:sz w:val="20"/>
          <w:szCs w:val="20"/>
        </w:rPr>
        <w:t>, Chicago, ALA.</w:t>
      </w:r>
    </w:p>
  </w:endnote>
  <w:endnote w:id="44">
    <w:p w14:paraId="76305FE4" w14:textId="77777777" w:rsidR="00812E07" w:rsidRPr="00D87D27" w:rsidRDefault="00812E07" w:rsidP="003606A5">
      <w:pPr>
        <w:widowControl w:val="0"/>
        <w:autoSpaceDE w:val="0"/>
        <w:autoSpaceDN w:val="0"/>
        <w:adjustRightInd w:val="0"/>
        <w:ind w:left="720" w:hanging="720"/>
        <w:contextualSpacing/>
        <w:jc w:val="both"/>
        <w:rPr>
          <w:rFonts w:cs="Times New Roman"/>
          <w:b w:val="0"/>
          <w:bCs w:val="0"/>
          <w:sz w:val="20"/>
          <w:szCs w:val="20"/>
          <w:rtl/>
        </w:rPr>
      </w:pPr>
      <w:r w:rsidRPr="00D87D27">
        <w:rPr>
          <w:rStyle w:val="EndnoteReference"/>
          <w:rFonts w:cs="Times New Roman"/>
          <w:sz w:val="20"/>
          <w:szCs w:val="20"/>
        </w:rPr>
        <w:endnoteRef/>
      </w:r>
      <w:r w:rsidRPr="00D87D27">
        <w:rPr>
          <w:rFonts w:cs="Times New Roman"/>
          <w:sz w:val="20"/>
          <w:szCs w:val="20"/>
        </w:rPr>
        <w:t xml:space="preserve"> </w:t>
      </w:r>
      <w:r>
        <w:rPr>
          <w:rFonts w:cs="Times New Roman" w:hint="cs"/>
          <w:sz w:val="20"/>
          <w:szCs w:val="20"/>
          <w:rtl/>
        </w:rPr>
        <w:t xml:space="preserve"> </w:t>
      </w:r>
      <w:r w:rsidRPr="00D87D27">
        <w:rPr>
          <w:rFonts w:cs="Times New Roman"/>
          <w:sz w:val="20"/>
          <w:szCs w:val="20"/>
          <w:rtl/>
        </w:rPr>
        <w:t xml:space="preserve">- </w:t>
      </w:r>
      <w:r w:rsidRPr="00D87D27">
        <w:rPr>
          <w:rFonts w:cs="Times New Roman"/>
          <w:b w:val="0"/>
          <w:bCs w:val="0"/>
          <w:sz w:val="20"/>
          <w:szCs w:val="20"/>
        </w:rPr>
        <w:t xml:space="preserve">D'Elia, George(1999). </w:t>
      </w:r>
      <w:r w:rsidRPr="00D87D27">
        <w:rPr>
          <w:rFonts w:cs="Times New Roman"/>
          <w:b w:val="0"/>
          <w:bCs w:val="0"/>
          <w:sz w:val="20"/>
          <w:szCs w:val="20"/>
          <w:shd w:val="clear" w:color="auto" w:fill="FFFFFF"/>
        </w:rPr>
        <w:t>The Roles of the Public Library in Society: The Result of a National Survey. Public Library Association,</w:t>
      </w:r>
      <w:r w:rsidRPr="00D87D27">
        <w:rPr>
          <w:rStyle w:val="apple-converted-space"/>
          <w:rFonts w:cs="Times New Roman"/>
          <w:b w:val="0"/>
          <w:bCs w:val="0"/>
          <w:sz w:val="20"/>
          <w:szCs w:val="20"/>
          <w:shd w:val="clear" w:color="auto" w:fill="FFFFFF"/>
        </w:rPr>
        <w:t> </w:t>
      </w:r>
      <w:r w:rsidRPr="00394695">
        <w:rPr>
          <w:rStyle w:val="Emphasis"/>
          <w:rFonts w:cs="Times New Roman"/>
          <w:sz w:val="20"/>
          <w:szCs w:val="20"/>
          <w:shd w:val="clear" w:color="auto" w:fill="FFFFFF"/>
        </w:rPr>
        <w:t>Public Library Data Service Statistical Report</w:t>
      </w:r>
      <w:r w:rsidRPr="00394695">
        <w:rPr>
          <w:rStyle w:val="apple-converted-space"/>
          <w:rFonts w:cs="Times New Roman"/>
          <w:sz w:val="20"/>
          <w:szCs w:val="20"/>
          <w:shd w:val="clear" w:color="auto" w:fill="FFFFFF"/>
        </w:rPr>
        <w:t> </w:t>
      </w:r>
      <w:r w:rsidRPr="00394695">
        <w:rPr>
          <w:rFonts w:cs="Times New Roman"/>
          <w:sz w:val="20"/>
          <w:szCs w:val="20"/>
          <w:shd w:val="clear" w:color="auto" w:fill="FFFFFF"/>
        </w:rPr>
        <w:t>2011</w:t>
      </w:r>
      <w:r w:rsidRPr="00D87D27">
        <w:rPr>
          <w:rFonts w:cs="Times New Roman"/>
          <w:b w:val="0"/>
          <w:bCs w:val="0"/>
          <w:sz w:val="20"/>
          <w:szCs w:val="20"/>
          <w:shd w:val="clear" w:color="auto" w:fill="FFFFFF"/>
        </w:rPr>
        <w:t>. Libraries: A Survey</w:t>
      </w:r>
      <w:r w:rsidRPr="00D87D27">
        <w:rPr>
          <w:rStyle w:val="apple-converted-space"/>
          <w:rFonts w:cs="Times New Roman"/>
          <w:b w:val="0"/>
          <w:bCs w:val="0"/>
          <w:sz w:val="20"/>
          <w:szCs w:val="20"/>
          <w:shd w:val="clear" w:color="auto" w:fill="FFFFFF"/>
        </w:rPr>
        <w:t> </w:t>
      </w:r>
      <w:r w:rsidRPr="00D87D27">
        <w:rPr>
          <w:rStyle w:val="Emphasis"/>
          <w:rFonts w:cs="Times New Roman"/>
          <w:b w:val="0"/>
          <w:bCs w:val="0"/>
          <w:i w:val="0"/>
          <w:iCs w:val="0"/>
          <w:sz w:val="20"/>
          <w:szCs w:val="20"/>
          <w:shd w:val="clear" w:color="auto" w:fill="FFFFFF"/>
        </w:rPr>
        <w:t>Report</w:t>
      </w:r>
      <w:r w:rsidRPr="00D87D27">
        <w:rPr>
          <w:rStyle w:val="apple-converted-space"/>
          <w:rFonts w:cs="Times New Roman"/>
          <w:b w:val="0"/>
          <w:bCs w:val="0"/>
          <w:sz w:val="20"/>
          <w:szCs w:val="20"/>
          <w:shd w:val="clear" w:color="auto" w:fill="FFFFFF"/>
        </w:rPr>
        <w:t> </w:t>
      </w:r>
      <w:r w:rsidRPr="00D87D27">
        <w:rPr>
          <w:rFonts w:cs="Times New Roman"/>
          <w:b w:val="0"/>
          <w:bCs w:val="0"/>
          <w:sz w:val="20"/>
          <w:szCs w:val="20"/>
          <w:shd w:val="clear" w:color="auto" w:fill="FFFFFF"/>
        </w:rPr>
        <w:t>(Chicago: American Library Association</w:t>
      </w:r>
      <w:r w:rsidRPr="00D87D27">
        <w:rPr>
          <w:rFonts w:cs="Times New Roman"/>
          <w:b w:val="0"/>
          <w:bCs w:val="0"/>
          <w:sz w:val="20"/>
          <w:szCs w:val="20"/>
        </w:rPr>
        <w:t>.</w:t>
      </w:r>
    </w:p>
  </w:endnote>
  <w:endnote w:id="45">
    <w:p w14:paraId="38DBA544" w14:textId="77777777" w:rsidR="00812E07" w:rsidRDefault="00812E07" w:rsidP="003606A5">
      <w:pPr>
        <w:pStyle w:val="EndnoteText"/>
        <w:contextualSpacing/>
      </w:pPr>
      <w:r>
        <w:rPr>
          <w:rStyle w:val="EndnoteReference"/>
        </w:rPr>
        <w:endnoteRef/>
      </w:r>
      <w:r>
        <w:t xml:space="preserve"> </w:t>
      </w:r>
      <w:r w:rsidRPr="00D87D27">
        <w:rPr>
          <w:rFonts w:cs="Times New Roman"/>
          <w:b w:val="0"/>
          <w:bCs w:val="0"/>
          <w:rtl/>
        </w:rPr>
        <w:t xml:space="preserve">- </w:t>
      </w:r>
      <w:r w:rsidRPr="00D87D27">
        <w:rPr>
          <w:rFonts w:cs="Times New Roman"/>
          <w:b w:val="0"/>
          <w:bCs w:val="0"/>
        </w:rPr>
        <w:t>Shearer, Kenneth(1993).</w:t>
      </w:r>
      <w:r>
        <w:rPr>
          <w:rFonts w:cs="Times New Roman" w:hint="cs"/>
          <w:b w:val="0"/>
          <w:bCs w:val="0"/>
          <w:rtl/>
        </w:rPr>
        <w:t xml:space="preserve"> </w:t>
      </w:r>
      <w:r w:rsidRPr="00D24122">
        <w:rPr>
          <w:rFonts w:cs="Times New Roman"/>
          <w:i/>
          <w:iCs/>
        </w:rPr>
        <w:t>Ibid</w:t>
      </w:r>
      <w:r>
        <w:rPr>
          <w:rFonts w:cs="Times New Roman"/>
          <w:b w:val="0"/>
          <w:bCs w:val="0"/>
        </w:rPr>
        <w:t>.</w:t>
      </w:r>
    </w:p>
  </w:endnote>
  <w:endnote w:id="46">
    <w:p w14:paraId="5D5FE9DC" w14:textId="77777777" w:rsidR="00812E07" w:rsidRPr="00D24122" w:rsidRDefault="00812E07" w:rsidP="000E54EE">
      <w:pPr>
        <w:pStyle w:val="EndnoteText"/>
        <w:contextualSpacing/>
      </w:pPr>
      <w:r>
        <w:rPr>
          <w:rStyle w:val="EndnoteReference"/>
        </w:rPr>
        <w:endnoteRef/>
      </w:r>
      <w:r>
        <w:rPr>
          <w:rFonts w:cs="Times New Roman"/>
          <w:b w:val="0"/>
          <w:bCs w:val="0"/>
        </w:rPr>
        <w:t xml:space="preserve">- </w:t>
      </w:r>
      <w:r w:rsidRPr="00D87D27">
        <w:rPr>
          <w:rFonts w:cs="Times New Roman"/>
          <w:b w:val="0"/>
          <w:bCs w:val="0"/>
        </w:rPr>
        <w:t>Shearer, Kenneth(1993).</w:t>
      </w:r>
      <w:r>
        <w:rPr>
          <w:rFonts w:cs="Times New Roman" w:hint="cs"/>
          <w:b w:val="0"/>
          <w:bCs w:val="0"/>
          <w:rtl/>
        </w:rPr>
        <w:t xml:space="preserve"> </w:t>
      </w:r>
      <w:r w:rsidRPr="00D24122">
        <w:rPr>
          <w:rFonts w:cs="Times New Roman"/>
          <w:i/>
          <w:iCs/>
        </w:rPr>
        <w:t>Ibid</w:t>
      </w:r>
      <w:r>
        <w:rPr>
          <w:rFonts w:cs="Times New Roman"/>
          <w:b w:val="0"/>
          <w:bCs w:val="0"/>
        </w:rPr>
        <w:t>.</w:t>
      </w:r>
    </w:p>
  </w:endnote>
  <w:endnote w:id="47">
    <w:p w14:paraId="439B73B0" w14:textId="77777777" w:rsidR="00812E07" w:rsidRPr="00D87D27" w:rsidRDefault="00812E07" w:rsidP="000E54EE">
      <w:pPr>
        <w:shd w:val="clear" w:color="auto" w:fill="FFFFFF"/>
        <w:spacing w:after="240"/>
        <w:ind w:left="720" w:hanging="720"/>
        <w:contextualSpacing/>
        <w:jc w:val="both"/>
        <w:rPr>
          <w:rFonts w:cs="Times New Roman"/>
          <w:b w:val="0"/>
          <w:bCs w:val="0"/>
          <w:sz w:val="20"/>
          <w:szCs w:val="20"/>
        </w:rPr>
      </w:pPr>
      <w:r w:rsidRPr="00D87D27">
        <w:rPr>
          <w:rStyle w:val="EndnoteReference"/>
          <w:rFonts w:cs="Times New Roman"/>
          <w:b w:val="0"/>
          <w:bCs w:val="0"/>
          <w:sz w:val="20"/>
          <w:szCs w:val="20"/>
        </w:rPr>
        <w:endnoteRef/>
      </w:r>
      <w:r w:rsidRPr="00D87D27">
        <w:rPr>
          <w:rFonts w:cs="Times New Roman"/>
          <w:b w:val="0"/>
          <w:bCs w:val="0"/>
          <w:sz w:val="20"/>
          <w:szCs w:val="20"/>
          <w:rtl/>
        </w:rPr>
        <w:t xml:space="preserve"> </w:t>
      </w:r>
      <w:r>
        <w:rPr>
          <w:rFonts w:cs="Times New Roman" w:hint="cs"/>
          <w:b w:val="0"/>
          <w:bCs w:val="0"/>
          <w:sz w:val="20"/>
          <w:szCs w:val="20"/>
          <w:rtl/>
        </w:rPr>
        <w:t>-</w:t>
      </w:r>
      <w:r w:rsidRPr="00D87D27">
        <w:rPr>
          <w:rFonts w:cs="Times New Roman"/>
          <w:b w:val="0"/>
          <w:bCs w:val="0"/>
          <w:sz w:val="20"/>
          <w:szCs w:val="20"/>
        </w:rPr>
        <w:t>Poustie, Kay(1999). The Bertelsmann International Network of Public Libraries: A model of public library cooperation on an international scale</w:t>
      </w:r>
      <w:r w:rsidRPr="00D87D27">
        <w:rPr>
          <w:rStyle w:val="apple-converted-space"/>
          <w:rFonts w:cs="Times New Roman"/>
          <w:b w:val="0"/>
          <w:bCs w:val="0"/>
          <w:sz w:val="20"/>
          <w:szCs w:val="20"/>
        </w:rPr>
        <w:t>. </w:t>
      </w:r>
      <w:r w:rsidRPr="00D87D27">
        <w:rPr>
          <w:rFonts w:cs="Times New Roman"/>
          <w:i/>
          <w:iCs/>
          <w:sz w:val="20"/>
          <w:szCs w:val="20"/>
        </w:rPr>
        <w:t>Asian Libraries</w:t>
      </w:r>
      <w:r w:rsidRPr="00D87D27">
        <w:rPr>
          <w:rFonts w:cs="Times New Roman"/>
          <w:b w:val="0"/>
          <w:bCs w:val="0"/>
          <w:sz w:val="20"/>
          <w:szCs w:val="20"/>
        </w:rPr>
        <w:t xml:space="preserve">, Vol. 8 Iss: 11, pp.422 </w:t>
      </w:r>
      <w:r>
        <w:rPr>
          <w:rFonts w:cs="Times New Roman"/>
          <w:b w:val="0"/>
          <w:bCs w:val="0"/>
          <w:sz w:val="20"/>
          <w:szCs w:val="20"/>
        </w:rPr>
        <w:t>–</w:t>
      </w:r>
      <w:r w:rsidRPr="00D87D27">
        <w:rPr>
          <w:rFonts w:cs="Times New Roman"/>
          <w:b w:val="0"/>
          <w:bCs w:val="0"/>
          <w:sz w:val="20"/>
          <w:szCs w:val="20"/>
        </w:rPr>
        <w:t xml:space="preserve"> 430</w:t>
      </w:r>
      <w:r>
        <w:rPr>
          <w:rFonts w:cs="Times New Roman"/>
          <w:b w:val="0"/>
          <w:bCs w:val="0"/>
          <w:sz w:val="20"/>
          <w:szCs w:val="20"/>
        </w:rPr>
        <w:t>.</w:t>
      </w:r>
    </w:p>
  </w:endnote>
  <w:endnote w:id="48">
    <w:p w14:paraId="3DB20DD1" w14:textId="77777777" w:rsidR="00812E07" w:rsidRPr="00E81FF8" w:rsidRDefault="00812E07" w:rsidP="000E54EE">
      <w:pPr>
        <w:widowControl w:val="0"/>
        <w:autoSpaceDE w:val="0"/>
        <w:autoSpaceDN w:val="0"/>
        <w:adjustRightInd w:val="0"/>
        <w:ind w:left="720" w:right="360" w:hanging="720"/>
        <w:contextualSpacing/>
        <w:jc w:val="both"/>
        <w:rPr>
          <w:rFonts w:cs="Times New Roman"/>
          <w:b w:val="0"/>
          <w:bCs w:val="0"/>
          <w:sz w:val="20"/>
          <w:szCs w:val="20"/>
        </w:rPr>
      </w:pPr>
      <w:r w:rsidRPr="00D87D27">
        <w:rPr>
          <w:rStyle w:val="EndnoteReference"/>
          <w:rFonts w:cs="Times New Roman"/>
          <w:b w:val="0"/>
          <w:bCs w:val="0"/>
          <w:sz w:val="20"/>
          <w:szCs w:val="20"/>
        </w:rPr>
        <w:endnoteRef/>
      </w:r>
      <w:r w:rsidRPr="00D87D27">
        <w:rPr>
          <w:rFonts w:cs="Times New Roman"/>
          <w:b w:val="0"/>
          <w:bCs w:val="0"/>
          <w:sz w:val="20"/>
          <w:szCs w:val="20"/>
          <w:rtl/>
        </w:rPr>
        <w:t>-</w:t>
      </w:r>
      <w:r w:rsidRPr="00D87D27">
        <w:rPr>
          <w:rFonts w:cs="Times New Roman"/>
          <w:b w:val="0"/>
          <w:bCs w:val="0"/>
          <w:sz w:val="20"/>
          <w:szCs w:val="20"/>
        </w:rPr>
        <w:t xml:space="preserve"> Bertot, John Carlo and Charles R. McClure (1997). </w:t>
      </w:r>
      <w:r w:rsidRPr="00D87D27">
        <w:rPr>
          <w:rFonts w:cs="Times New Roman"/>
          <w:i/>
          <w:iCs/>
          <w:sz w:val="20"/>
          <w:szCs w:val="20"/>
        </w:rPr>
        <w:t>Policy issues &amp; strategies affecting public libraries in the national network environment: moving beyond connectivity.</w:t>
      </w:r>
      <w:r w:rsidRPr="00D87D27">
        <w:rPr>
          <w:rFonts w:cs="Times New Roman"/>
          <w:b w:val="0"/>
          <w:bCs w:val="0"/>
          <w:sz w:val="20"/>
          <w:szCs w:val="20"/>
        </w:rPr>
        <w:t xml:space="preserve"> National Commission on Libraries and Information Science.</w:t>
      </w:r>
    </w:p>
  </w:endnote>
  <w:endnote w:id="49">
    <w:p w14:paraId="72C8CD76" w14:textId="3A278B53" w:rsidR="00812E07" w:rsidRPr="00D87D27" w:rsidRDefault="00812E07" w:rsidP="003606A5">
      <w:pPr>
        <w:pStyle w:val="EndnoteText"/>
        <w:bidi/>
        <w:ind w:left="720" w:hanging="720"/>
        <w:contextualSpacing/>
        <w:jc w:val="both"/>
        <w:rPr>
          <w:rFonts w:cs="Times New Roman"/>
          <w:b w:val="0"/>
          <w:bCs w:val="0"/>
          <w:rtl/>
        </w:rPr>
      </w:pPr>
      <w:r w:rsidRPr="00E81FF8">
        <w:rPr>
          <w:rStyle w:val="EndnoteReference"/>
          <w:rFonts w:ascii="Sakkal Majalla" w:hAnsi="Sakkal Majalla" w:cs="Sakkal Majalla"/>
          <w:b w:val="0"/>
          <w:bCs w:val="0"/>
          <w:sz w:val="24"/>
          <w:szCs w:val="24"/>
        </w:rPr>
        <w:endnoteRef/>
      </w:r>
      <w:r w:rsidRPr="00E81FF8">
        <w:rPr>
          <w:rFonts w:ascii="Sakkal Majalla" w:hAnsi="Sakkal Majalla" w:cs="Sakkal Majalla"/>
          <w:b w:val="0"/>
          <w:bCs w:val="0"/>
          <w:sz w:val="24"/>
          <w:szCs w:val="24"/>
        </w:rPr>
        <w:t xml:space="preserve"> </w:t>
      </w:r>
      <w:r w:rsidRPr="00E81FF8">
        <w:rPr>
          <w:rFonts w:ascii="Sakkal Majalla" w:hAnsi="Sakkal Majalla" w:cs="Sakkal Majalla"/>
          <w:b w:val="0"/>
          <w:bCs w:val="0"/>
          <w:sz w:val="24"/>
          <w:szCs w:val="24"/>
          <w:rtl/>
        </w:rPr>
        <w:t xml:space="preserve"> - موقع جمعية المكتبات الأمريكية على </w:t>
      </w:r>
      <w:r>
        <w:rPr>
          <w:rFonts w:ascii="Sakkal Majalla" w:hAnsi="Sakkal Majalla" w:cs="Sakkal Majalla"/>
          <w:b w:val="0"/>
          <w:bCs w:val="0"/>
          <w:sz w:val="24"/>
          <w:szCs w:val="24"/>
          <w:rtl/>
        </w:rPr>
        <w:t>الإنترنت</w:t>
      </w:r>
      <w:r w:rsidRPr="00E81FF8">
        <w:rPr>
          <w:rFonts w:ascii="Sakkal Majalla" w:hAnsi="Sakkal Majalla" w:cs="Sakkal Majalla"/>
          <w:b w:val="0"/>
          <w:bCs w:val="0"/>
          <w:sz w:val="24"/>
          <w:szCs w:val="24"/>
          <w:rtl/>
        </w:rPr>
        <w:t>:</w:t>
      </w:r>
      <w:r w:rsidRPr="00D87D27">
        <w:rPr>
          <w:rFonts w:cs="Times New Roman"/>
          <w:b w:val="0"/>
          <w:bCs w:val="0"/>
          <w:rtl/>
        </w:rPr>
        <w:t xml:space="preserve">  </w:t>
      </w:r>
      <w:hyperlink r:id="rId4" w:history="1">
        <w:r w:rsidRPr="00D87D27">
          <w:rPr>
            <w:rStyle w:val="Hyperlink"/>
            <w:b w:val="0"/>
            <w:bCs w:val="0"/>
          </w:rPr>
          <w:t>www.ala.org/library/fact6.html</w:t>
        </w:r>
      </w:hyperlink>
      <w:r w:rsidRPr="00D87D27">
        <w:rPr>
          <w:rFonts w:cs="Times New Roman"/>
          <w:b w:val="0"/>
          <w:bCs w:val="0"/>
          <w:rtl/>
        </w:rPr>
        <w:t xml:space="preserve"> </w:t>
      </w:r>
      <w:r w:rsidRPr="00D87D27">
        <w:rPr>
          <w:rFonts w:cs="Times New Roman"/>
          <w:b w:val="0"/>
          <w:bCs w:val="0"/>
        </w:rPr>
        <w:t xml:space="preserve">  </w:t>
      </w:r>
      <w:r>
        <w:rPr>
          <w:rFonts w:cs="Times New Roman" w:hint="cs"/>
          <w:b w:val="0"/>
          <w:bCs w:val="0"/>
          <w:rtl/>
        </w:rPr>
        <w:t>(9/9/2016).</w:t>
      </w:r>
    </w:p>
  </w:endnote>
  <w:endnote w:id="50">
    <w:p w14:paraId="1C7F0D19" w14:textId="77777777" w:rsidR="00812E07" w:rsidRPr="00D87D27" w:rsidRDefault="00812E07" w:rsidP="003606A5">
      <w:pPr>
        <w:pStyle w:val="EndnoteText"/>
        <w:bidi/>
        <w:ind w:left="720" w:hanging="720"/>
        <w:contextualSpacing/>
        <w:jc w:val="both"/>
        <w:rPr>
          <w:rFonts w:cs="Times New Roman"/>
          <w:b w:val="0"/>
          <w:bCs w:val="0"/>
          <w:rtl/>
        </w:rPr>
      </w:pPr>
      <w:r w:rsidRPr="00E81FF8">
        <w:rPr>
          <w:rStyle w:val="EndnoteReference"/>
          <w:rFonts w:ascii="Sakkal Majalla" w:hAnsi="Sakkal Majalla" w:cs="Sakkal Majalla"/>
          <w:b w:val="0"/>
          <w:bCs w:val="0"/>
          <w:sz w:val="24"/>
          <w:szCs w:val="24"/>
        </w:rPr>
        <w:endnoteRef/>
      </w:r>
      <w:r w:rsidRPr="00E81FF8">
        <w:rPr>
          <w:rFonts w:ascii="Sakkal Majalla" w:hAnsi="Sakkal Majalla" w:cs="Sakkal Majalla"/>
          <w:b w:val="0"/>
          <w:bCs w:val="0"/>
          <w:sz w:val="24"/>
          <w:szCs w:val="24"/>
          <w:rtl/>
        </w:rPr>
        <w:t xml:space="preserve"> - جاءت هذه الإحصاءات </w:t>
      </w:r>
      <w:r>
        <w:rPr>
          <w:rFonts w:ascii="Sakkal Majalla" w:hAnsi="Sakkal Majalla" w:cs="Sakkal Majalla" w:hint="cs"/>
          <w:b w:val="0"/>
          <w:bCs w:val="0"/>
          <w:sz w:val="24"/>
          <w:szCs w:val="24"/>
          <w:rtl/>
        </w:rPr>
        <w:t>(</w:t>
      </w:r>
      <w:r w:rsidRPr="00E81FF8">
        <w:rPr>
          <w:rFonts w:ascii="Sakkal Majalla" w:hAnsi="Sakkal Majalla" w:cs="Sakkal Majalla"/>
          <w:b w:val="0"/>
          <w:bCs w:val="0"/>
          <w:sz w:val="24"/>
          <w:szCs w:val="24"/>
          <w:rtl/>
        </w:rPr>
        <w:t>نقلا عن مكتب المعلومات العامة (الأمريكي):</w:t>
      </w:r>
      <w:r w:rsidRPr="00D87D27">
        <w:rPr>
          <w:rFonts w:cs="Times New Roman"/>
          <w:b w:val="0"/>
          <w:bCs w:val="0"/>
          <w:rtl/>
        </w:rPr>
        <w:t xml:space="preserve">  </w:t>
      </w:r>
      <w:r w:rsidRPr="00D87D27">
        <w:rPr>
          <w:rFonts w:cs="Times New Roman"/>
          <w:b w:val="0"/>
          <w:bCs w:val="0"/>
        </w:rPr>
        <w:t>ALA Public Information Office, 1998.</w:t>
      </w:r>
      <w:r>
        <w:rPr>
          <w:rFonts w:cs="Times New Roman"/>
          <w:b w:val="0"/>
          <w:bCs w:val="0"/>
        </w:rPr>
        <w:t>)</w:t>
      </w:r>
      <w:r>
        <w:rPr>
          <w:rFonts w:ascii="Sakkal Majalla" w:hAnsi="Sakkal Majalla" w:cs="Sakkal Majalla" w:hint="cs"/>
          <w:b w:val="0"/>
          <w:bCs w:val="0"/>
          <w:sz w:val="24"/>
          <w:szCs w:val="24"/>
          <w:rtl/>
        </w:rPr>
        <w:t xml:space="preserve"> </w:t>
      </w:r>
      <w:r w:rsidRPr="00E81FF8">
        <w:rPr>
          <w:rFonts w:ascii="Sakkal Majalla" w:hAnsi="Sakkal Majalla" w:cs="Sakkal Majalla"/>
          <w:b w:val="0"/>
          <w:bCs w:val="0"/>
          <w:sz w:val="24"/>
          <w:szCs w:val="24"/>
          <w:rtl/>
        </w:rPr>
        <w:t>في موقع جمعية المكتبات العامة (الأمريكية):</w:t>
      </w:r>
      <w:r>
        <w:rPr>
          <w:rFonts w:ascii="Sakkal Majalla" w:hAnsi="Sakkal Majalla" w:cs="Sakkal Majalla" w:hint="cs"/>
          <w:b w:val="0"/>
          <w:bCs w:val="0"/>
          <w:sz w:val="24"/>
          <w:szCs w:val="24"/>
          <w:rtl/>
        </w:rPr>
        <w:t xml:space="preserve"> </w:t>
      </w:r>
      <w:r>
        <w:rPr>
          <w:rFonts w:cs="Times New Roman" w:hint="cs"/>
          <w:b w:val="0"/>
          <w:bCs w:val="0"/>
          <w:rtl/>
        </w:rPr>
        <w:t xml:space="preserve"> </w:t>
      </w:r>
      <w:hyperlink r:id="rId5" w:history="1">
        <w:r w:rsidRPr="00D87D27">
          <w:rPr>
            <w:rStyle w:val="Hyperlink"/>
            <w:b w:val="0"/>
            <w:bCs w:val="0"/>
          </w:rPr>
          <w:t>www.pla.org/projects/recruitment.html</w:t>
        </w:r>
      </w:hyperlink>
      <w:r w:rsidRPr="00D87D27">
        <w:rPr>
          <w:rFonts w:cs="Times New Roman"/>
          <w:b w:val="0"/>
          <w:bCs w:val="0"/>
        </w:rPr>
        <w:t xml:space="preserve"> </w:t>
      </w:r>
      <w:r w:rsidRPr="00D87D27">
        <w:rPr>
          <w:rFonts w:cs="Times New Roman"/>
          <w:b w:val="0"/>
          <w:bCs w:val="0"/>
          <w:rtl/>
        </w:rPr>
        <w:t xml:space="preserve"> </w:t>
      </w:r>
      <w:r w:rsidRPr="00E81FF8">
        <w:rPr>
          <w:rFonts w:ascii="Sakkal Majalla" w:hAnsi="Sakkal Majalla" w:cs="Sakkal Majalla"/>
          <w:b w:val="0"/>
          <w:bCs w:val="0"/>
          <w:sz w:val="24"/>
          <w:szCs w:val="24"/>
          <w:rtl/>
        </w:rPr>
        <w:t xml:space="preserve"> </w:t>
      </w:r>
    </w:p>
  </w:endnote>
  <w:endnote w:id="51">
    <w:p w14:paraId="51263AD8" w14:textId="77777777" w:rsidR="00812E07" w:rsidRPr="00E81FF8" w:rsidRDefault="00812E07" w:rsidP="003606A5">
      <w:pPr>
        <w:pStyle w:val="EndnoteText"/>
        <w:bidi/>
        <w:ind w:left="720" w:hanging="720"/>
        <w:contextualSpacing/>
        <w:jc w:val="both"/>
        <w:rPr>
          <w:rFonts w:ascii="Sakkal Majalla" w:hAnsi="Sakkal Majalla" w:cs="Sakkal Majalla"/>
          <w:b w:val="0"/>
          <w:bCs w:val="0"/>
          <w:sz w:val="24"/>
          <w:szCs w:val="24"/>
          <w:rtl/>
        </w:rPr>
      </w:pPr>
      <w:r w:rsidRPr="00E81FF8">
        <w:rPr>
          <w:rStyle w:val="EndnoteReference"/>
          <w:rFonts w:ascii="Sakkal Majalla" w:hAnsi="Sakkal Majalla" w:cs="Sakkal Majalla"/>
          <w:b w:val="0"/>
          <w:bCs w:val="0"/>
          <w:sz w:val="24"/>
          <w:szCs w:val="24"/>
        </w:rPr>
        <w:endnoteRef/>
      </w:r>
      <w:r w:rsidRPr="00E81FF8">
        <w:rPr>
          <w:rFonts w:ascii="Sakkal Majalla" w:hAnsi="Sakkal Majalla" w:cs="Sakkal Majalla"/>
          <w:b w:val="0"/>
          <w:bCs w:val="0"/>
          <w:sz w:val="24"/>
          <w:szCs w:val="24"/>
          <w:rtl/>
        </w:rPr>
        <w:t xml:space="preserve">  - المصدر السابق.</w:t>
      </w:r>
    </w:p>
  </w:endnote>
  <w:endnote w:id="52">
    <w:p w14:paraId="42AC443D" w14:textId="77777777" w:rsidR="00812E07" w:rsidRPr="00E81FF8" w:rsidRDefault="00812E07" w:rsidP="003606A5">
      <w:pPr>
        <w:pStyle w:val="EndnoteText"/>
        <w:bidi/>
        <w:ind w:left="720" w:hanging="720"/>
        <w:contextualSpacing/>
        <w:jc w:val="both"/>
        <w:rPr>
          <w:rFonts w:ascii="Sakkal Majalla" w:hAnsi="Sakkal Majalla" w:cs="Sakkal Majalla"/>
          <w:b w:val="0"/>
          <w:bCs w:val="0"/>
          <w:sz w:val="24"/>
          <w:szCs w:val="24"/>
          <w:rtl/>
        </w:rPr>
      </w:pPr>
      <w:r w:rsidRPr="00E81FF8">
        <w:rPr>
          <w:rStyle w:val="EndnoteReference"/>
          <w:rFonts w:ascii="Sakkal Majalla" w:hAnsi="Sakkal Majalla" w:cs="Sakkal Majalla"/>
          <w:b w:val="0"/>
          <w:bCs w:val="0"/>
          <w:sz w:val="24"/>
          <w:szCs w:val="24"/>
        </w:rPr>
        <w:endnoteRef/>
      </w:r>
      <w:r w:rsidRPr="00E81FF8">
        <w:rPr>
          <w:rFonts w:ascii="Sakkal Majalla" w:hAnsi="Sakkal Majalla" w:cs="Sakkal Majalla"/>
          <w:b w:val="0"/>
          <w:bCs w:val="0"/>
          <w:sz w:val="24"/>
          <w:szCs w:val="24"/>
          <w:rtl/>
        </w:rPr>
        <w:t xml:space="preserve">  - المصدر السابق.</w:t>
      </w:r>
    </w:p>
  </w:endnote>
  <w:endnote w:id="53">
    <w:p w14:paraId="65C2B4D8" w14:textId="77777777" w:rsidR="00812E07" w:rsidRPr="00D87D27" w:rsidRDefault="00812E07" w:rsidP="003606A5">
      <w:pPr>
        <w:bidi/>
        <w:ind w:left="720" w:hanging="720"/>
        <w:contextualSpacing/>
        <w:jc w:val="both"/>
        <w:rPr>
          <w:rFonts w:cs="Times New Roman"/>
          <w:b w:val="0"/>
          <w:bCs w:val="0"/>
          <w:sz w:val="20"/>
          <w:szCs w:val="20"/>
          <w:rtl/>
        </w:rPr>
      </w:pPr>
      <w:r w:rsidRPr="00E81FF8">
        <w:rPr>
          <w:rStyle w:val="EndnoteReference"/>
          <w:rFonts w:ascii="Sakkal Majalla" w:hAnsi="Sakkal Majalla" w:cs="Sakkal Majalla"/>
          <w:sz w:val="24"/>
          <w:szCs w:val="24"/>
        </w:rPr>
        <w:endnoteRef/>
      </w:r>
      <w:r w:rsidRPr="00E81FF8">
        <w:rPr>
          <w:rFonts w:ascii="Sakkal Majalla" w:hAnsi="Sakkal Majalla" w:cs="Sakkal Majalla"/>
          <w:sz w:val="24"/>
          <w:szCs w:val="24"/>
        </w:rPr>
        <w:t xml:space="preserve"> </w:t>
      </w:r>
      <w:r w:rsidRPr="00E81FF8">
        <w:rPr>
          <w:rFonts w:ascii="Sakkal Majalla" w:hAnsi="Sakkal Majalla" w:cs="Sakkal Majalla"/>
          <w:sz w:val="24"/>
          <w:szCs w:val="24"/>
          <w:rtl/>
        </w:rPr>
        <w:t xml:space="preserve">- </w:t>
      </w:r>
      <w:r w:rsidRPr="00E81FF8">
        <w:rPr>
          <w:rFonts w:ascii="Sakkal Majalla" w:hAnsi="Sakkal Majalla" w:cs="Sakkal Majalla"/>
          <w:b w:val="0"/>
          <w:bCs w:val="0"/>
          <w:sz w:val="24"/>
          <w:szCs w:val="24"/>
          <w:rtl/>
        </w:rPr>
        <w:t xml:space="preserve">جاءت هذه الإحصاءات في صفحات الحقائق </w:t>
      </w:r>
      <w:r>
        <w:rPr>
          <w:rFonts w:ascii="Sakkal Majalla" w:hAnsi="Sakkal Majalla" w:cs="Sakkal Majalla"/>
          <w:b w:val="0"/>
          <w:bCs w:val="0"/>
          <w:sz w:val="24"/>
          <w:szCs w:val="24"/>
        </w:rPr>
        <w:t xml:space="preserve">Facts </w:t>
      </w:r>
      <w:r w:rsidRPr="00E81FF8">
        <w:rPr>
          <w:rFonts w:ascii="Sakkal Majalla" w:hAnsi="Sakkal Majalla" w:cs="Sakkal Majalla"/>
          <w:b w:val="0"/>
          <w:bCs w:val="0"/>
          <w:sz w:val="24"/>
          <w:szCs w:val="24"/>
        </w:rPr>
        <w:t>Sheet</w:t>
      </w:r>
      <w:r w:rsidRPr="00E81FF8">
        <w:rPr>
          <w:rFonts w:ascii="Sakkal Majalla" w:hAnsi="Sakkal Majalla" w:cs="Sakkal Majalla"/>
          <w:b w:val="0"/>
          <w:bCs w:val="0"/>
          <w:sz w:val="24"/>
          <w:szCs w:val="24"/>
          <w:rtl/>
        </w:rPr>
        <w:t xml:space="preserve"> التي وضعتها جمعية المكتبات الأمريكية على موقعها: </w:t>
      </w:r>
      <w:hyperlink r:id="rId6" w:history="1">
        <w:r w:rsidRPr="00D87D27">
          <w:rPr>
            <w:rStyle w:val="Hyperlink"/>
            <w:b w:val="0"/>
            <w:bCs w:val="0"/>
            <w:sz w:val="20"/>
            <w:szCs w:val="20"/>
          </w:rPr>
          <w:t>www.ala.org</w:t>
        </w:r>
      </w:hyperlink>
      <w:r w:rsidRPr="00D87D27">
        <w:rPr>
          <w:rFonts w:cs="Times New Roman"/>
          <w:b w:val="0"/>
          <w:bCs w:val="0"/>
          <w:sz w:val="20"/>
          <w:szCs w:val="20"/>
          <w:rtl/>
        </w:rPr>
        <w:t>.</w:t>
      </w:r>
      <w:r>
        <w:rPr>
          <w:rFonts w:cs="Times New Roman" w:hint="cs"/>
          <w:b w:val="0"/>
          <w:bCs w:val="0"/>
          <w:sz w:val="20"/>
          <w:szCs w:val="20"/>
          <w:rtl/>
        </w:rPr>
        <w:t xml:space="preserve"> (2/2/2017)</w:t>
      </w:r>
    </w:p>
  </w:endnote>
  <w:endnote w:id="54">
    <w:p w14:paraId="79A0B6C1" w14:textId="77777777" w:rsidR="00812E07" w:rsidRPr="003C7636" w:rsidRDefault="00812E07" w:rsidP="003606A5">
      <w:pPr>
        <w:bidi/>
        <w:contextualSpacing/>
        <w:rPr>
          <w:rFonts w:cs="Times New Roman"/>
          <w:b w:val="0"/>
          <w:bCs w:val="0"/>
          <w:sz w:val="20"/>
          <w:szCs w:val="20"/>
          <w:rtl/>
        </w:rPr>
      </w:pPr>
      <w:r w:rsidRPr="003C7636">
        <w:rPr>
          <w:rStyle w:val="EndnoteReference"/>
          <w:rFonts w:cs="Times New Roman"/>
          <w:sz w:val="20"/>
          <w:szCs w:val="20"/>
        </w:rPr>
        <w:endnoteRef/>
      </w:r>
      <w:r w:rsidRPr="003C7636">
        <w:rPr>
          <w:rFonts w:cs="Times New Roman"/>
          <w:sz w:val="20"/>
          <w:szCs w:val="20"/>
        </w:rPr>
        <w:t xml:space="preserve">- </w:t>
      </w:r>
      <w:r w:rsidRPr="00354EA5">
        <w:rPr>
          <w:rFonts w:ascii="Sakkal Majalla" w:hAnsi="Sakkal Majalla" w:cs="Sakkal Majalla"/>
          <w:b w:val="0"/>
          <w:bCs w:val="0"/>
          <w:sz w:val="24"/>
          <w:szCs w:val="24"/>
          <w:rtl/>
        </w:rPr>
        <w:t>يعود تاريخ هذه الإحصاءات إلى منتصف عام 2006 (النشر) وربما ترجع لما قبل ذلك، فهي إحصاءات من عدة مصادر بحسب الموقع=</w:t>
      </w:r>
      <w:r>
        <w:rPr>
          <w:rFonts w:cs="Times New Roman" w:hint="cs"/>
          <w:sz w:val="20"/>
          <w:szCs w:val="20"/>
          <w:rtl/>
        </w:rPr>
        <w:t xml:space="preserve"> </w:t>
      </w:r>
      <w:hyperlink r:id="rId7" w:history="1">
        <w:r w:rsidRPr="006357DF">
          <w:rPr>
            <w:rStyle w:val="Hyperlink"/>
            <w:b w:val="0"/>
            <w:bCs w:val="0"/>
            <w:sz w:val="20"/>
            <w:szCs w:val="20"/>
          </w:rPr>
          <w:t>http://www.ala.org/Template.cfm?Section=libraryfactsheet&amp;Template=/ContentManagement/ContentDisplay.cfm&amp;ContentID=144829</w:t>
        </w:r>
      </w:hyperlink>
      <w:r w:rsidRPr="003C7636">
        <w:rPr>
          <w:rFonts w:cs="Times New Roman"/>
          <w:b w:val="0"/>
          <w:bCs w:val="0"/>
          <w:sz w:val="20"/>
          <w:szCs w:val="20"/>
        </w:rPr>
        <w:t xml:space="preserve"> (11/11/2016). </w:t>
      </w:r>
    </w:p>
  </w:endnote>
  <w:endnote w:id="55">
    <w:p w14:paraId="259006B9" w14:textId="77777777" w:rsidR="00812E07" w:rsidRPr="000E54EE" w:rsidRDefault="00812E07" w:rsidP="003606A5">
      <w:pPr>
        <w:contextualSpacing/>
        <w:rPr>
          <w:rFonts w:cs="Times New Roman"/>
          <w:b w:val="0"/>
          <w:bCs w:val="0"/>
          <w:sz w:val="20"/>
          <w:szCs w:val="20"/>
        </w:rPr>
      </w:pPr>
      <w:r w:rsidRPr="000E54EE">
        <w:rPr>
          <w:rStyle w:val="EndnoteReference"/>
          <w:rFonts w:cs="Times New Roman"/>
          <w:b w:val="0"/>
          <w:bCs w:val="0"/>
          <w:sz w:val="20"/>
          <w:szCs w:val="20"/>
        </w:rPr>
        <w:endnoteRef/>
      </w:r>
      <w:r w:rsidRPr="000E54EE">
        <w:rPr>
          <w:rFonts w:cs="Times New Roman"/>
          <w:b w:val="0"/>
          <w:bCs w:val="0"/>
          <w:sz w:val="20"/>
          <w:szCs w:val="20"/>
          <w:rtl/>
        </w:rPr>
        <w:t xml:space="preserve"> </w:t>
      </w:r>
      <w:r w:rsidRPr="000E54EE">
        <w:rPr>
          <w:rFonts w:cs="Times New Roman"/>
          <w:b w:val="0"/>
          <w:bCs w:val="0"/>
          <w:sz w:val="20"/>
          <w:szCs w:val="20"/>
        </w:rPr>
        <w:t xml:space="preserve">- </w:t>
      </w:r>
      <w:r w:rsidRPr="000E54EE">
        <w:rPr>
          <w:rFonts w:cs="Times New Roman"/>
          <w:b w:val="0"/>
          <w:bCs w:val="0"/>
          <w:color w:val="303030"/>
          <w:sz w:val="20"/>
          <w:szCs w:val="20"/>
        </w:rPr>
        <w:t>ALA Library Fact Sheet 1</w:t>
      </w:r>
      <w:r w:rsidRPr="000E54EE">
        <w:rPr>
          <w:rFonts w:cs="Times New Roman"/>
          <w:b w:val="0"/>
          <w:bCs w:val="0"/>
          <w:sz w:val="20"/>
          <w:szCs w:val="20"/>
        </w:rPr>
        <w:t xml:space="preserve">(2012):  </w:t>
      </w:r>
      <w:hyperlink r:id="rId8" w:history="1">
        <w:r w:rsidRPr="000E54EE">
          <w:rPr>
            <w:rStyle w:val="Hyperlink"/>
            <w:b w:val="0"/>
            <w:bCs w:val="0"/>
            <w:sz w:val="20"/>
            <w:szCs w:val="20"/>
          </w:rPr>
          <w:t>http://www.ala.org/tools/libfactsheets/alalibraryfactsheet01</w:t>
        </w:r>
      </w:hyperlink>
      <w:r w:rsidRPr="000E54EE">
        <w:rPr>
          <w:rFonts w:cs="Times New Roman"/>
          <w:b w:val="0"/>
          <w:bCs w:val="0"/>
          <w:sz w:val="20"/>
          <w:szCs w:val="20"/>
        </w:rPr>
        <w:t>. (11/11/2016).</w:t>
      </w:r>
    </w:p>
  </w:endnote>
  <w:endnote w:id="56">
    <w:p w14:paraId="215E9D62" w14:textId="77777777" w:rsidR="00812E07" w:rsidRPr="00D87D27" w:rsidRDefault="00812E07" w:rsidP="003606A5">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 xml:space="preserve"> - </w:t>
      </w:r>
      <w:r w:rsidRPr="00D87D27">
        <w:rPr>
          <w:rFonts w:cs="Times New Roman"/>
          <w:b w:val="0"/>
          <w:bCs w:val="0"/>
        </w:rPr>
        <w:t>Fialkoff, Francine and Even St. Lifer (2002). To brand or not to brand. Netconnect (Supplement to Library Journal &amp; School Library Journal. (Fall).</w:t>
      </w:r>
    </w:p>
  </w:endnote>
  <w:endnote w:id="57">
    <w:p w14:paraId="45C87897" w14:textId="77777777" w:rsidR="00812E07" w:rsidRPr="00D87D27" w:rsidRDefault="00812E07" w:rsidP="003606A5">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 xml:space="preserve"> -</w:t>
      </w:r>
      <w:r>
        <w:rPr>
          <w:rFonts w:cs="Times New Roman"/>
          <w:b w:val="0"/>
          <w:bCs w:val="0"/>
          <w:i/>
          <w:iCs/>
        </w:rPr>
        <w:t xml:space="preserve"> </w:t>
      </w:r>
      <w:r w:rsidRPr="00795C0C">
        <w:rPr>
          <w:rFonts w:cs="Times New Roman"/>
          <w:b w:val="0"/>
          <w:bCs w:val="0"/>
          <w:i/>
          <w:iCs/>
        </w:rPr>
        <w:t>Ibid</w:t>
      </w:r>
      <w:r>
        <w:rPr>
          <w:rFonts w:cs="Times New Roman"/>
          <w:b w:val="0"/>
          <w:bCs w:val="0"/>
        </w:rPr>
        <w:t>.</w:t>
      </w:r>
    </w:p>
  </w:endnote>
  <w:endnote w:id="58">
    <w:p w14:paraId="36C71757" w14:textId="77777777" w:rsidR="00812E07" w:rsidRPr="00AF0134" w:rsidRDefault="00812E07" w:rsidP="004118DD">
      <w:pPr>
        <w:tabs>
          <w:tab w:val="left" w:pos="1662"/>
        </w:tabs>
        <w:bidi/>
        <w:ind w:left="720" w:hanging="720"/>
        <w:contextualSpacing/>
        <w:jc w:val="both"/>
        <w:rPr>
          <w:rFonts w:ascii="Sakkal Majalla" w:hAnsi="Sakkal Majalla" w:cs="Sakkal Majalla"/>
          <w:b w:val="0"/>
          <w:bCs w:val="0"/>
          <w:sz w:val="24"/>
          <w:szCs w:val="24"/>
          <w:rtl/>
        </w:rPr>
      </w:pPr>
      <w:r w:rsidRPr="00AF0134">
        <w:rPr>
          <w:rStyle w:val="EndnoteReference"/>
          <w:rFonts w:ascii="Sakkal Majalla" w:hAnsi="Sakkal Majalla" w:cs="Sakkal Majalla"/>
          <w:b w:val="0"/>
          <w:bCs w:val="0"/>
          <w:sz w:val="24"/>
          <w:szCs w:val="24"/>
        </w:rPr>
        <w:endnoteRef/>
      </w:r>
      <w:r w:rsidRPr="00AF0134">
        <w:rPr>
          <w:rFonts w:ascii="Sakkal Majalla" w:hAnsi="Sakkal Majalla" w:cs="Sakkal Majalla"/>
          <w:b w:val="0"/>
          <w:bCs w:val="0"/>
          <w:sz w:val="24"/>
          <w:szCs w:val="24"/>
          <w:rtl/>
        </w:rPr>
        <w:t xml:space="preserve"> - مكتب البحوث والإحصاءات</w:t>
      </w:r>
      <w:r>
        <w:rPr>
          <w:rFonts w:ascii="Sakkal Majalla" w:hAnsi="Sakkal Majalla" w:cs="Sakkal Majalla" w:hint="cs"/>
          <w:b w:val="0"/>
          <w:bCs w:val="0"/>
          <w:sz w:val="24"/>
          <w:szCs w:val="24"/>
          <w:rtl/>
        </w:rPr>
        <w:t>،</w:t>
      </w:r>
      <w:r w:rsidRPr="00AF0134">
        <w:rPr>
          <w:rFonts w:ascii="Sakkal Majalla" w:hAnsi="Sakkal Majalla" w:cs="Sakkal Majalla"/>
          <w:b w:val="0"/>
          <w:bCs w:val="0"/>
          <w:sz w:val="24"/>
          <w:szCs w:val="24"/>
          <w:rtl/>
        </w:rPr>
        <w:t xml:space="preserve"> ومركز السياسات المعلوماتية وتهيئة الدخول (</w:t>
      </w:r>
      <w:r w:rsidRPr="00AF0134">
        <w:rPr>
          <w:rFonts w:ascii="Sakkal Majalla" w:hAnsi="Sakkal Majalla" w:cs="Sakkal Majalla"/>
          <w:b w:val="0"/>
          <w:bCs w:val="0"/>
          <w:sz w:val="24"/>
          <w:szCs w:val="24"/>
        </w:rPr>
        <w:t>Office for Research &amp; Statistics; Information Policy &amp; Access Center of ALA</w:t>
      </w:r>
      <w:r w:rsidRPr="00AF0134">
        <w:rPr>
          <w:rFonts w:ascii="Sakkal Majalla" w:hAnsi="Sakkal Majalla" w:cs="Sakkal Majalla"/>
          <w:b w:val="0"/>
          <w:bCs w:val="0"/>
          <w:sz w:val="24"/>
          <w:szCs w:val="24"/>
          <w:rtl/>
        </w:rPr>
        <w:t xml:space="preserve">) يصدرا تقريرا سنويا تحت عنوان "تمويل المكتبات العامة وتهيئة الدخول التقني" </w:t>
      </w:r>
      <w:r w:rsidRPr="000E54EE">
        <w:rPr>
          <w:rFonts w:ascii="Sakkal Majalla" w:hAnsi="Sakkal Majalla" w:cs="Sakkal Majalla"/>
          <w:b w:val="0"/>
          <w:bCs w:val="0"/>
          <w:sz w:val="24"/>
          <w:szCs w:val="24"/>
          <w:u w:val="single"/>
          <w:rtl/>
        </w:rPr>
        <w:t>منذ</w:t>
      </w:r>
      <w:r w:rsidRPr="00AF0134">
        <w:rPr>
          <w:rFonts w:ascii="Sakkal Majalla" w:hAnsi="Sakkal Majalla" w:cs="Sakkal Majalla"/>
          <w:b w:val="0"/>
          <w:bCs w:val="0"/>
          <w:sz w:val="24"/>
          <w:szCs w:val="24"/>
          <w:rtl/>
        </w:rPr>
        <w:t xml:space="preserve"> عام 1994.</w:t>
      </w:r>
    </w:p>
  </w:endnote>
  <w:endnote w:id="59">
    <w:p w14:paraId="0ED74052" w14:textId="77777777" w:rsidR="00812E07" w:rsidRPr="00AF0134" w:rsidRDefault="00812E07" w:rsidP="003606A5">
      <w:pPr>
        <w:pStyle w:val="EndnoteText"/>
        <w:ind w:left="720" w:hanging="720"/>
        <w:contextualSpacing/>
        <w:rPr>
          <w:rFonts w:cs="Times New Roman"/>
          <w:b w:val="0"/>
          <w:bCs w:val="0"/>
        </w:rPr>
      </w:pPr>
      <w:r w:rsidRPr="00AF0134">
        <w:rPr>
          <w:rStyle w:val="EndnoteReference"/>
          <w:b w:val="0"/>
          <w:bCs w:val="0"/>
        </w:rPr>
        <w:endnoteRef/>
      </w:r>
      <w:r w:rsidRPr="00AF0134">
        <w:rPr>
          <w:b w:val="0"/>
          <w:bCs w:val="0"/>
          <w:rtl/>
        </w:rPr>
        <w:t xml:space="preserve"> </w:t>
      </w:r>
      <w:r w:rsidRPr="00AF0134">
        <w:rPr>
          <w:rFonts w:cs="Times New Roman"/>
          <w:b w:val="0"/>
          <w:bCs w:val="0"/>
        </w:rPr>
        <w:t>- Horrigane, John B.(2010). As cited by: ALA(2010). Public Library Funding &amp;</w:t>
      </w:r>
      <w:r>
        <w:rPr>
          <w:rFonts w:cs="Times New Roman"/>
          <w:b w:val="0"/>
          <w:bCs w:val="0"/>
        </w:rPr>
        <w:t xml:space="preserve"> </w:t>
      </w:r>
      <w:r w:rsidRPr="00AF0134">
        <w:rPr>
          <w:rFonts w:cs="Times New Roman"/>
          <w:b w:val="0"/>
          <w:bCs w:val="0"/>
        </w:rPr>
        <w:t>Te</w:t>
      </w:r>
      <w:r>
        <w:rPr>
          <w:rFonts w:cs="Times New Roman"/>
          <w:b w:val="0"/>
          <w:bCs w:val="0"/>
        </w:rPr>
        <w:t>chnology Access Study 2011–2012.</w:t>
      </w:r>
      <w:r w:rsidRPr="00AF0134">
        <w:rPr>
          <w:rFonts w:cs="Times New Roman"/>
          <w:b w:val="0"/>
          <w:bCs w:val="0"/>
        </w:rPr>
        <w:t xml:space="preserve"> </w:t>
      </w:r>
      <w:r>
        <w:rPr>
          <w:rFonts w:cs="Times New Roman"/>
          <w:b w:val="0"/>
          <w:bCs w:val="0"/>
        </w:rPr>
        <w:t>(executive summary):</w:t>
      </w:r>
      <w:r w:rsidRPr="00AF0134">
        <w:rPr>
          <w:rFonts w:cs="Times New Roman"/>
          <w:b w:val="0"/>
          <w:bCs w:val="0"/>
        </w:rPr>
        <w:t xml:space="preserve"> </w:t>
      </w:r>
      <w:hyperlink r:id="rId9" w:history="1">
        <w:r w:rsidRPr="00AF0134">
          <w:rPr>
            <w:rStyle w:val="Hyperlink"/>
            <w:b w:val="0"/>
            <w:bCs w:val="0"/>
          </w:rPr>
          <w:t>http://www.ala.org/research/sites/ala.org.research/files/content/initiatives/plftas/previousstudies/0910/al_summary.pdf</w:t>
        </w:r>
      </w:hyperlink>
      <w:r w:rsidRPr="00AF0134">
        <w:rPr>
          <w:rFonts w:cs="Times New Roman"/>
          <w:b w:val="0"/>
          <w:bCs w:val="0"/>
        </w:rPr>
        <w:t xml:space="preserve">  (11/11/2016).</w:t>
      </w:r>
    </w:p>
  </w:endnote>
  <w:endnote w:id="60">
    <w:p w14:paraId="72CB49DA" w14:textId="77777777" w:rsidR="00812E07" w:rsidRPr="00AF0134" w:rsidRDefault="00812E07" w:rsidP="003606A5">
      <w:pPr>
        <w:tabs>
          <w:tab w:val="left" w:pos="1662"/>
        </w:tabs>
        <w:ind w:left="720" w:hanging="720"/>
        <w:contextualSpacing/>
        <w:jc w:val="both"/>
        <w:rPr>
          <w:rFonts w:cs="Times New Roman"/>
          <w:b w:val="0"/>
          <w:bCs w:val="0"/>
          <w:sz w:val="20"/>
          <w:szCs w:val="20"/>
        </w:rPr>
      </w:pPr>
      <w:r w:rsidRPr="00AF0134">
        <w:rPr>
          <w:rStyle w:val="EndnoteReference"/>
          <w:rFonts w:cs="Times New Roman"/>
          <w:b w:val="0"/>
          <w:bCs w:val="0"/>
          <w:sz w:val="20"/>
          <w:szCs w:val="20"/>
        </w:rPr>
        <w:endnoteRef/>
      </w:r>
      <w:r w:rsidRPr="00AF0134">
        <w:rPr>
          <w:rFonts w:cs="Times New Roman"/>
          <w:b w:val="0"/>
          <w:bCs w:val="0"/>
          <w:sz w:val="20"/>
          <w:szCs w:val="20"/>
          <w:rtl/>
        </w:rPr>
        <w:t xml:space="preserve"> </w:t>
      </w:r>
      <w:r w:rsidRPr="00AF0134">
        <w:rPr>
          <w:rFonts w:cs="Times New Roman"/>
          <w:b w:val="0"/>
          <w:bCs w:val="0"/>
          <w:sz w:val="20"/>
          <w:szCs w:val="20"/>
        </w:rPr>
        <w:t xml:space="preserve">- ALA(2012). Public Library Funding &amp; Technology Access Study 2011–2012: executive summary. </w:t>
      </w:r>
      <w:hyperlink r:id="rId10" w:history="1">
        <w:r w:rsidRPr="005155AA">
          <w:rPr>
            <w:rStyle w:val="Hyperlink"/>
            <w:b w:val="0"/>
            <w:bCs w:val="0"/>
            <w:sz w:val="20"/>
            <w:szCs w:val="20"/>
          </w:rPr>
          <w:t>http://www.ala.org/research/sites/ala.org.research/files/content/initiatives/plftas/2011_2012/plftas12_execsummary.pdf</w:t>
        </w:r>
      </w:hyperlink>
      <w:r w:rsidRPr="00AF0134">
        <w:rPr>
          <w:rFonts w:cs="Times New Roman"/>
          <w:b w:val="0"/>
          <w:bCs w:val="0"/>
          <w:sz w:val="20"/>
          <w:szCs w:val="20"/>
        </w:rPr>
        <w:t xml:space="preserve"> (11/11/2016). </w:t>
      </w:r>
    </w:p>
  </w:endnote>
  <w:endnote w:id="61">
    <w:p w14:paraId="7BDD15A5" w14:textId="77777777" w:rsidR="00812E07" w:rsidRPr="00AF0134" w:rsidRDefault="00812E07" w:rsidP="003606A5">
      <w:pPr>
        <w:pStyle w:val="EndnoteText"/>
        <w:contextualSpacing/>
        <w:rPr>
          <w:rFonts w:cs="Times New Roman"/>
          <w:b w:val="0"/>
          <w:bCs w:val="0"/>
        </w:rPr>
      </w:pPr>
      <w:r w:rsidRPr="00AF0134">
        <w:rPr>
          <w:rStyle w:val="EndnoteReference"/>
          <w:rFonts w:cs="Times New Roman"/>
          <w:b w:val="0"/>
          <w:bCs w:val="0"/>
        </w:rPr>
        <w:endnoteRef/>
      </w:r>
      <w:r w:rsidRPr="00AF0134">
        <w:rPr>
          <w:rFonts w:cs="Times New Roman"/>
          <w:b w:val="0"/>
          <w:bCs w:val="0"/>
          <w:rtl/>
        </w:rPr>
        <w:t xml:space="preserve"> </w:t>
      </w:r>
      <w:r w:rsidRPr="00AF0134">
        <w:rPr>
          <w:rFonts w:cs="Times New Roman"/>
          <w:b w:val="0"/>
          <w:bCs w:val="0"/>
        </w:rPr>
        <w:t xml:space="preserve">- </w:t>
      </w:r>
      <w:r w:rsidRPr="00AF0134">
        <w:rPr>
          <w:rFonts w:cs="Times New Roman"/>
          <w:b w:val="0"/>
          <w:bCs w:val="0"/>
          <w:i/>
          <w:iCs/>
        </w:rPr>
        <w:t>Ibid</w:t>
      </w:r>
      <w:r w:rsidRPr="00AF0134">
        <w:rPr>
          <w:rFonts w:cs="Times New Roman"/>
          <w:b w:val="0"/>
          <w:bCs w:val="0"/>
        </w:rPr>
        <w:t>.</w:t>
      </w:r>
    </w:p>
  </w:endnote>
  <w:endnote w:id="62">
    <w:p w14:paraId="6B94590B" w14:textId="77777777" w:rsidR="00812E07" w:rsidRPr="001F3955" w:rsidRDefault="00812E07" w:rsidP="001F3955">
      <w:pPr>
        <w:pStyle w:val="NormalWeb"/>
        <w:rPr>
          <w:sz w:val="20"/>
          <w:szCs w:val="20"/>
        </w:rPr>
      </w:pPr>
      <w:r w:rsidRPr="001F3955">
        <w:rPr>
          <w:rStyle w:val="EndnoteReference"/>
          <w:sz w:val="20"/>
          <w:szCs w:val="20"/>
        </w:rPr>
        <w:endnoteRef/>
      </w:r>
      <w:r w:rsidRPr="001F3955">
        <w:rPr>
          <w:sz w:val="20"/>
          <w:szCs w:val="20"/>
        </w:rPr>
        <w:t>-</w:t>
      </w:r>
      <w:r w:rsidRPr="001F3955">
        <w:rPr>
          <w:sz w:val="20"/>
          <w:szCs w:val="20"/>
          <w:rtl/>
        </w:rPr>
        <w:t xml:space="preserve"> </w:t>
      </w:r>
      <w:r w:rsidRPr="001F3955">
        <w:rPr>
          <w:i/>
          <w:iCs/>
          <w:sz w:val="20"/>
          <w:szCs w:val="20"/>
        </w:rPr>
        <w:t>New library: the people network</w:t>
      </w:r>
      <w:r w:rsidRPr="001F3955">
        <w:rPr>
          <w:sz w:val="20"/>
          <w:szCs w:val="20"/>
        </w:rPr>
        <w:t xml:space="preserve">(1997). London, Library and Information Commission. </w:t>
      </w:r>
      <w:hyperlink r:id="rId11" w:history="1">
        <w:r w:rsidRPr="001F3955">
          <w:rPr>
            <w:rStyle w:val="Hyperlink"/>
            <w:sz w:val="20"/>
            <w:szCs w:val="20"/>
          </w:rPr>
          <w:t>"New Library: The People's Network": The Government Response</w:t>
        </w:r>
      </w:hyperlink>
      <w:r w:rsidRPr="001F3955">
        <w:rPr>
          <w:sz w:val="20"/>
          <w:szCs w:val="20"/>
        </w:rPr>
        <w:t xml:space="preserve"> was released on 16th April 1998. </w:t>
      </w:r>
      <w:hyperlink r:id="rId12" w:history="1">
        <w:r w:rsidRPr="001F3955">
          <w:rPr>
            <w:rStyle w:val="Hyperlink"/>
            <w:sz w:val="20"/>
            <w:szCs w:val="20"/>
          </w:rPr>
          <w:t>Press releases</w:t>
        </w:r>
      </w:hyperlink>
      <w:r w:rsidRPr="001F3955">
        <w:rPr>
          <w:sz w:val="20"/>
          <w:szCs w:val="20"/>
        </w:rPr>
        <w:t xml:space="preserve"> from the LA, LIC and DCMS have also been released.</w:t>
      </w:r>
    </w:p>
  </w:endnote>
  <w:endnote w:id="63">
    <w:p w14:paraId="3528EFCF" w14:textId="77777777" w:rsidR="00812E07" w:rsidRPr="00496AF8" w:rsidRDefault="00812E07" w:rsidP="003606A5">
      <w:pPr>
        <w:widowControl w:val="0"/>
        <w:tabs>
          <w:tab w:val="left" w:pos="7470"/>
        </w:tabs>
        <w:autoSpaceDE w:val="0"/>
        <w:autoSpaceDN w:val="0"/>
        <w:adjustRightInd w:val="0"/>
        <w:ind w:left="720" w:hanging="720"/>
        <w:contextualSpacing/>
        <w:jc w:val="both"/>
        <w:rPr>
          <w:rFonts w:cs="Times New Roman"/>
          <w:b w:val="0"/>
          <w:bCs w:val="0"/>
          <w:sz w:val="20"/>
          <w:szCs w:val="20"/>
        </w:rPr>
      </w:pPr>
      <w:r w:rsidRPr="00496AF8">
        <w:rPr>
          <w:rStyle w:val="EndnoteReference"/>
          <w:rFonts w:cs="Times New Roman"/>
          <w:sz w:val="20"/>
          <w:szCs w:val="20"/>
        </w:rPr>
        <w:endnoteRef/>
      </w:r>
      <w:r>
        <w:rPr>
          <w:rFonts w:cs="Times New Roman"/>
          <w:sz w:val="20"/>
          <w:szCs w:val="20"/>
        </w:rPr>
        <w:t>-</w:t>
      </w:r>
      <w:r w:rsidRPr="00496AF8">
        <w:rPr>
          <w:rFonts w:cs="Times New Roman"/>
          <w:sz w:val="20"/>
          <w:szCs w:val="20"/>
          <w:rtl/>
        </w:rPr>
        <w:t xml:space="preserve"> </w:t>
      </w:r>
      <w:r w:rsidRPr="00496AF8">
        <w:rPr>
          <w:rFonts w:cs="Times New Roman"/>
          <w:b w:val="0"/>
          <w:bCs w:val="0"/>
          <w:i/>
          <w:iCs/>
          <w:sz w:val="20"/>
          <w:szCs w:val="20"/>
        </w:rPr>
        <w:t>The learning age: a renaissance for Britain</w:t>
      </w:r>
      <w:r w:rsidRPr="00496AF8">
        <w:rPr>
          <w:rFonts w:cs="Times New Roman"/>
          <w:b w:val="0"/>
          <w:bCs w:val="0"/>
          <w:sz w:val="20"/>
          <w:szCs w:val="20"/>
        </w:rPr>
        <w:t xml:space="preserve">(1998). London, HMSO. </w:t>
      </w:r>
    </w:p>
  </w:endnote>
  <w:endnote w:id="64">
    <w:p w14:paraId="7E84B8EE" w14:textId="77777777" w:rsidR="00812E07" w:rsidRPr="00835316" w:rsidRDefault="00812E07">
      <w:pPr>
        <w:pStyle w:val="EndnoteText"/>
        <w:rPr>
          <w:b w:val="0"/>
          <w:bCs w:val="0"/>
        </w:rPr>
      </w:pPr>
      <w:r w:rsidRPr="00835316">
        <w:rPr>
          <w:rStyle w:val="EndnoteReference"/>
          <w:b w:val="0"/>
          <w:bCs w:val="0"/>
        </w:rPr>
        <w:endnoteRef/>
      </w:r>
      <w:r w:rsidRPr="00835316">
        <w:rPr>
          <w:b w:val="0"/>
          <w:bCs w:val="0"/>
        </w:rPr>
        <w:t xml:space="preserve"> - New library: the people’ s network (1997), London, Library and Information Commission.</w:t>
      </w:r>
    </w:p>
  </w:endnote>
  <w:endnote w:id="65">
    <w:p w14:paraId="44B76F68" w14:textId="77777777" w:rsidR="00812E07" w:rsidRPr="00777B23" w:rsidRDefault="00812E07" w:rsidP="003606A5">
      <w:pPr>
        <w:pStyle w:val="EndnoteText"/>
        <w:contextualSpacing/>
        <w:rPr>
          <w:b w:val="0"/>
          <w:bCs w:val="0"/>
        </w:rPr>
      </w:pPr>
      <w:r w:rsidRPr="00777B23">
        <w:rPr>
          <w:rStyle w:val="EndnoteReference"/>
          <w:b w:val="0"/>
          <w:bCs w:val="0"/>
        </w:rPr>
        <w:endnoteRef/>
      </w:r>
      <w:r>
        <w:rPr>
          <w:b w:val="0"/>
          <w:bCs w:val="0"/>
        </w:rPr>
        <w:t>-</w:t>
      </w:r>
      <w:r w:rsidRPr="00777B23">
        <w:rPr>
          <w:b w:val="0"/>
          <w:bCs w:val="0"/>
        </w:rPr>
        <w:t xml:space="preserve"> Statisticas Portal: </w:t>
      </w:r>
      <w:hyperlink r:id="rId13" w:history="1">
        <w:r w:rsidRPr="00777B23">
          <w:rPr>
            <w:rStyle w:val="Hyperlink"/>
            <w:rFonts w:cs="Akhbar MT"/>
            <w:b w:val="0"/>
            <w:bCs w:val="0"/>
          </w:rPr>
          <w:t>https://www.statista.com/statistics/290581/number-of-visits-to-uk-public-libraries/</w:t>
        </w:r>
      </w:hyperlink>
      <w:r w:rsidRPr="00777B23">
        <w:rPr>
          <w:b w:val="0"/>
          <w:bCs w:val="0"/>
        </w:rPr>
        <w:t xml:space="preserve"> </w:t>
      </w:r>
    </w:p>
  </w:endnote>
  <w:endnote w:id="66">
    <w:p w14:paraId="4C39C6D1" w14:textId="77777777" w:rsidR="00812E07" w:rsidRPr="00D87D27" w:rsidRDefault="00812E07" w:rsidP="003606A5">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 xml:space="preserve">- </w:t>
      </w:r>
      <w:r w:rsidRPr="00D87D27">
        <w:rPr>
          <w:rFonts w:cs="Times New Roman"/>
          <w:b w:val="0"/>
          <w:bCs w:val="0"/>
        </w:rPr>
        <w:t>Social Trends (1996). Cited in New Library: The People’s Network:</w:t>
      </w:r>
    </w:p>
    <w:p w14:paraId="5F8D1831" w14:textId="77777777" w:rsidR="00812E07" w:rsidRPr="00D87D27" w:rsidRDefault="000F4185" w:rsidP="003606A5">
      <w:pPr>
        <w:pStyle w:val="EndnoteText"/>
        <w:ind w:left="720" w:hanging="720"/>
        <w:contextualSpacing/>
        <w:jc w:val="both"/>
        <w:rPr>
          <w:rFonts w:cs="Times New Roman"/>
          <w:b w:val="0"/>
          <w:bCs w:val="0"/>
        </w:rPr>
      </w:pPr>
      <w:hyperlink r:id="rId14" w:history="1">
        <w:r w:rsidR="00812E07" w:rsidRPr="00D87D27">
          <w:rPr>
            <w:rStyle w:val="Hyperlink"/>
            <w:b w:val="0"/>
            <w:bCs w:val="0"/>
          </w:rPr>
          <w:t>www.ukoln.ac.uk/services/lic/newlibrary/full.html</w:t>
        </w:r>
      </w:hyperlink>
      <w:r w:rsidR="00812E07" w:rsidRPr="00D87D27">
        <w:rPr>
          <w:rFonts w:cs="Times New Roman"/>
          <w:b w:val="0"/>
          <w:bCs w:val="0"/>
        </w:rPr>
        <w:t xml:space="preserve">  (seen on 11/30/2002)</w:t>
      </w:r>
    </w:p>
  </w:endnote>
  <w:endnote w:id="67">
    <w:p w14:paraId="42E5E897" w14:textId="77777777" w:rsidR="00812E07" w:rsidRPr="00574AE3" w:rsidRDefault="00812E07" w:rsidP="00964BAC">
      <w:pPr>
        <w:pStyle w:val="BodyText"/>
        <w:contextualSpacing/>
        <w:jc w:val="lowKashida"/>
        <w:rPr>
          <w:rFonts w:cs="Times New Roman"/>
          <w:b/>
          <w:bCs/>
        </w:rPr>
      </w:pPr>
      <w:r w:rsidRPr="00574AE3">
        <w:rPr>
          <w:rStyle w:val="EndnoteReference"/>
          <w:rFonts w:cs="Times New Roman"/>
        </w:rPr>
        <w:endnoteRef/>
      </w:r>
      <w:r w:rsidRPr="00574AE3">
        <w:rPr>
          <w:rFonts w:cs="Times New Roman"/>
          <w:rtl/>
        </w:rPr>
        <w:t xml:space="preserve">- </w:t>
      </w:r>
      <w:r>
        <w:rPr>
          <w:rFonts w:cs="Times New Roman"/>
        </w:rPr>
        <w:t xml:space="preserve"> </w:t>
      </w:r>
      <w:r w:rsidRPr="00574AE3">
        <w:rPr>
          <w:rFonts w:cs="Times New Roman"/>
        </w:rPr>
        <w:t xml:space="preserve">Ryynänen, Mirja(1999). </w:t>
      </w:r>
      <w:r w:rsidRPr="00964BAC">
        <w:rPr>
          <w:rFonts w:cs="Times New Roman"/>
        </w:rPr>
        <w:t>The role of libraries in modern society.</w:t>
      </w:r>
      <w:r w:rsidRPr="00964BAC">
        <w:rPr>
          <w:rFonts w:cs="Times New Roman"/>
          <w:color w:val="C00000"/>
        </w:rPr>
        <w:t xml:space="preserve"> </w:t>
      </w:r>
      <w:r w:rsidRPr="00574AE3">
        <w:rPr>
          <w:rFonts w:cs="Times New Roman"/>
        </w:rPr>
        <w:t>7 the Catalan Congress on Documentation, 5 th November</w:t>
      </w:r>
      <w:r w:rsidRPr="00574AE3">
        <w:rPr>
          <w:rFonts w:cs="Times New Roman"/>
          <w:b/>
          <w:bCs/>
        </w:rPr>
        <w:t xml:space="preserve">. </w:t>
      </w:r>
      <w:hyperlink r:id="rId15" w:history="1">
        <w:r w:rsidRPr="00574AE3">
          <w:rPr>
            <w:rStyle w:val="Hyperlink"/>
            <w:b/>
            <w:bCs/>
          </w:rPr>
          <w:t>http://www.cobdc.org/jornades/7JCD/ryynanen.pdf</w:t>
        </w:r>
      </w:hyperlink>
      <w:r w:rsidRPr="00574AE3">
        <w:rPr>
          <w:rFonts w:cs="Times New Roman"/>
          <w:b/>
          <w:bCs/>
        </w:rPr>
        <w:t xml:space="preserve"> </w:t>
      </w:r>
    </w:p>
  </w:endnote>
  <w:endnote w:id="68">
    <w:p w14:paraId="0918CC10" w14:textId="77777777" w:rsidR="00812E07" w:rsidRPr="004654E1" w:rsidRDefault="00812E07" w:rsidP="003606A5">
      <w:pPr>
        <w:tabs>
          <w:tab w:val="left" w:pos="1662"/>
        </w:tabs>
        <w:ind w:left="720" w:hanging="720"/>
        <w:contextualSpacing/>
        <w:jc w:val="both"/>
        <w:rPr>
          <w:rFonts w:cs="Times New Roman"/>
          <w:b w:val="0"/>
          <w:bCs w:val="0"/>
          <w:sz w:val="20"/>
          <w:szCs w:val="20"/>
        </w:rPr>
      </w:pPr>
      <w:r w:rsidRPr="004654E1">
        <w:rPr>
          <w:rStyle w:val="EndnoteReference"/>
          <w:rFonts w:cs="Times New Roman"/>
          <w:b w:val="0"/>
          <w:bCs w:val="0"/>
          <w:sz w:val="20"/>
          <w:szCs w:val="20"/>
        </w:rPr>
        <w:endnoteRef/>
      </w:r>
      <w:r w:rsidRPr="004654E1">
        <w:rPr>
          <w:rFonts w:cs="Times New Roman"/>
          <w:b w:val="0"/>
          <w:bCs w:val="0"/>
          <w:sz w:val="20"/>
          <w:szCs w:val="20"/>
        </w:rPr>
        <w:t xml:space="preserve">- Schulz, Knud(2015, Nov.9). Public Innovation Space: Library Transformation: Libraries – the citizen's driving force for innovation. {WISSEN SCHAFT STADTRAUM – DER URBAN MEDIA SPACE AARHUS Dokk1 Aarhus}:  </w:t>
      </w:r>
      <w:hyperlink r:id="rId16" w:history="1">
        <w:r w:rsidRPr="004654E1">
          <w:rPr>
            <w:rStyle w:val="Hyperlink"/>
            <w:b w:val="0"/>
            <w:bCs w:val="0"/>
            <w:sz w:val="20"/>
            <w:szCs w:val="20"/>
          </w:rPr>
          <w:t>http://marktplatz.zeit.de/mediadaten/download/ZEIT_Workshop_Schulz%20_Urban_Media_Space_Aarhus.pdf</w:t>
        </w:r>
      </w:hyperlink>
    </w:p>
  </w:endnote>
  <w:endnote w:id="69">
    <w:p w14:paraId="1759482C" w14:textId="77777777" w:rsidR="00812E07" w:rsidRPr="004654E1" w:rsidRDefault="00812E07" w:rsidP="003606A5">
      <w:pPr>
        <w:pStyle w:val="EndnoteText"/>
        <w:ind w:left="720" w:hanging="720"/>
        <w:contextualSpacing/>
        <w:jc w:val="both"/>
        <w:rPr>
          <w:b w:val="0"/>
          <w:bCs w:val="0"/>
        </w:rPr>
      </w:pPr>
      <w:r w:rsidRPr="004654E1">
        <w:rPr>
          <w:rStyle w:val="EndnoteReference"/>
          <w:b w:val="0"/>
          <w:bCs w:val="0"/>
        </w:rPr>
        <w:endnoteRef/>
      </w:r>
      <w:r w:rsidRPr="004654E1">
        <w:rPr>
          <w:b w:val="0"/>
          <w:bCs w:val="0"/>
          <w:rtl/>
        </w:rPr>
        <w:t xml:space="preserve"> </w:t>
      </w:r>
      <w:r w:rsidRPr="004654E1">
        <w:rPr>
          <w:b w:val="0"/>
          <w:bCs w:val="0"/>
        </w:rPr>
        <w:t xml:space="preserve">- Schultz(2015). </w:t>
      </w:r>
      <w:r w:rsidRPr="004654E1">
        <w:rPr>
          <w:b w:val="0"/>
          <w:bCs w:val="0"/>
          <w:i/>
          <w:iCs/>
        </w:rPr>
        <w:t>Ibid</w:t>
      </w:r>
      <w:r w:rsidRPr="004654E1">
        <w:rPr>
          <w:b w:val="0"/>
          <w:bCs w:val="0"/>
        </w:rPr>
        <w:t>.</w:t>
      </w:r>
    </w:p>
  </w:endnote>
  <w:endnote w:id="70">
    <w:p w14:paraId="573288F7" w14:textId="77777777" w:rsidR="00812E07" w:rsidRPr="002C3ADD" w:rsidRDefault="00812E07" w:rsidP="00AF2338">
      <w:pPr>
        <w:tabs>
          <w:tab w:val="left" w:pos="1662"/>
        </w:tabs>
        <w:ind w:left="720" w:hanging="720"/>
        <w:contextualSpacing/>
        <w:jc w:val="both"/>
        <w:rPr>
          <w:rFonts w:cs="Times New Roman"/>
          <w:sz w:val="20"/>
          <w:szCs w:val="20"/>
        </w:rPr>
      </w:pPr>
      <w:r w:rsidRPr="004654E1">
        <w:rPr>
          <w:rStyle w:val="EndnoteReference"/>
          <w:rFonts w:cs="Times New Roman"/>
          <w:b w:val="0"/>
          <w:bCs w:val="0"/>
          <w:sz w:val="20"/>
          <w:szCs w:val="20"/>
        </w:rPr>
        <w:endnoteRef/>
      </w:r>
      <w:r w:rsidRPr="004654E1">
        <w:rPr>
          <w:rFonts w:cs="Times New Roman"/>
          <w:b w:val="0"/>
          <w:bCs w:val="0"/>
          <w:sz w:val="20"/>
          <w:szCs w:val="20"/>
        </w:rPr>
        <w:t xml:space="preserve">- Danish Agency for libraries and Media(2010). Cited by: Schulz, Knud(2012, Feb 3rd). </w:t>
      </w:r>
      <w:r w:rsidRPr="001A7C23">
        <w:rPr>
          <w:rFonts w:cs="Times New Roman"/>
          <w:i/>
          <w:iCs/>
          <w:sz w:val="20"/>
          <w:szCs w:val="20"/>
        </w:rPr>
        <w:t>Sketching Library Transformation</w:t>
      </w:r>
      <w:r w:rsidRPr="004654E1">
        <w:rPr>
          <w:rFonts w:cs="Times New Roman"/>
          <w:b w:val="0"/>
          <w:bCs w:val="0"/>
          <w:sz w:val="20"/>
          <w:szCs w:val="20"/>
        </w:rPr>
        <w:t xml:space="preserve"> – the public innovation space. Toronto: </w:t>
      </w:r>
      <w:r w:rsidRPr="004654E1">
        <w:rPr>
          <w:rFonts w:cs="Times New Roman"/>
          <w:b w:val="0"/>
          <w:bCs w:val="0"/>
          <w:i/>
          <w:iCs/>
          <w:sz w:val="20"/>
          <w:szCs w:val="20"/>
        </w:rPr>
        <w:t>OLA Super Conference</w:t>
      </w:r>
      <w:r w:rsidRPr="004654E1">
        <w:rPr>
          <w:rFonts w:cs="Times New Roman"/>
          <w:b w:val="0"/>
          <w:bCs w:val="0"/>
          <w:sz w:val="20"/>
          <w:szCs w:val="20"/>
        </w:rPr>
        <w:t xml:space="preserve">. </w:t>
      </w:r>
      <w:hyperlink r:id="rId17" w:history="1">
        <w:r w:rsidRPr="004654E1">
          <w:rPr>
            <w:rStyle w:val="Hyperlink"/>
            <w:b w:val="0"/>
            <w:bCs w:val="0"/>
            <w:sz w:val="20"/>
            <w:szCs w:val="20"/>
          </w:rPr>
          <w:t>http://www.slideshare.net/KnudSchulz/toronto-ola-febr-3-2012</w:t>
        </w:r>
      </w:hyperlink>
      <w:r w:rsidRPr="002C3ADD">
        <w:rPr>
          <w:rFonts w:cs="Times New Roman"/>
          <w:sz w:val="20"/>
          <w:szCs w:val="20"/>
        </w:rPr>
        <w:t xml:space="preserve">  </w:t>
      </w:r>
    </w:p>
  </w:endnote>
  <w:endnote w:id="71">
    <w:p w14:paraId="48BD426C" w14:textId="77777777" w:rsidR="00812E07" w:rsidRPr="004F2A91" w:rsidRDefault="00812E07" w:rsidP="00DD4D20">
      <w:pPr>
        <w:pStyle w:val="EndnoteText"/>
        <w:ind w:left="720" w:hanging="720"/>
        <w:rPr>
          <w:b w:val="0"/>
          <w:bCs w:val="0"/>
          <w:rtl/>
        </w:rPr>
      </w:pPr>
      <w:r>
        <w:rPr>
          <w:rStyle w:val="EndnoteReference"/>
        </w:rPr>
        <w:endnoteRef/>
      </w:r>
      <w:r>
        <w:rPr>
          <w:b w:val="0"/>
          <w:bCs w:val="0"/>
        </w:rPr>
        <w:t xml:space="preserve">- </w:t>
      </w:r>
      <w:r w:rsidRPr="004F2A91">
        <w:rPr>
          <w:rFonts w:eastAsia="Calibri" w:cs="Times New Roman"/>
          <w:b w:val="0"/>
          <w:bCs w:val="0"/>
        </w:rPr>
        <w:t xml:space="preserve">Danish Agency for libraries and Media(2010). Cited by: Schultz, Knud (2012, Feb 3rd). </w:t>
      </w:r>
      <w:r w:rsidRPr="004F2A91">
        <w:rPr>
          <w:rFonts w:eastAsia="Calibri" w:cs="Times New Roman"/>
          <w:i/>
          <w:iCs/>
        </w:rPr>
        <w:t>Sketching Library Transformation- the public Innovation Space</w:t>
      </w:r>
      <w:r w:rsidRPr="004F2A91">
        <w:rPr>
          <w:rFonts w:eastAsia="Calibri" w:cs="Times New Roman"/>
          <w:b w:val="0"/>
          <w:bCs w:val="0"/>
        </w:rPr>
        <w:t>. Toronto: OLA Super Conference.</w:t>
      </w:r>
      <w:r>
        <w:rPr>
          <w:rFonts w:eastAsia="Calibri" w:cs="Times New Roman"/>
          <w:b w:val="0"/>
          <w:bCs w:val="0"/>
        </w:rPr>
        <w:t xml:space="preserve"> </w:t>
      </w:r>
      <w:r>
        <w:t xml:space="preserve"> </w:t>
      </w:r>
    </w:p>
  </w:endnote>
  <w:endnote w:id="72">
    <w:p w14:paraId="1FAA0925" w14:textId="77777777" w:rsidR="00812E07" w:rsidRPr="006E1A0C" w:rsidRDefault="00812E07" w:rsidP="00B775E6">
      <w:pPr>
        <w:pStyle w:val="NormalWeb"/>
        <w:shd w:val="clear" w:color="auto" w:fill="FFFFFF"/>
        <w:spacing w:before="0" w:beforeAutospacing="0" w:after="158" w:afterAutospacing="0"/>
        <w:ind w:left="450" w:hanging="450"/>
        <w:contextualSpacing/>
        <w:jc w:val="both"/>
        <w:rPr>
          <w:color w:val="555555"/>
          <w:sz w:val="20"/>
          <w:szCs w:val="20"/>
        </w:rPr>
      </w:pPr>
      <w:r w:rsidRPr="006E1A0C">
        <w:rPr>
          <w:rStyle w:val="EndnoteReference"/>
          <w:sz w:val="20"/>
          <w:szCs w:val="20"/>
        </w:rPr>
        <w:endnoteRef/>
      </w:r>
      <w:r w:rsidRPr="006E1A0C">
        <w:rPr>
          <w:sz w:val="20"/>
          <w:szCs w:val="20"/>
        </w:rPr>
        <w:t>- McKendrick, J.(2012). The rise of the digital public library.</w:t>
      </w:r>
      <w:r w:rsidRPr="006E1A0C">
        <w:rPr>
          <w:rStyle w:val="apple-converted-space"/>
          <w:i/>
          <w:iCs/>
          <w:sz w:val="20"/>
          <w:szCs w:val="20"/>
        </w:rPr>
        <w:t> </w:t>
      </w:r>
      <w:r w:rsidRPr="001A7C23">
        <w:rPr>
          <w:b/>
          <w:bCs/>
          <w:i/>
          <w:iCs/>
          <w:sz w:val="20"/>
          <w:szCs w:val="20"/>
        </w:rPr>
        <w:t>Computers in Libraries</w:t>
      </w:r>
      <w:r w:rsidRPr="006E1A0C">
        <w:rPr>
          <w:i/>
          <w:iCs/>
          <w:sz w:val="20"/>
          <w:szCs w:val="20"/>
        </w:rPr>
        <w:t>,32</w:t>
      </w:r>
      <w:r w:rsidRPr="006E1A0C">
        <w:rPr>
          <w:sz w:val="20"/>
          <w:szCs w:val="20"/>
        </w:rPr>
        <w:t>(6), 17-20. Retrieved from:</w:t>
      </w:r>
      <w:r w:rsidRPr="006E1A0C">
        <w:rPr>
          <w:color w:val="555555"/>
          <w:sz w:val="20"/>
          <w:szCs w:val="20"/>
        </w:rPr>
        <w:t xml:space="preserve"> </w:t>
      </w:r>
      <w:hyperlink r:id="rId18" w:history="1">
        <w:r w:rsidRPr="006E1A0C">
          <w:rPr>
            <w:rStyle w:val="Hyperlink"/>
            <w:sz w:val="20"/>
            <w:szCs w:val="20"/>
          </w:rPr>
          <w:t>http://search.proquest.com/docview/1037908215?accountid=142908</w:t>
        </w:r>
      </w:hyperlink>
      <w:r w:rsidRPr="006E1A0C">
        <w:rPr>
          <w:color w:val="555555"/>
          <w:sz w:val="20"/>
          <w:szCs w:val="20"/>
        </w:rPr>
        <w:t xml:space="preserve"> </w:t>
      </w:r>
    </w:p>
  </w:endnote>
  <w:endnote w:id="73">
    <w:p w14:paraId="592D9719" w14:textId="77777777" w:rsidR="00812E07" w:rsidRPr="004654E1" w:rsidRDefault="00812E07" w:rsidP="003606A5">
      <w:pPr>
        <w:pStyle w:val="EndnoteText"/>
        <w:contextualSpacing/>
        <w:jc w:val="both"/>
        <w:rPr>
          <w:b w:val="0"/>
          <w:bCs w:val="0"/>
        </w:rPr>
      </w:pPr>
      <w:r w:rsidRPr="004654E1">
        <w:rPr>
          <w:rStyle w:val="EndnoteReference"/>
          <w:b w:val="0"/>
          <w:bCs w:val="0"/>
        </w:rPr>
        <w:endnoteRef/>
      </w:r>
      <w:r w:rsidRPr="004654E1">
        <w:rPr>
          <w:b w:val="0"/>
          <w:bCs w:val="0"/>
          <w:rtl/>
        </w:rPr>
        <w:t xml:space="preserve"> </w:t>
      </w:r>
      <w:r w:rsidRPr="004654E1">
        <w:rPr>
          <w:b w:val="0"/>
          <w:bCs w:val="0"/>
        </w:rPr>
        <w:t xml:space="preserve">- Mckendrick, </w:t>
      </w:r>
      <w:r w:rsidRPr="004654E1">
        <w:rPr>
          <w:b w:val="0"/>
          <w:bCs w:val="0"/>
          <w:i/>
          <w:iCs/>
        </w:rPr>
        <w:t>Ibid</w:t>
      </w:r>
      <w:r w:rsidRPr="004654E1">
        <w:rPr>
          <w:b w:val="0"/>
          <w:bCs w:val="0"/>
        </w:rPr>
        <w:t>.</w:t>
      </w:r>
    </w:p>
  </w:endnote>
  <w:endnote w:id="74">
    <w:p w14:paraId="450A7EEF" w14:textId="77777777" w:rsidR="00812E07" w:rsidRPr="004654E1" w:rsidRDefault="00812E07" w:rsidP="003606A5">
      <w:pPr>
        <w:pStyle w:val="EndnoteText"/>
        <w:contextualSpacing/>
        <w:jc w:val="both"/>
        <w:rPr>
          <w:b w:val="0"/>
          <w:bCs w:val="0"/>
        </w:rPr>
      </w:pPr>
      <w:r w:rsidRPr="004654E1">
        <w:rPr>
          <w:rStyle w:val="EndnoteReference"/>
          <w:b w:val="0"/>
          <w:bCs w:val="0"/>
        </w:rPr>
        <w:endnoteRef/>
      </w:r>
      <w:r w:rsidRPr="004654E1">
        <w:rPr>
          <w:b w:val="0"/>
          <w:bCs w:val="0"/>
          <w:rtl/>
        </w:rPr>
        <w:t xml:space="preserve"> </w:t>
      </w:r>
      <w:r w:rsidRPr="004654E1">
        <w:rPr>
          <w:b w:val="0"/>
          <w:bCs w:val="0"/>
        </w:rPr>
        <w:t xml:space="preserve">- Mckendrick, </w:t>
      </w:r>
      <w:r w:rsidRPr="004654E1">
        <w:rPr>
          <w:b w:val="0"/>
          <w:bCs w:val="0"/>
          <w:i/>
          <w:iCs/>
        </w:rPr>
        <w:t>Ibid</w:t>
      </w:r>
      <w:r w:rsidRPr="004654E1">
        <w:rPr>
          <w:b w:val="0"/>
          <w:bCs w:val="0"/>
        </w:rPr>
        <w:t>.</w:t>
      </w:r>
    </w:p>
  </w:endnote>
  <w:endnote w:id="75">
    <w:p w14:paraId="3EB48365" w14:textId="77777777" w:rsidR="00812E07" w:rsidRPr="004654E1" w:rsidRDefault="00812E07" w:rsidP="003606A5">
      <w:pPr>
        <w:pStyle w:val="EndnoteText"/>
        <w:contextualSpacing/>
        <w:jc w:val="both"/>
        <w:rPr>
          <w:b w:val="0"/>
          <w:bCs w:val="0"/>
        </w:rPr>
      </w:pPr>
      <w:r w:rsidRPr="004654E1">
        <w:rPr>
          <w:rStyle w:val="EndnoteReference"/>
          <w:b w:val="0"/>
          <w:bCs w:val="0"/>
        </w:rPr>
        <w:endnoteRef/>
      </w:r>
      <w:r w:rsidRPr="004654E1">
        <w:rPr>
          <w:b w:val="0"/>
          <w:bCs w:val="0"/>
          <w:rtl/>
        </w:rPr>
        <w:t xml:space="preserve"> </w:t>
      </w:r>
      <w:r w:rsidRPr="004654E1">
        <w:rPr>
          <w:b w:val="0"/>
          <w:bCs w:val="0"/>
        </w:rPr>
        <w:t xml:space="preserve">- Mckendrick, </w:t>
      </w:r>
      <w:r w:rsidRPr="004654E1">
        <w:rPr>
          <w:b w:val="0"/>
          <w:bCs w:val="0"/>
          <w:i/>
          <w:iCs/>
        </w:rPr>
        <w:t>Ibid</w:t>
      </w:r>
      <w:r w:rsidRPr="004654E1">
        <w:rPr>
          <w:b w:val="0"/>
          <w:bCs w:val="0"/>
        </w:rPr>
        <w:t xml:space="preserve">. </w:t>
      </w:r>
    </w:p>
  </w:endnote>
  <w:endnote w:id="76">
    <w:p w14:paraId="2E219B19" w14:textId="77777777" w:rsidR="00812E07" w:rsidRPr="004654E1" w:rsidRDefault="00812E07" w:rsidP="003606A5">
      <w:pPr>
        <w:pStyle w:val="EndnoteText"/>
        <w:contextualSpacing/>
        <w:jc w:val="both"/>
        <w:rPr>
          <w:b w:val="0"/>
          <w:bCs w:val="0"/>
        </w:rPr>
      </w:pPr>
      <w:r w:rsidRPr="004654E1">
        <w:rPr>
          <w:rStyle w:val="EndnoteReference"/>
          <w:b w:val="0"/>
          <w:bCs w:val="0"/>
        </w:rPr>
        <w:endnoteRef/>
      </w:r>
      <w:r w:rsidRPr="004654E1">
        <w:rPr>
          <w:b w:val="0"/>
          <w:bCs w:val="0"/>
          <w:rtl/>
        </w:rPr>
        <w:t xml:space="preserve"> </w:t>
      </w:r>
      <w:r w:rsidRPr="004654E1">
        <w:rPr>
          <w:b w:val="0"/>
          <w:bCs w:val="0"/>
        </w:rPr>
        <w:t xml:space="preserve">- Mckendrick, </w:t>
      </w:r>
      <w:r w:rsidRPr="004654E1">
        <w:rPr>
          <w:b w:val="0"/>
          <w:bCs w:val="0"/>
          <w:i/>
          <w:iCs/>
        </w:rPr>
        <w:t>Ibid</w:t>
      </w:r>
      <w:r w:rsidRPr="004654E1">
        <w:rPr>
          <w:b w:val="0"/>
          <w:bCs w:val="0"/>
        </w:rPr>
        <w:t>.</w:t>
      </w:r>
    </w:p>
  </w:endnote>
  <w:endnote w:id="77">
    <w:p w14:paraId="5A47ED04"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w:t>
      </w:r>
      <w:r w:rsidRPr="00D87D27">
        <w:rPr>
          <w:rFonts w:cs="Times New Roman"/>
          <w:b w:val="0"/>
          <w:bCs w:val="0"/>
        </w:rPr>
        <w:t xml:space="preserve"> Statistics Canada (1995). Cited by Fitch, Leslie and Jody Warner in “ Dividends: the Value</w:t>
      </w:r>
      <w:r>
        <w:rPr>
          <w:rFonts w:cs="Times New Roman"/>
          <w:b w:val="0"/>
          <w:bCs w:val="0"/>
        </w:rPr>
        <w:t xml:space="preserve"> of Public Libraries in Canada”. </w:t>
      </w:r>
      <w:r w:rsidRPr="004978CD">
        <w:rPr>
          <w:rFonts w:cs="Times New Roman"/>
          <w:i/>
          <w:iCs/>
        </w:rPr>
        <w:t>The Bottom Line</w:t>
      </w:r>
      <w:r w:rsidRPr="00D87D27">
        <w:rPr>
          <w:rFonts w:cs="Times New Roman"/>
          <w:b w:val="0"/>
          <w:bCs w:val="0"/>
        </w:rPr>
        <w:t xml:space="preserve">, 1998, Vol. 11, No. 4. </w:t>
      </w:r>
    </w:p>
  </w:endnote>
  <w:endnote w:id="78">
    <w:p w14:paraId="145C919D"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 xml:space="preserve">- Cultural Partnership Branch, </w:t>
      </w:r>
      <w:r w:rsidRPr="00D87D27">
        <w:rPr>
          <w:rFonts w:cs="Times New Roman"/>
          <w:b w:val="0"/>
          <w:bCs w:val="0"/>
        </w:rPr>
        <w:t>O</w:t>
      </w:r>
      <w:r>
        <w:rPr>
          <w:rFonts w:cs="Times New Roman"/>
          <w:b w:val="0"/>
          <w:bCs w:val="0"/>
        </w:rPr>
        <w:t>ntorio Ministry of Citizenship.</w:t>
      </w:r>
      <w:r w:rsidRPr="00D87D27">
        <w:rPr>
          <w:rFonts w:cs="Times New Roman"/>
          <w:b w:val="0"/>
          <w:bCs w:val="0"/>
        </w:rPr>
        <w:t xml:space="preserve"> Culture &amp; Recreation (1996). “Economic and Job Creation Benefits of Onterio  Public and First Nations Libraries”, Cited by Fitch, Leslie and Jody Warner in “ Dividends: the Value</w:t>
      </w:r>
      <w:r>
        <w:rPr>
          <w:rFonts w:cs="Times New Roman"/>
          <w:b w:val="0"/>
          <w:bCs w:val="0"/>
        </w:rPr>
        <w:t xml:space="preserve"> of Public Libraries in Canada”. </w:t>
      </w:r>
      <w:r w:rsidRPr="006B015D">
        <w:rPr>
          <w:rFonts w:cs="Times New Roman"/>
          <w:i/>
          <w:iCs/>
        </w:rPr>
        <w:t>The Bottom Line</w:t>
      </w:r>
      <w:r w:rsidRPr="00D87D27">
        <w:rPr>
          <w:rFonts w:cs="Times New Roman"/>
          <w:b w:val="0"/>
          <w:bCs w:val="0"/>
        </w:rPr>
        <w:t>, 1998, Vol. 11, No. 4.</w:t>
      </w:r>
    </w:p>
  </w:endnote>
  <w:endnote w:id="79">
    <w:p w14:paraId="3E4B01BC"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w:t>
      </w:r>
      <w:r w:rsidRPr="00D87D27">
        <w:rPr>
          <w:rFonts w:cs="Times New Roman"/>
          <w:b w:val="0"/>
          <w:bCs w:val="0"/>
        </w:rPr>
        <w:t xml:space="preserve"> Ekos Associates (1995). Cited by Fitch, Leslie and Jody Warner in “ Dividends: the Value of Public Libraries in C</w:t>
      </w:r>
      <w:r>
        <w:rPr>
          <w:rFonts w:cs="Times New Roman"/>
          <w:b w:val="0"/>
          <w:bCs w:val="0"/>
        </w:rPr>
        <w:t xml:space="preserve"> </w:t>
      </w:r>
      <w:r w:rsidRPr="00D87D27">
        <w:rPr>
          <w:rFonts w:cs="Times New Roman"/>
          <w:b w:val="0"/>
          <w:bCs w:val="0"/>
        </w:rPr>
        <w:t>anada”</w:t>
      </w:r>
      <w:r>
        <w:rPr>
          <w:rFonts w:cs="Times New Roman"/>
          <w:b w:val="0"/>
          <w:bCs w:val="0"/>
        </w:rPr>
        <w:t xml:space="preserve">. </w:t>
      </w:r>
      <w:r w:rsidRPr="006B015D">
        <w:rPr>
          <w:rFonts w:cs="Times New Roman"/>
          <w:i/>
          <w:iCs/>
        </w:rPr>
        <w:t>The Bottom Line</w:t>
      </w:r>
      <w:r w:rsidRPr="00D87D27">
        <w:rPr>
          <w:rFonts w:cs="Times New Roman"/>
          <w:b w:val="0"/>
          <w:bCs w:val="0"/>
        </w:rPr>
        <w:t>, 1998, Vol. 11, No. 4.</w:t>
      </w:r>
    </w:p>
  </w:endnote>
  <w:endnote w:id="80">
    <w:p w14:paraId="5E8E70FF"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w:t>
      </w:r>
      <w:r w:rsidRPr="00D87D27">
        <w:rPr>
          <w:rFonts w:cs="Times New Roman"/>
          <w:b w:val="0"/>
          <w:bCs w:val="0"/>
        </w:rPr>
        <w:t xml:space="preserve"> Nova Scotia Regional Libraries Funding Formula Review Committee (1993). Cited by Fitch, Leslie and Jody Warner in “ Dividends: the Value of Public Librar</w:t>
      </w:r>
      <w:r>
        <w:rPr>
          <w:rFonts w:cs="Times New Roman"/>
          <w:b w:val="0"/>
          <w:bCs w:val="0"/>
        </w:rPr>
        <w:t>ies in Canada”.</w:t>
      </w:r>
      <w:r w:rsidRPr="00D87D27">
        <w:rPr>
          <w:rFonts w:cs="Times New Roman"/>
          <w:b w:val="0"/>
          <w:bCs w:val="0"/>
        </w:rPr>
        <w:t xml:space="preserve"> </w:t>
      </w:r>
      <w:r w:rsidRPr="006B015D">
        <w:rPr>
          <w:rFonts w:cs="Times New Roman"/>
          <w:i/>
          <w:iCs/>
        </w:rPr>
        <w:t>The Bottom Line</w:t>
      </w:r>
      <w:r w:rsidRPr="00D87D27">
        <w:rPr>
          <w:rFonts w:cs="Times New Roman"/>
          <w:b w:val="0"/>
          <w:bCs w:val="0"/>
        </w:rPr>
        <w:t>, 1998, Vol. 11, No. 4.</w:t>
      </w:r>
    </w:p>
  </w:endnote>
  <w:endnote w:id="81">
    <w:p w14:paraId="1991CF77"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 xml:space="preserve">- CALUPL (1996). </w:t>
      </w:r>
      <w:r w:rsidRPr="00D87D27">
        <w:rPr>
          <w:rFonts w:cs="Times New Roman"/>
          <w:b w:val="0"/>
          <w:bCs w:val="0"/>
        </w:rPr>
        <w:t>Cited by Fitch, Leslie and Jody Warner in “ Dividends: the Value</w:t>
      </w:r>
      <w:r>
        <w:rPr>
          <w:rFonts w:cs="Times New Roman"/>
          <w:b w:val="0"/>
          <w:bCs w:val="0"/>
        </w:rPr>
        <w:t xml:space="preserve"> of Public Libraries in Canada”. </w:t>
      </w:r>
      <w:r w:rsidRPr="006B015D">
        <w:rPr>
          <w:rFonts w:cs="Times New Roman"/>
          <w:i/>
          <w:iCs/>
        </w:rPr>
        <w:t>The Bottom Line</w:t>
      </w:r>
      <w:r w:rsidRPr="00D87D27">
        <w:rPr>
          <w:rFonts w:cs="Times New Roman"/>
          <w:b w:val="0"/>
          <w:bCs w:val="0"/>
        </w:rPr>
        <w:t>, 1998, Vol. 11, No. 4.</w:t>
      </w:r>
    </w:p>
  </w:endnote>
  <w:endnote w:id="82">
    <w:p w14:paraId="09D0C021" w14:textId="77777777" w:rsidR="00812E07" w:rsidRPr="00D87D27" w:rsidRDefault="00812E07" w:rsidP="006E1A0C">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 xml:space="preserve">- </w:t>
      </w:r>
      <w:r w:rsidRPr="00D87D27">
        <w:rPr>
          <w:rFonts w:cs="Times New Roman"/>
          <w:b w:val="0"/>
          <w:bCs w:val="0"/>
          <w:rtl/>
        </w:rPr>
        <w:t xml:space="preserve">  </w:t>
      </w:r>
      <w:r w:rsidRPr="00D87D27">
        <w:rPr>
          <w:rFonts w:cs="Times New Roman"/>
          <w:b w:val="0"/>
          <w:bCs w:val="0"/>
        </w:rPr>
        <w:t xml:space="preserve">Fitch, Leslie and Jody Warner in “ Dividends: the Value of Public Libraries in Canada”,   </w:t>
      </w:r>
      <w:r w:rsidRPr="00AF2338">
        <w:rPr>
          <w:rFonts w:cs="Times New Roman"/>
          <w:i/>
          <w:iCs/>
        </w:rPr>
        <w:t>The Bottom Line</w:t>
      </w:r>
      <w:r w:rsidRPr="00D87D27">
        <w:rPr>
          <w:rFonts w:cs="Times New Roman"/>
          <w:b w:val="0"/>
          <w:bCs w:val="0"/>
        </w:rPr>
        <w:t>, 1998, Vol. 11, No. 4.</w:t>
      </w:r>
    </w:p>
  </w:endnote>
  <w:endnote w:id="83">
    <w:p w14:paraId="286778CC"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w:t>
      </w:r>
      <w:r w:rsidRPr="00D87D27">
        <w:rPr>
          <w:rFonts w:cs="Times New Roman"/>
          <w:b w:val="0"/>
          <w:bCs w:val="0"/>
        </w:rPr>
        <w:t xml:space="preserve"> North York Public Library (1995).  Cited by Fitch, Leslie and Jody Warner in “ Dividends: the Value</w:t>
      </w:r>
      <w:r>
        <w:rPr>
          <w:rFonts w:cs="Times New Roman"/>
          <w:b w:val="0"/>
          <w:bCs w:val="0"/>
        </w:rPr>
        <w:t xml:space="preserve"> of Public Libraries in Canada”. </w:t>
      </w:r>
      <w:r w:rsidRPr="006B015D">
        <w:rPr>
          <w:rFonts w:cs="Times New Roman"/>
          <w:i/>
          <w:iCs/>
        </w:rPr>
        <w:t>The Bottom Line</w:t>
      </w:r>
      <w:r w:rsidRPr="00D87D27">
        <w:rPr>
          <w:rFonts w:cs="Times New Roman"/>
          <w:b w:val="0"/>
          <w:bCs w:val="0"/>
        </w:rPr>
        <w:t>, 1998, Vol. 11, No. 4.</w:t>
      </w:r>
    </w:p>
  </w:endnote>
  <w:endnote w:id="84">
    <w:p w14:paraId="2491F68A" w14:textId="77777777" w:rsidR="00812E07" w:rsidRPr="00D87D27" w:rsidRDefault="00812E07" w:rsidP="00B775E6">
      <w:pPr>
        <w:pStyle w:val="EndnoteText"/>
        <w:ind w:left="720" w:hanging="720"/>
        <w:contextualSpacing/>
        <w:jc w:val="both"/>
        <w:rPr>
          <w:rFonts w:cs="Times New Roman"/>
          <w:b w:val="0"/>
          <w:bCs w:val="0"/>
        </w:rPr>
      </w:pPr>
      <w:r w:rsidRPr="00D87D27">
        <w:rPr>
          <w:rStyle w:val="EndnoteReference"/>
          <w:rFonts w:cs="Times New Roman"/>
          <w:b w:val="0"/>
          <w:bCs w:val="0"/>
        </w:rPr>
        <w:endnoteRef/>
      </w:r>
      <w:r>
        <w:rPr>
          <w:rFonts w:cs="Times New Roman"/>
          <w:b w:val="0"/>
          <w:bCs w:val="0"/>
        </w:rPr>
        <w:t>-</w:t>
      </w:r>
      <w:r w:rsidRPr="00D87D27">
        <w:rPr>
          <w:rFonts w:cs="Times New Roman"/>
          <w:b w:val="0"/>
          <w:bCs w:val="0"/>
        </w:rPr>
        <w:t xml:space="preserve"> Fraser Vally Regional Library Strategic Plan (1995). Cited by Fitch, Leslie and Jody Warner in “ Dividends: the Value</w:t>
      </w:r>
      <w:r>
        <w:rPr>
          <w:rFonts w:cs="Times New Roman"/>
          <w:b w:val="0"/>
          <w:bCs w:val="0"/>
        </w:rPr>
        <w:t xml:space="preserve"> of Public Libraries in Canada”. </w:t>
      </w:r>
      <w:r w:rsidRPr="006B015D">
        <w:rPr>
          <w:rFonts w:cs="Times New Roman"/>
          <w:i/>
          <w:iCs/>
        </w:rPr>
        <w:t>The Bottom Line</w:t>
      </w:r>
      <w:r w:rsidRPr="00D87D27">
        <w:rPr>
          <w:rFonts w:cs="Times New Roman"/>
          <w:b w:val="0"/>
          <w:bCs w:val="0"/>
        </w:rPr>
        <w:t xml:space="preserve">, 1998, Vol. 11, No. 4.  </w:t>
      </w:r>
    </w:p>
  </w:endnote>
  <w:endnote w:id="85">
    <w:p w14:paraId="0EABCA1A" w14:textId="77777777" w:rsidR="00812E07" w:rsidRPr="00226EC4" w:rsidRDefault="00812E07" w:rsidP="00226EC4">
      <w:pPr>
        <w:shd w:val="clear" w:color="auto" w:fill="FFFFFF"/>
        <w:ind w:left="720" w:hanging="720"/>
        <w:rPr>
          <w:rFonts w:asciiTheme="majorBidi" w:hAnsiTheme="majorBidi" w:cstheme="majorBidi"/>
          <w:b w:val="0"/>
          <w:bCs w:val="0"/>
          <w:color w:val="000000"/>
          <w:sz w:val="20"/>
          <w:szCs w:val="20"/>
          <w:rtl/>
        </w:rPr>
      </w:pPr>
      <w:r w:rsidRPr="00226EC4">
        <w:rPr>
          <w:rStyle w:val="EndnoteReference"/>
          <w:rFonts w:asciiTheme="majorBidi" w:hAnsiTheme="majorBidi" w:cstheme="majorBidi"/>
          <w:sz w:val="20"/>
          <w:szCs w:val="20"/>
        </w:rPr>
        <w:endnoteRef/>
      </w:r>
      <w:r w:rsidRPr="00226EC4">
        <w:rPr>
          <w:rFonts w:asciiTheme="majorBidi" w:hAnsiTheme="majorBidi" w:cstheme="majorBidi"/>
          <w:sz w:val="20"/>
          <w:szCs w:val="20"/>
        </w:rPr>
        <w:t xml:space="preserve"> </w:t>
      </w:r>
      <w:r w:rsidRPr="00226EC4">
        <w:rPr>
          <w:rFonts w:asciiTheme="majorBidi" w:hAnsiTheme="majorBidi" w:cstheme="majorBidi"/>
          <w:sz w:val="20"/>
          <w:szCs w:val="20"/>
          <w:rtl/>
        </w:rPr>
        <w:t xml:space="preserve">- </w:t>
      </w:r>
      <w:r w:rsidRPr="00226EC4">
        <w:rPr>
          <w:rFonts w:asciiTheme="majorBidi" w:hAnsiTheme="majorBidi" w:cstheme="majorBidi"/>
          <w:i/>
          <w:iCs/>
          <w:color w:val="000000"/>
          <w:sz w:val="20"/>
          <w:szCs w:val="20"/>
        </w:rPr>
        <w:t>Navigating the economy of knowledge: a national survey of users and non-users of State and public libraries: final report</w:t>
      </w:r>
      <w:r w:rsidRPr="00226EC4">
        <w:rPr>
          <w:rFonts w:asciiTheme="majorBidi" w:hAnsiTheme="majorBidi" w:cstheme="majorBidi"/>
          <w:b w:val="0"/>
          <w:bCs w:val="0"/>
          <w:color w:val="000000"/>
          <w:sz w:val="20"/>
          <w:szCs w:val="20"/>
        </w:rPr>
        <w:t xml:space="preserve">(1995). principal author: Colin Mercer ; specialist consultant: Tony Bennett. </w:t>
      </w:r>
      <w:hyperlink r:id="rId19" w:history="1">
        <w:r w:rsidRPr="00226EC4">
          <w:rPr>
            <w:rStyle w:val="Hyperlink"/>
            <w:rFonts w:asciiTheme="majorBidi" w:hAnsiTheme="majorBidi" w:cstheme="majorBidi"/>
            <w:b w:val="0"/>
            <w:bCs w:val="0"/>
            <w:sz w:val="20"/>
            <w:szCs w:val="20"/>
          </w:rPr>
          <w:t>http://trove.nla.gov.au/work/21561807?selectedversion=NBD13452457</w:t>
        </w:r>
      </w:hyperlink>
      <w:r w:rsidRPr="00226EC4">
        <w:rPr>
          <w:rFonts w:asciiTheme="majorBidi" w:hAnsiTheme="majorBidi" w:cstheme="majorBidi"/>
          <w:b w:val="0"/>
          <w:bCs w:val="0"/>
          <w:color w:val="000000"/>
          <w:sz w:val="20"/>
          <w:szCs w:val="20"/>
        </w:rPr>
        <w:t xml:space="preserve">  (9/9/2016).</w:t>
      </w:r>
    </w:p>
  </w:endnote>
  <w:endnote w:id="86">
    <w:p w14:paraId="6F75033C" w14:textId="77777777" w:rsidR="00812E07" w:rsidRPr="001D3693" w:rsidRDefault="00812E07" w:rsidP="00FF58E9">
      <w:pPr>
        <w:shd w:val="clear" w:color="auto" w:fill="FFFFFF"/>
        <w:ind w:left="720" w:hanging="720"/>
        <w:jc w:val="both"/>
        <w:rPr>
          <w:rFonts w:asciiTheme="majorBidi" w:hAnsiTheme="majorBidi" w:cstheme="majorBidi"/>
          <w:b w:val="0"/>
          <w:bCs w:val="0"/>
          <w:color w:val="000000"/>
          <w:sz w:val="20"/>
          <w:szCs w:val="20"/>
          <w:rtl/>
        </w:rPr>
      </w:pPr>
      <w:r w:rsidRPr="001D3693">
        <w:rPr>
          <w:rStyle w:val="EndnoteReference"/>
          <w:rFonts w:asciiTheme="majorBidi" w:hAnsiTheme="majorBidi" w:cstheme="majorBidi"/>
          <w:b w:val="0"/>
          <w:bCs w:val="0"/>
          <w:sz w:val="20"/>
          <w:szCs w:val="20"/>
        </w:rPr>
        <w:endnoteRef/>
      </w:r>
      <w:r w:rsidRPr="001D3693">
        <w:rPr>
          <w:rFonts w:asciiTheme="majorBidi" w:hAnsiTheme="majorBidi" w:cstheme="majorBidi"/>
          <w:b w:val="0"/>
          <w:bCs w:val="0"/>
          <w:sz w:val="20"/>
          <w:szCs w:val="20"/>
        </w:rPr>
        <w:t xml:space="preserve"> </w:t>
      </w:r>
      <w:r w:rsidRPr="001D3693">
        <w:rPr>
          <w:rFonts w:asciiTheme="majorBidi" w:hAnsiTheme="majorBidi" w:cstheme="majorBidi"/>
          <w:b w:val="0"/>
          <w:bCs w:val="0"/>
          <w:sz w:val="20"/>
          <w:szCs w:val="20"/>
          <w:rtl/>
        </w:rPr>
        <w:t xml:space="preserve">- </w:t>
      </w:r>
      <w:r w:rsidRPr="001D3693">
        <w:rPr>
          <w:rFonts w:asciiTheme="majorBidi" w:hAnsiTheme="majorBidi" w:cstheme="majorBidi"/>
          <w:b w:val="0"/>
          <w:bCs w:val="0"/>
          <w:color w:val="000000"/>
          <w:sz w:val="20"/>
          <w:szCs w:val="20"/>
        </w:rPr>
        <w:t xml:space="preserve">Mercer, Colin and Margaret Smith(1996). </w:t>
      </w:r>
      <w:r w:rsidRPr="001C2ACA">
        <w:rPr>
          <w:rFonts w:asciiTheme="majorBidi" w:hAnsiTheme="majorBidi" w:cstheme="majorBidi"/>
          <w:i/>
          <w:iCs/>
          <w:color w:val="000000"/>
          <w:sz w:val="20"/>
          <w:szCs w:val="20"/>
        </w:rPr>
        <w:t>2020 vision: towards the libraries of the future: a strategic agenda &amp;​ policy framework for Australia's state &amp;​ public libraries</w:t>
      </w:r>
      <w:r w:rsidRPr="001D3693">
        <w:rPr>
          <w:rFonts w:asciiTheme="majorBidi" w:hAnsiTheme="majorBidi" w:cstheme="majorBidi"/>
          <w:b w:val="0"/>
          <w:bCs w:val="0"/>
          <w:color w:val="000000"/>
          <w:sz w:val="20"/>
          <w:szCs w:val="20"/>
        </w:rPr>
        <w:t xml:space="preserve">. (​prepared for the Libraries Working Group for the Australian Key Centre for Cultural and Media Policy). </w:t>
      </w:r>
      <w:hyperlink r:id="rId20" w:history="1">
        <w:r w:rsidRPr="001D3693">
          <w:rPr>
            <w:rStyle w:val="Hyperlink"/>
            <w:rFonts w:asciiTheme="majorBidi" w:hAnsiTheme="majorBidi" w:cstheme="majorBidi"/>
            <w:b w:val="0"/>
            <w:bCs w:val="0"/>
            <w:sz w:val="20"/>
            <w:szCs w:val="20"/>
          </w:rPr>
          <w:t>http://trove.nla.gov.au/work/12527409?selectedversion=NBD12767533</w:t>
        </w:r>
      </w:hyperlink>
      <w:r w:rsidRPr="001D3693">
        <w:rPr>
          <w:rFonts w:asciiTheme="majorBidi" w:hAnsiTheme="majorBidi" w:cstheme="majorBidi"/>
          <w:b w:val="0"/>
          <w:bCs w:val="0"/>
          <w:color w:val="000000"/>
          <w:sz w:val="20"/>
          <w:szCs w:val="20"/>
        </w:rPr>
        <w:t xml:space="preserve"> </w:t>
      </w:r>
    </w:p>
  </w:endnote>
  <w:endnote w:id="87">
    <w:p w14:paraId="770A130C" w14:textId="77777777" w:rsidR="00812E07" w:rsidRPr="004C45D8" w:rsidRDefault="00812E07" w:rsidP="003606A5">
      <w:pPr>
        <w:pStyle w:val="BodyText"/>
        <w:ind w:left="720" w:hanging="720"/>
        <w:contextualSpacing/>
        <w:jc w:val="lowKashida"/>
        <w:rPr>
          <w:rFonts w:cs="Times New Roman"/>
        </w:rPr>
      </w:pPr>
      <w:r w:rsidRPr="004C45D8">
        <w:rPr>
          <w:rStyle w:val="EndnoteReference"/>
          <w:rFonts w:cs="Times New Roman"/>
        </w:rPr>
        <w:endnoteRef/>
      </w:r>
      <w:r w:rsidRPr="004C45D8">
        <w:rPr>
          <w:rFonts w:cs="Times New Roman"/>
        </w:rPr>
        <w:t>-</w:t>
      </w:r>
      <w:r w:rsidRPr="004C45D8">
        <w:rPr>
          <w:rFonts w:cs="Times New Roman"/>
          <w:rtl/>
        </w:rPr>
        <w:t xml:space="preserve"> </w:t>
      </w:r>
      <w:r w:rsidRPr="004C45D8">
        <w:rPr>
          <w:rFonts w:cs="Times New Roman"/>
        </w:rPr>
        <w:t xml:space="preserve">AUSTRALIAN PUBLIC LIBRARIES STATISTICAL REPORT 2012-2013: </w:t>
      </w:r>
      <w:hyperlink r:id="rId21" w:history="1">
        <w:r w:rsidRPr="004C45D8">
          <w:rPr>
            <w:rStyle w:val="Hyperlink"/>
          </w:rPr>
          <w:t>http://www.nsla.org.au/sites/www.nsla.org.au/files/publications/NSLA.Aust_Pub_Lib_Stats_2012-13.pdf</w:t>
        </w:r>
      </w:hyperlink>
    </w:p>
  </w:endnote>
  <w:endnote w:id="88">
    <w:p w14:paraId="5889B61C" w14:textId="77777777" w:rsidR="00812E07" w:rsidRPr="00C23B1F" w:rsidRDefault="00812E07" w:rsidP="003606A5">
      <w:pPr>
        <w:pStyle w:val="BodyText"/>
        <w:ind w:left="720" w:hanging="720"/>
        <w:contextualSpacing/>
        <w:jc w:val="lowKashida"/>
        <w:rPr>
          <w:rFonts w:cs="Times New Roman"/>
        </w:rPr>
      </w:pPr>
      <w:r w:rsidRPr="00C23B1F">
        <w:rPr>
          <w:rStyle w:val="EndnoteReference"/>
          <w:rFonts w:cs="Times New Roman"/>
        </w:rPr>
        <w:endnoteRef/>
      </w:r>
      <w:r w:rsidRPr="00C23B1F">
        <w:rPr>
          <w:rFonts w:cs="Times New Roman"/>
        </w:rPr>
        <w:t>-</w:t>
      </w:r>
      <w:r w:rsidRPr="00C23B1F">
        <w:rPr>
          <w:rFonts w:cs="Times New Roman"/>
          <w:rtl/>
        </w:rPr>
        <w:t xml:space="preserve"> </w:t>
      </w:r>
      <w:r w:rsidRPr="00C23B1F">
        <w:rPr>
          <w:rFonts w:cs="Times New Roman"/>
        </w:rPr>
        <w:t xml:space="preserve">AUSTRALIAN PUBLIC LIBRARIES STATISTICAL REPORT 2012-2013: </w:t>
      </w:r>
      <w:hyperlink r:id="rId22" w:history="1">
        <w:r w:rsidRPr="00C23B1F">
          <w:rPr>
            <w:rStyle w:val="Hyperlink"/>
          </w:rPr>
          <w:t>http://www.nsla.org.au/sites/www.nsla.org.au/files/publications/NSLA.Aust_Pub_Lib_Stats_2012-13.pdf</w:t>
        </w:r>
      </w:hyperlink>
    </w:p>
  </w:endnote>
  <w:endnote w:id="89">
    <w:p w14:paraId="361C28AA" w14:textId="77777777" w:rsidR="00812E07" w:rsidRPr="003C7636" w:rsidRDefault="00812E07" w:rsidP="003606A5">
      <w:pPr>
        <w:bidi/>
        <w:contextualSpacing/>
        <w:rPr>
          <w:rFonts w:cs="Times New Roman"/>
          <w:b w:val="0"/>
          <w:bCs w:val="0"/>
          <w:sz w:val="20"/>
          <w:szCs w:val="20"/>
          <w:rtl/>
        </w:rPr>
      </w:pPr>
      <w:r w:rsidRPr="003C7636">
        <w:rPr>
          <w:rStyle w:val="EndnoteReference"/>
          <w:rFonts w:cs="Times New Roman"/>
          <w:sz w:val="20"/>
          <w:szCs w:val="20"/>
        </w:rPr>
        <w:endnoteRef/>
      </w:r>
      <w:r w:rsidRPr="003C7636">
        <w:rPr>
          <w:rFonts w:cs="Times New Roman"/>
          <w:sz w:val="20"/>
          <w:szCs w:val="20"/>
        </w:rPr>
        <w:t xml:space="preserve"> </w:t>
      </w:r>
      <w:r>
        <w:rPr>
          <w:rFonts w:ascii="Sakkal Majalla" w:hAnsi="Sakkal Majalla" w:cs="Sakkal Majalla" w:hint="cs"/>
          <w:b w:val="0"/>
          <w:bCs w:val="0"/>
          <w:sz w:val="24"/>
          <w:szCs w:val="24"/>
          <w:rtl/>
        </w:rPr>
        <w:t xml:space="preserve">- </w:t>
      </w:r>
      <w:r w:rsidRPr="00354EA5">
        <w:rPr>
          <w:rFonts w:ascii="Sakkal Majalla" w:hAnsi="Sakkal Majalla" w:cs="Sakkal Majalla"/>
          <w:b w:val="0"/>
          <w:bCs w:val="0"/>
          <w:sz w:val="24"/>
          <w:szCs w:val="24"/>
          <w:rtl/>
        </w:rPr>
        <w:t>يعود تاريخ هذه الإحصاءات إلى منتصف عام 2006</w:t>
      </w:r>
      <w:r>
        <w:rPr>
          <w:rFonts w:ascii="Sakkal Majalla" w:hAnsi="Sakkal Majalla" w:cs="Sakkal Majalla" w:hint="cs"/>
          <w:b w:val="0"/>
          <w:bCs w:val="0"/>
          <w:sz w:val="24"/>
          <w:szCs w:val="24"/>
          <w:rtl/>
        </w:rPr>
        <w:t>،</w:t>
      </w:r>
      <w:r w:rsidRPr="00354EA5">
        <w:rPr>
          <w:rFonts w:ascii="Sakkal Majalla" w:hAnsi="Sakkal Majalla" w:cs="Sakkal Majalla"/>
          <w:b w:val="0"/>
          <w:bCs w:val="0"/>
          <w:sz w:val="24"/>
          <w:szCs w:val="24"/>
          <w:rtl/>
        </w:rPr>
        <w:t xml:space="preserve"> وربما ترجع لما قبل ذلك، فهي إحصاءات من عدة مصادر بحسب الموقع=</w:t>
      </w:r>
      <w:r>
        <w:rPr>
          <w:rFonts w:cs="Times New Roman" w:hint="cs"/>
          <w:sz w:val="20"/>
          <w:szCs w:val="20"/>
          <w:rtl/>
        </w:rPr>
        <w:t xml:space="preserve"> </w:t>
      </w:r>
      <w:hyperlink r:id="rId23" w:history="1">
        <w:r w:rsidRPr="006357DF">
          <w:rPr>
            <w:rStyle w:val="Hyperlink"/>
            <w:b w:val="0"/>
            <w:bCs w:val="0"/>
            <w:sz w:val="20"/>
            <w:szCs w:val="20"/>
          </w:rPr>
          <w:t>http://www.ala.org/Template.cfm?Section=libraryfactsheet&amp;Template=/ContentManagement/ContentDisplay.cfm&amp;ContentID=144829</w:t>
        </w:r>
      </w:hyperlink>
      <w:r w:rsidRPr="003C7636">
        <w:rPr>
          <w:rFonts w:cs="Times New Roman"/>
          <w:b w:val="0"/>
          <w:bCs w:val="0"/>
          <w:sz w:val="20"/>
          <w:szCs w:val="20"/>
        </w:rPr>
        <w:t xml:space="preserve"> (11/11/2016). </w:t>
      </w:r>
    </w:p>
  </w:endnote>
  <w:endnote w:id="90">
    <w:p w14:paraId="7150C916" w14:textId="77777777" w:rsidR="00812E07" w:rsidRPr="00D87D27" w:rsidRDefault="00812E07" w:rsidP="00401732">
      <w:pPr>
        <w:widowControl w:val="0"/>
        <w:tabs>
          <w:tab w:val="left" w:pos="7470"/>
        </w:tabs>
        <w:autoSpaceDE w:val="0"/>
        <w:autoSpaceDN w:val="0"/>
        <w:adjustRightInd w:val="0"/>
        <w:ind w:left="720" w:hanging="720"/>
        <w:contextualSpacing/>
        <w:jc w:val="both"/>
        <w:rPr>
          <w:rFonts w:cs="Times New Roman"/>
          <w:b w:val="0"/>
          <w:bCs w:val="0"/>
          <w:sz w:val="20"/>
          <w:szCs w:val="20"/>
        </w:rPr>
      </w:pPr>
      <w:r w:rsidRPr="00D87D27">
        <w:rPr>
          <w:rStyle w:val="EndnoteReference"/>
          <w:rFonts w:cs="Times New Roman"/>
          <w:sz w:val="20"/>
          <w:szCs w:val="20"/>
        </w:rPr>
        <w:endnoteRef/>
      </w:r>
      <w:r w:rsidRPr="00D87D27">
        <w:rPr>
          <w:rFonts w:cs="Times New Roman"/>
          <w:sz w:val="20"/>
          <w:szCs w:val="20"/>
        </w:rPr>
        <w:t xml:space="preserve"> </w:t>
      </w:r>
      <w:r>
        <w:rPr>
          <w:rFonts w:cs="Times New Roman"/>
          <w:sz w:val="20"/>
          <w:szCs w:val="20"/>
        </w:rPr>
        <w:t xml:space="preserve">- </w:t>
      </w:r>
      <w:r w:rsidRPr="00D87D27">
        <w:rPr>
          <w:rFonts w:cs="Times New Roman"/>
          <w:b w:val="0"/>
          <w:bCs w:val="0"/>
          <w:sz w:val="20"/>
          <w:szCs w:val="20"/>
        </w:rPr>
        <w:t>McClure, Charles et al. (1997</w:t>
      </w:r>
      <w:r w:rsidRPr="00394695">
        <w:rPr>
          <w:rFonts w:cs="Times New Roman"/>
          <w:sz w:val="20"/>
          <w:szCs w:val="20"/>
        </w:rPr>
        <w:t xml:space="preserve">). </w:t>
      </w:r>
      <w:r w:rsidRPr="0039649C">
        <w:rPr>
          <w:rFonts w:cs="Times New Roman"/>
          <w:b w:val="0"/>
          <w:bCs w:val="0"/>
          <w:i/>
          <w:iCs/>
          <w:sz w:val="20"/>
          <w:szCs w:val="20"/>
        </w:rPr>
        <w:t>Ibid</w:t>
      </w:r>
      <w:r>
        <w:rPr>
          <w:rFonts w:cs="Times New Roman"/>
          <w:i/>
          <w:iCs/>
          <w:sz w:val="20"/>
          <w:szCs w:val="20"/>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altName w:val="Times New Roman"/>
    <w:panose1 w:val="02000000000000000000"/>
    <w:charset w:val="00"/>
    <w:family w:val="auto"/>
    <w:pitch w:val="variable"/>
    <w:sig w:usb0="80002007" w:usb1="80000000" w:usb2="00000008" w:usb3="00000000" w:csb0="000000D3" w:csb1="00000000"/>
  </w:font>
  <w:font w:name="Akhbar MT">
    <w:altName w:val="Ari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Arabic Typesetting">
    <w:panose1 w:val="03020402040406030203"/>
    <w:charset w:val="00"/>
    <w:family w:val="script"/>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74260" w14:textId="77777777" w:rsidR="00812E07" w:rsidRDefault="00812E07" w:rsidP="00EE4A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FA02EF" w14:textId="77777777" w:rsidR="00812E07" w:rsidRDefault="00812E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7E21D" w14:textId="2717C940" w:rsidR="00812E07" w:rsidRPr="009119CF" w:rsidRDefault="00812E07" w:rsidP="00EE4AD1">
    <w:pPr>
      <w:pStyle w:val="Footer"/>
      <w:framePr w:wrap="around" w:vAnchor="text" w:hAnchor="margin" w:xAlign="center" w:y="1"/>
      <w:rPr>
        <w:rStyle w:val="PageNumber"/>
        <w:sz w:val="24"/>
        <w:szCs w:val="24"/>
      </w:rPr>
    </w:pPr>
    <w:r w:rsidRPr="009119CF">
      <w:rPr>
        <w:rStyle w:val="PageNumber"/>
        <w:sz w:val="24"/>
        <w:szCs w:val="24"/>
      </w:rPr>
      <w:fldChar w:fldCharType="begin"/>
    </w:r>
    <w:r w:rsidRPr="009119CF">
      <w:rPr>
        <w:rStyle w:val="PageNumber"/>
        <w:sz w:val="24"/>
        <w:szCs w:val="24"/>
      </w:rPr>
      <w:instrText xml:space="preserve">PAGE  </w:instrText>
    </w:r>
    <w:r w:rsidRPr="009119CF">
      <w:rPr>
        <w:rStyle w:val="PageNumber"/>
        <w:sz w:val="24"/>
        <w:szCs w:val="24"/>
      </w:rPr>
      <w:fldChar w:fldCharType="separate"/>
    </w:r>
    <w:r w:rsidR="00A81A54">
      <w:rPr>
        <w:rStyle w:val="PageNumber"/>
        <w:noProof/>
        <w:sz w:val="24"/>
        <w:szCs w:val="24"/>
      </w:rPr>
      <w:t>16</w:t>
    </w:r>
    <w:r w:rsidRPr="009119CF">
      <w:rPr>
        <w:rStyle w:val="PageNumber"/>
        <w:sz w:val="24"/>
        <w:szCs w:val="24"/>
      </w:rPr>
      <w:fldChar w:fldCharType="end"/>
    </w:r>
  </w:p>
  <w:p w14:paraId="7C1A415B" w14:textId="77777777" w:rsidR="00812E07" w:rsidRDefault="00812E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E9666" w14:textId="77777777" w:rsidR="00812E07" w:rsidRDefault="00812E07" w:rsidP="00EE4A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AC8B8A" w14:textId="77777777" w:rsidR="00812E07" w:rsidRDefault="00812E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F0ED6" w14:textId="557138CF" w:rsidR="00812E07" w:rsidRPr="009214FF" w:rsidRDefault="00812E07" w:rsidP="00EE4AD1">
    <w:pPr>
      <w:pStyle w:val="Footer"/>
      <w:framePr w:wrap="around" w:vAnchor="text" w:hAnchor="margin" w:xAlign="center" w:y="1"/>
      <w:rPr>
        <w:rStyle w:val="PageNumber"/>
        <w:rFonts w:ascii="Sakkal Majalla" w:hAnsi="Sakkal Majalla" w:cs="Sakkal Majalla"/>
        <w:sz w:val="28"/>
        <w:szCs w:val="28"/>
      </w:rPr>
    </w:pPr>
    <w:r w:rsidRPr="009214FF">
      <w:rPr>
        <w:rStyle w:val="PageNumber"/>
        <w:rFonts w:ascii="Sakkal Majalla" w:hAnsi="Sakkal Majalla" w:cs="Sakkal Majalla"/>
        <w:sz w:val="28"/>
        <w:szCs w:val="28"/>
      </w:rPr>
      <w:fldChar w:fldCharType="begin"/>
    </w:r>
    <w:r w:rsidRPr="009214FF">
      <w:rPr>
        <w:rStyle w:val="PageNumber"/>
        <w:rFonts w:ascii="Sakkal Majalla" w:hAnsi="Sakkal Majalla" w:cs="Sakkal Majalla"/>
        <w:sz w:val="28"/>
        <w:szCs w:val="28"/>
      </w:rPr>
      <w:instrText xml:space="preserve">PAGE  </w:instrText>
    </w:r>
    <w:r w:rsidRPr="009214FF">
      <w:rPr>
        <w:rStyle w:val="PageNumber"/>
        <w:rFonts w:ascii="Sakkal Majalla" w:hAnsi="Sakkal Majalla" w:cs="Sakkal Majalla"/>
        <w:sz w:val="28"/>
        <w:szCs w:val="28"/>
      </w:rPr>
      <w:fldChar w:fldCharType="separate"/>
    </w:r>
    <w:r w:rsidR="00A81A54">
      <w:rPr>
        <w:rStyle w:val="PageNumber"/>
        <w:rFonts w:ascii="Sakkal Majalla" w:hAnsi="Sakkal Majalla" w:cs="Sakkal Majalla"/>
        <w:noProof/>
        <w:sz w:val="28"/>
        <w:szCs w:val="28"/>
      </w:rPr>
      <w:t>20</w:t>
    </w:r>
    <w:r w:rsidRPr="009214FF">
      <w:rPr>
        <w:rStyle w:val="PageNumber"/>
        <w:rFonts w:ascii="Sakkal Majalla" w:hAnsi="Sakkal Majalla" w:cs="Sakkal Majalla"/>
        <w:sz w:val="28"/>
        <w:szCs w:val="28"/>
      </w:rPr>
      <w:fldChar w:fldCharType="end"/>
    </w:r>
  </w:p>
  <w:p w14:paraId="3008FE49" w14:textId="77777777" w:rsidR="00812E07" w:rsidRDefault="00812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8E79B" w14:textId="77777777" w:rsidR="000F4185" w:rsidRDefault="000F4185">
      <w:r>
        <w:separator/>
      </w:r>
    </w:p>
  </w:footnote>
  <w:footnote w:type="continuationSeparator" w:id="0">
    <w:p w14:paraId="5B14417D" w14:textId="77777777" w:rsidR="000F4185" w:rsidRDefault="000F4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B221B"/>
    <w:multiLevelType w:val="hybridMultilevel"/>
    <w:tmpl w:val="58261172"/>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E5349B9"/>
    <w:multiLevelType w:val="hybridMultilevel"/>
    <w:tmpl w:val="84E613A0"/>
    <w:lvl w:ilvl="0" w:tplc="E2FA18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83DA2"/>
    <w:multiLevelType w:val="hybridMultilevel"/>
    <w:tmpl w:val="FC887DFC"/>
    <w:lvl w:ilvl="0" w:tplc="1BA2651A">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FE16CF"/>
    <w:multiLevelType w:val="hybridMultilevel"/>
    <w:tmpl w:val="8C0A0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C7D1A"/>
    <w:multiLevelType w:val="hybridMultilevel"/>
    <w:tmpl w:val="594041EE"/>
    <w:lvl w:ilvl="0" w:tplc="0409000F">
      <w:start w:val="1"/>
      <w:numFmt w:val="decimal"/>
      <w:lvlText w:val="%1."/>
      <w:lvlJc w:val="left"/>
      <w:pPr>
        <w:tabs>
          <w:tab w:val="num" w:pos="990"/>
        </w:tabs>
        <w:ind w:left="990" w:hanging="360"/>
      </w:pPr>
    </w:lvl>
    <w:lvl w:ilvl="1" w:tplc="CD247BB6">
      <w:start w:val="1"/>
      <w:numFmt w:val="decimal"/>
      <w:lvlText w:val="%2-"/>
      <w:lvlJc w:val="left"/>
      <w:pPr>
        <w:tabs>
          <w:tab w:val="num" w:pos="1725"/>
        </w:tabs>
        <w:ind w:left="1725" w:hanging="375"/>
      </w:pPr>
      <w:rPr>
        <w:rFonts w:hint="default"/>
      </w:r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 w15:restartNumberingAfterBreak="0">
    <w:nsid w:val="1A817DA6"/>
    <w:multiLevelType w:val="hybridMultilevel"/>
    <w:tmpl w:val="D026EF68"/>
    <w:lvl w:ilvl="0" w:tplc="700265AC">
      <w:start w:val="384"/>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8730B3"/>
    <w:multiLevelType w:val="hybridMultilevel"/>
    <w:tmpl w:val="0D887460"/>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C805CCF"/>
    <w:multiLevelType w:val="hybridMultilevel"/>
    <w:tmpl w:val="5CFEEB98"/>
    <w:lvl w:ilvl="0" w:tplc="0409000F">
      <w:start w:val="1"/>
      <w:numFmt w:val="decimal"/>
      <w:lvlText w:val="%1."/>
      <w:lvlJc w:val="left"/>
      <w:pPr>
        <w:tabs>
          <w:tab w:val="num" w:pos="2880"/>
        </w:tabs>
        <w:ind w:left="2880" w:hanging="360"/>
      </w:pPr>
      <w:rPr>
        <w:rFont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2D734494"/>
    <w:multiLevelType w:val="hybridMultilevel"/>
    <w:tmpl w:val="2DC411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832649"/>
    <w:multiLevelType w:val="hybridMultilevel"/>
    <w:tmpl w:val="F162FE54"/>
    <w:lvl w:ilvl="0" w:tplc="89BA2CD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8E433F"/>
    <w:multiLevelType w:val="hybridMultilevel"/>
    <w:tmpl w:val="F3C8DB7A"/>
    <w:lvl w:ilvl="0" w:tplc="0409000F">
      <w:start w:val="1"/>
      <w:numFmt w:val="decimal"/>
      <w:lvlText w:val="%1."/>
      <w:lvlJc w:val="left"/>
      <w:pPr>
        <w:tabs>
          <w:tab w:val="num" w:pos="2160"/>
        </w:tabs>
        <w:ind w:left="2160" w:hanging="360"/>
      </w:pPr>
      <w:rPr>
        <w:rFonts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3BEC0167"/>
    <w:multiLevelType w:val="hybridMultilevel"/>
    <w:tmpl w:val="1B8071FC"/>
    <w:lvl w:ilvl="0" w:tplc="0409000F">
      <w:start w:val="1"/>
      <w:numFmt w:val="decimal"/>
      <w:lvlText w:val="%1."/>
      <w:lvlJc w:val="left"/>
      <w:pPr>
        <w:tabs>
          <w:tab w:val="num" w:pos="1800"/>
        </w:tabs>
        <w:ind w:left="1800" w:hanging="360"/>
      </w:pPr>
      <w:rPr>
        <w:rFonts w:hint="default"/>
      </w:rPr>
    </w:lvl>
    <w:lvl w:ilvl="1" w:tplc="0409000B">
      <w:start w:val="1"/>
      <w:numFmt w:val="bullet"/>
      <w:lvlText w:val=""/>
      <w:lvlJc w:val="left"/>
      <w:pPr>
        <w:tabs>
          <w:tab w:val="num" w:pos="3525"/>
        </w:tabs>
        <w:ind w:left="3525" w:hanging="360"/>
      </w:pPr>
      <w:rPr>
        <w:rFonts w:ascii="Wingdings" w:hAnsi="Wingdings" w:hint="default"/>
      </w:rPr>
    </w:lvl>
    <w:lvl w:ilvl="2" w:tplc="04090005">
      <w:start w:val="1"/>
      <w:numFmt w:val="bullet"/>
      <w:lvlText w:val=""/>
      <w:lvlJc w:val="left"/>
      <w:pPr>
        <w:tabs>
          <w:tab w:val="num" w:pos="3480"/>
        </w:tabs>
        <w:ind w:left="3480" w:hanging="360"/>
      </w:pPr>
      <w:rPr>
        <w:rFonts w:ascii="Wingdings" w:hAnsi="Wingdings" w:hint="default"/>
      </w:rPr>
    </w:lvl>
    <w:lvl w:ilvl="3" w:tplc="04090001">
      <w:start w:val="1"/>
      <w:numFmt w:val="bullet"/>
      <w:lvlText w:val=""/>
      <w:lvlJc w:val="left"/>
      <w:pPr>
        <w:tabs>
          <w:tab w:val="num" w:pos="4200"/>
        </w:tabs>
        <w:ind w:left="4200" w:hanging="360"/>
      </w:pPr>
      <w:rPr>
        <w:rFonts w:ascii="Symbol" w:hAnsi="Symbol" w:hint="default"/>
      </w:rPr>
    </w:lvl>
    <w:lvl w:ilvl="4" w:tplc="04090003">
      <w:start w:val="1"/>
      <w:numFmt w:val="bullet"/>
      <w:lvlText w:val="o"/>
      <w:lvlJc w:val="left"/>
      <w:pPr>
        <w:tabs>
          <w:tab w:val="num" w:pos="4920"/>
        </w:tabs>
        <w:ind w:left="4920" w:hanging="360"/>
      </w:pPr>
      <w:rPr>
        <w:rFonts w:ascii="Courier New" w:hAnsi="Courier New" w:hint="default"/>
      </w:rPr>
    </w:lvl>
    <w:lvl w:ilvl="5" w:tplc="04090005">
      <w:start w:val="1"/>
      <w:numFmt w:val="bullet"/>
      <w:lvlText w:val=""/>
      <w:lvlJc w:val="left"/>
      <w:pPr>
        <w:tabs>
          <w:tab w:val="num" w:pos="5640"/>
        </w:tabs>
        <w:ind w:left="5640" w:hanging="360"/>
      </w:pPr>
      <w:rPr>
        <w:rFonts w:ascii="Wingdings" w:hAnsi="Wingdings" w:hint="default"/>
      </w:rPr>
    </w:lvl>
    <w:lvl w:ilvl="6" w:tplc="04090001">
      <w:start w:val="1"/>
      <w:numFmt w:val="bullet"/>
      <w:lvlText w:val=""/>
      <w:lvlJc w:val="left"/>
      <w:pPr>
        <w:tabs>
          <w:tab w:val="num" w:pos="6360"/>
        </w:tabs>
        <w:ind w:left="6360" w:hanging="360"/>
      </w:pPr>
      <w:rPr>
        <w:rFonts w:ascii="Symbol" w:hAnsi="Symbol" w:hint="default"/>
      </w:rPr>
    </w:lvl>
    <w:lvl w:ilvl="7" w:tplc="04090003">
      <w:start w:val="1"/>
      <w:numFmt w:val="bullet"/>
      <w:lvlText w:val="o"/>
      <w:lvlJc w:val="left"/>
      <w:pPr>
        <w:tabs>
          <w:tab w:val="num" w:pos="7080"/>
        </w:tabs>
        <w:ind w:left="7080" w:hanging="360"/>
      </w:pPr>
      <w:rPr>
        <w:rFonts w:ascii="Courier New" w:hAnsi="Courier New" w:hint="default"/>
      </w:rPr>
    </w:lvl>
    <w:lvl w:ilvl="8" w:tplc="04090005">
      <w:start w:val="1"/>
      <w:numFmt w:val="bullet"/>
      <w:lvlText w:val=""/>
      <w:lvlJc w:val="left"/>
      <w:pPr>
        <w:tabs>
          <w:tab w:val="num" w:pos="7800"/>
        </w:tabs>
        <w:ind w:left="7800" w:hanging="360"/>
      </w:pPr>
      <w:rPr>
        <w:rFonts w:ascii="Wingdings" w:hAnsi="Wingdings" w:hint="default"/>
      </w:rPr>
    </w:lvl>
  </w:abstractNum>
  <w:abstractNum w:abstractNumId="12" w15:restartNumberingAfterBreak="0">
    <w:nsid w:val="40D20095"/>
    <w:multiLevelType w:val="hybridMultilevel"/>
    <w:tmpl w:val="06624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F6660A"/>
    <w:multiLevelType w:val="hybridMultilevel"/>
    <w:tmpl w:val="BEDC8D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4D1EA4"/>
    <w:multiLevelType w:val="hybridMultilevel"/>
    <w:tmpl w:val="70388316"/>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5" w15:restartNumberingAfterBreak="0">
    <w:nsid w:val="532F01DF"/>
    <w:multiLevelType w:val="hybridMultilevel"/>
    <w:tmpl w:val="0D887460"/>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3E82900"/>
    <w:multiLevelType w:val="hybridMultilevel"/>
    <w:tmpl w:val="1CECF03E"/>
    <w:lvl w:ilvl="0" w:tplc="0409000F">
      <w:start w:val="1"/>
      <w:numFmt w:val="decimal"/>
      <w:lvlText w:val="%1."/>
      <w:lvlJc w:val="left"/>
      <w:pPr>
        <w:tabs>
          <w:tab w:val="num" w:pos="1800"/>
        </w:tabs>
        <w:ind w:left="1800" w:hanging="360"/>
      </w:pPr>
      <w:rPr>
        <w:rFonts w:hint="default"/>
      </w:rPr>
    </w:lvl>
    <w:lvl w:ilvl="1" w:tplc="04090003">
      <w:start w:val="1"/>
      <w:numFmt w:val="bullet"/>
      <w:lvlText w:val="o"/>
      <w:lvlJc w:val="left"/>
      <w:pPr>
        <w:tabs>
          <w:tab w:val="num" w:pos="1755"/>
        </w:tabs>
        <w:ind w:left="1755" w:hanging="360"/>
      </w:pPr>
      <w:rPr>
        <w:rFonts w:ascii="Courier New" w:hAnsi="Courier New" w:hint="default"/>
      </w:rPr>
    </w:lvl>
    <w:lvl w:ilvl="2" w:tplc="04090005">
      <w:start w:val="1"/>
      <w:numFmt w:val="bullet"/>
      <w:lvlText w:val=""/>
      <w:lvlJc w:val="left"/>
      <w:pPr>
        <w:tabs>
          <w:tab w:val="num" w:pos="2475"/>
        </w:tabs>
        <w:ind w:left="2475" w:hanging="360"/>
      </w:pPr>
      <w:rPr>
        <w:rFonts w:ascii="Wingdings" w:hAnsi="Wingdings" w:hint="default"/>
      </w:rPr>
    </w:lvl>
    <w:lvl w:ilvl="3" w:tplc="04090001">
      <w:start w:val="1"/>
      <w:numFmt w:val="bullet"/>
      <w:lvlText w:val=""/>
      <w:lvlJc w:val="left"/>
      <w:pPr>
        <w:tabs>
          <w:tab w:val="num" w:pos="3195"/>
        </w:tabs>
        <w:ind w:left="3195" w:hanging="360"/>
      </w:pPr>
      <w:rPr>
        <w:rFonts w:ascii="Symbol" w:hAnsi="Symbol" w:hint="default"/>
      </w:rPr>
    </w:lvl>
    <w:lvl w:ilvl="4" w:tplc="04090003">
      <w:start w:val="1"/>
      <w:numFmt w:val="bullet"/>
      <w:lvlText w:val="o"/>
      <w:lvlJc w:val="left"/>
      <w:pPr>
        <w:tabs>
          <w:tab w:val="num" w:pos="3915"/>
        </w:tabs>
        <w:ind w:left="3915" w:hanging="360"/>
      </w:pPr>
      <w:rPr>
        <w:rFonts w:ascii="Courier New" w:hAnsi="Courier New" w:hint="default"/>
      </w:rPr>
    </w:lvl>
    <w:lvl w:ilvl="5" w:tplc="04090005">
      <w:start w:val="1"/>
      <w:numFmt w:val="bullet"/>
      <w:lvlText w:val=""/>
      <w:lvlJc w:val="left"/>
      <w:pPr>
        <w:tabs>
          <w:tab w:val="num" w:pos="4635"/>
        </w:tabs>
        <w:ind w:left="4635" w:hanging="360"/>
      </w:pPr>
      <w:rPr>
        <w:rFonts w:ascii="Wingdings" w:hAnsi="Wingdings" w:hint="default"/>
      </w:rPr>
    </w:lvl>
    <w:lvl w:ilvl="6" w:tplc="04090001">
      <w:start w:val="1"/>
      <w:numFmt w:val="bullet"/>
      <w:lvlText w:val=""/>
      <w:lvlJc w:val="left"/>
      <w:pPr>
        <w:tabs>
          <w:tab w:val="num" w:pos="5355"/>
        </w:tabs>
        <w:ind w:left="5355" w:hanging="360"/>
      </w:pPr>
      <w:rPr>
        <w:rFonts w:ascii="Symbol" w:hAnsi="Symbol" w:hint="default"/>
      </w:rPr>
    </w:lvl>
    <w:lvl w:ilvl="7" w:tplc="04090003">
      <w:start w:val="1"/>
      <w:numFmt w:val="bullet"/>
      <w:lvlText w:val="o"/>
      <w:lvlJc w:val="left"/>
      <w:pPr>
        <w:tabs>
          <w:tab w:val="num" w:pos="6075"/>
        </w:tabs>
        <w:ind w:left="6075" w:hanging="360"/>
      </w:pPr>
      <w:rPr>
        <w:rFonts w:ascii="Courier New" w:hAnsi="Courier New" w:hint="default"/>
      </w:rPr>
    </w:lvl>
    <w:lvl w:ilvl="8" w:tplc="04090005">
      <w:start w:val="1"/>
      <w:numFmt w:val="bullet"/>
      <w:lvlText w:val=""/>
      <w:lvlJc w:val="left"/>
      <w:pPr>
        <w:tabs>
          <w:tab w:val="num" w:pos="6795"/>
        </w:tabs>
        <w:ind w:left="6795" w:hanging="360"/>
      </w:pPr>
      <w:rPr>
        <w:rFonts w:ascii="Wingdings" w:hAnsi="Wingdings" w:hint="default"/>
      </w:rPr>
    </w:lvl>
  </w:abstractNum>
  <w:abstractNum w:abstractNumId="17" w15:restartNumberingAfterBreak="0">
    <w:nsid w:val="590B328D"/>
    <w:multiLevelType w:val="hybridMultilevel"/>
    <w:tmpl w:val="0C625B44"/>
    <w:lvl w:ilvl="0" w:tplc="4286802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ECA3A34"/>
    <w:multiLevelType w:val="hybridMultilevel"/>
    <w:tmpl w:val="44CA8C74"/>
    <w:lvl w:ilvl="0" w:tplc="89BA2CD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0A3238"/>
    <w:multiLevelType w:val="hybridMultilevel"/>
    <w:tmpl w:val="0D887460"/>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5703E61"/>
    <w:multiLevelType w:val="hybridMultilevel"/>
    <w:tmpl w:val="B5727B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AF7F8E"/>
    <w:multiLevelType w:val="hybridMultilevel"/>
    <w:tmpl w:val="691E3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7C5890"/>
    <w:multiLevelType w:val="hybridMultilevel"/>
    <w:tmpl w:val="ABAC57BA"/>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D6B39CC"/>
    <w:multiLevelType w:val="hybridMultilevel"/>
    <w:tmpl w:val="F8E64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4"/>
  </w:num>
  <w:num w:numId="5">
    <w:abstractNumId w:val="17"/>
  </w:num>
  <w:num w:numId="6">
    <w:abstractNumId w:val="5"/>
  </w:num>
  <w:num w:numId="7">
    <w:abstractNumId w:val="7"/>
  </w:num>
  <w:num w:numId="8">
    <w:abstractNumId w:val="6"/>
  </w:num>
  <w:num w:numId="9">
    <w:abstractNumId w:val="16"/>
  </w:num>
  <w:num w:numId="10">
    <w:abstractNumId w:val="11"/>
  </w:num>
  <w:num w:numId="11">
    <w:abstractNumId w:val="0"/>
  </w:num>
  <w:num w:numId="12">
    <w:abstractNumId w:val="10"/>
  </w:num>
  <w:num w:numId="13">
    <w:abstractNumId w:val="2"/>
  </w:num>
  <w:num w:numId="14">
    <w:abstractNumId w:val="19"/>
  </w:num>
  <w:num w:numId="15">
    <w:abstractNumId w:val="21"/>
  </w:num>
  <w:num w:numId="16">
    <w:abstractNumId w:val="13"/>
  </w:num>
  <w:num w:numId="17">
    <w:abstractNumId w:val="15"/>
  </w:num>
  <w:num w:numId="18">
    <w:abstractNumId w:val="14"/>
  </w:num>
  <w:num w:numId="19">
    <w:abstractNumId w:val="23"/>
  </w:num>
  <w:num w:numId="20">
    <w:abstractNumId w:val="3"/>
  </w:num>
  <w:num w:numId="21">
    <w:abstractNumId w:val="1"/>
  </w:num>
  <w:num w:numId="22">
    <w:abstractNumId w:val="8"/>
  </w:num>
  <w:num w:numId="23">
    <w:abstractNumId w:val="18"/>
  </w:num>
  <w:num w:numId="24">
    <w:abstractNumId w:val="12"/>
  </w:num>
  <w:num w:numId="25">
    <w:abstractNumId w:val="2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ad Azzahri">
    <w15:presenceInfo w15:providerId="Windows Live" w15:userId="d940801fba71fe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9C1"/>
    <w:rsid w:val="00000A13"/>
    <w:rsid w:val="00004FD0"/>
    <w:rsid w:val="00005AEF"/>
    <w:rsid w:val="0000651B"/>
    <w:rsid w:val="000071BA"/>
    <w:rsid w:val="00015EB9"/>
    <w:rsid w:val="000208C0"/>
    <w:rsid w:val="00020CF3"/>
    <w:rsid w:val="000265DD"/>
    <w:rsid w:val="00031209"/>
    <w:rsid w:val="00035826"/>
    <w:rsid w:val="000363FF"/>
    <w:rsid w:val="0003712C"/>
    <w:rsid w:val="000377B9"/>
    <w:rsid w:val="000420B0"/>
    <w:rsid w:val="000427E1"/>
    <w:rsid w:val="00042FC7"/>
    <w:rsid w:val="0004451E"/>
    <w:rsid w:val="000457A6"/>
    <w:rsid w:val="00050000"/>
    <w:rsid w:val="000539C4"/>
    <w:rsid w:val="00060A86"/>
    <w:rsid w:val="000724E3"/>
    <w:rsid w:val="000750AF"/>
    <w:rsid w:val="00080B48"/>
    <w:rsid w:val="000920AD"/>
    <w:rsid w:val="00093DD7"/>
    <w:rsid w:val="00093FD6"/>
    <w:rsid w:val="00096354"/>
    <w:rsid w:val="00097ED0"/>
    <w:rsid w:val="000A24B5"/>
    <w:rsid w:val="000A299E"/>
    <w:rsid w:val="000B190F"/>
    <w:rsid w:val="000B28C5"/>
    <w:rsid w:val="000B317A"/>
    <w:rsid w:val="000B400E"/>
    <w:rsid w:val="000B72CE"/>
    <w:rsid w:val="000C3A67"/>
    <w:rsid w:val="000C4FFA"/>
    <w:rsid w:val="000C50F0"/>
    <w:rsid w:val="000D61BD"/>
    <w:rsid w:val="000D6DDC"/>
    <w:rsid w:val="000E20A9"/>
    <w:rsid w:val="000E4E1F"/>
    <w:rsid w:val="000E54EE"/>
    <w:rsid w:val="000F023C"/>
    <w:rsid w:val="000F10E9"/>
    <w:rsid w:val="000F2706"/>
    <w:rsid w:val="000F4185"/>
    <w:rsid w:val="00100790"/>
    <w:rsid w:val="00106391"/>
    <w:rsid w:val="00107217"/>
    <w:rsid w:val="001127D5"/>
    <w:rsid w:val="00116FD5"/>
    <w:rsid w:val="0011700D"/>
    <w:rsid w:val="0012263E"/>
    <w:rsid w:val="00124F00"/>
    <w:rsid w:val="0012548B"/>
    <w:rsid w:val="0012714D"/>
    <w:rsid w:val="00132167"/>
    <w:rsid w:val="00133F4B"/>
    <w:rsid w:val="00142B26"/>
    <w:rsid w:val="0014581F"/>
    <w:rsid w:val="00151AA8"/>
    <w:rsid w:val="00161A15"/>
    <w:rsid w:val="001621C1"/>
    <w:rsid w:val="0016276E"/>
    <w:rsid w:val="001637FF"/>
    <w:rsid w:val="001675EF"/>
    <w:rsid w:val="0017089F"/>
    <w:rsid w:val="001728CF"/>
    <w:rsid w:val="00172DF8"/>
    <w:rsid w:val="0017339D"/>
    <w:rsid w:val="00174322"/>
    <w:rsid w:val="001757EE"/>
    <w:rsid w:val="00175E0F"/>
    <w:rsid w:val="00180DFD"/>
    <w:rsid w:val="00182C32"/>
    <w:rsid w:val="00184BAF"/>
    <w:rsid w:val="0018694B"/>
    <w:rsid w:val="001878D7"/>
    <w:rsid w:val="00190B36"/>
    <w:rsid w:val="0019775F"/>
    <w:rsid w:val="001A5111"/>
    <w:rsid w:val="001A6A83"/>
    <w:rsid w:val="001A7C23"/>
    <w:rsid w:val="001B17D9"/>
    <w:rsid w:val="001B1A8D"/>
    <w:rsid w:val="001B4FCE"/>
    <w:rsid w:val="001B6F5F"/>
    <w:rsid w:val="001C0C5D"/>
    <w:rsid w:val="001C2ACA"/>
    <w:rsid w:val="001D0193"/>
    <w:rsid w:val="001D1493"/>
    <w:rsid w:val="001D3693"/>
    <w:rsid w:val="001D66F2"/>
    <w:rsid w:val="001E03A8"/>
    <w:rsid w:val="001E1D2F"/>
    <w:rsid w:val="001E28DE"/>
    <w:rsid w:val="001E3A05"/>
    <w:rsid w:val="001E6F0D"/>
    <w:rsid w:val="001F09A7"/>
    <w:rsid w:val="001F3955"/>
    <w:rsid w:val="001F7ED9"/>
    <w:rsid w:val="00200E29"/>
    <w:rsid w:val="00201201"/>
    <w:rsid w:val="002022C8"/>
    <w:rsid w:val="0020786D"/>
    <w:rsid w:val="00207EB8"/>
    <w:rsid w:val="00210A43"/>
    <w:rsid w:val="002171B9"/>
    <w:rsid w:val="00217BC6"/>
    <w:rsid w:val="002253D0"/>
    <w:rsid w:val="00226AA1"/>
    <w:rsid w:val="00226EC4"/>
    <w:rsid w:val="00231633"/>
    <w:rsid w:val="00233941"/>
    <w:rsid w:val="00237AA7"/>
    <w:rsid w:val="00247A1C"/>
    <w:rsid w:val="00247E59"/>
    <w:rsid w:val="0025102E"/>
    <w:rsid w:val="00251049"/>
    <w:rsid w:val="00251E69"/>
    <w:rsid w:val="00256A96"/>
    <w:rsid w:val="00257000"/>
    <w:rsid w:val="00257299"/>
    <w:rsid w:val="00262C69"/>
    <w:rsid w:val="00263C90"/>
    <w:rsid w:val="00266E0C"/>
    <w:rsid w:val="00270E7A"/>
    <w:rsid w:val="00276C44"/>
    <w:rsid w:val="0028041E"/>
    <w:rsid w:val="00282CEE"/>
    <w:rsid w:val="002831E0"/>
    <w:rsid w:val="00283D02"/>
    <w:rsid w:val="00292971"/>
    <w:rsid w:val="00293DF1"/>
    <w:rsid w:val="00294F31"/>
    <w:rsid w:val="00297D3D"/>
    <w:rsid w:val="002A3D3E"/>
    <w:rsid w:val="002A535A"/>
    <w:rsid w:val="002A6295"/>
    <w:rsid w:val="002B1533"/>
    <w:rsid w:val="002B7373"/>
    <w:rsid w:val="002B7D55"/>
    <w:rsid w:val="002C3ADD"/>
    <w:rsid w:val="002E0141"/>
    <w:rsid w:val="002F5FE8"/>
    <w:rsid w:val="002F7F67"/>
    <w:rsid w:val="003004D0"/>
    <w:rsid w:val="003009DA"/>
    <w:rsid w:val="003056A9"/>
    <w:rsid w:val="00305D98"/>
    <w:rsid w:val="003077D7"/>
    <w:rsid w:val="00313DB5"/>
    <w:rsid w:val="00315DBD"/>
    <w:rsid w:val="0032077C"/>
    <w:rsid w:val="0032164B"/>
    <w:rsid w:val="003251D3"/>
    <w:rsid w:val="00331074"/>
    <w:rsid w:val="00331818"/>
    <w:rsid w:val="00331837"/>
    <w:rsid w:val="003322FC"/>
    <w:rsid w:val="0033245B"/>
    <w:rsid w:val="0033407C"/>
    <w:rsid w:val="0033745F"/>
    <w:rsid w:val="00354EA5"/>
    <w:rsid w:val="003606A5"/>
    <w:rsid w:val="00364D66"/>
    <w:rsid w:val="00373D13"/>
    <w:rsid w:val="0038503B"/>
    <w:rsid w:val="00386BAA"/>
    <w:rsid w:val="00390419"/>
    <w:rsid w:val="003911D3"/>
    <w:rsid w:val="00391782"/>
    <w:rsid w:val="00391953"/>
    <w:rsid w:val="00394695"/>
    <w:rsid w:val="0039649C"/>
    <w:rsid w:val="0039777F"/>
    <w:rsid w:val="003A0A87"/>
    <w:rsid w:val="003A2AC2"/>
    <w:rsid w:val="003A51BA"/>
    <w:rsid w:val="003A64C4"/>
    <w:rsid w:val="003A7BC1"/>
    <w:rsid w:val="003B0066"/>
    <w:rsid w:val="003B3735"/>
    <w:rsid w:val="003B4405"/>
    <w:rsid w:val="003B7D13"/>
    <w:rsid w:val="003C2BC5"/>
    <w:rsid w:val="003C3D99"/>
    <w:rsid w:val="003C5350"/>
    <w:rsid w:val="003C673A"/>
    <w:rsid w:val="003C7636"/>
    <w:rsid w:val="003C7924"/>
    <w:rsid w:val="003D4DF7"/>
    <w:rsid w:val="003E524A"/>
    <w:rsid w:val="003E65D2"/>
    <w:rsid w:val="00401732"/>
    <w:rsid w:val="00406D55"/>
    <w:rsid w:val="004118DD"/>
    <w:rsid w:val="004122C3"/>
    <w:rsid w:val="00412364"/>
    <w:rsid w:val="00414590"/>
    <w:rsid w:val="00415263"/>
    <w:rsid w:val="00416C2C"/>
    <w:rsid w:val="00417B37"/>
    <w:rsid w:val="00427475"/>
    <w:rsid w:val="0043078E"/>
    <w:rsid w:val="004320DE"/>
    <w:rsid w:val="00432C42"/>
    <w:rsid w:val="004370C5"/>
    <w:rsid w:val="00445ADB"/>
    <w:rsid w:val="00455DDF"/>
    <w:rsid w:val="00455FBB"/>
    <w:rsid w:val="00456462"/>
    <w:rsid w:val="00460765"/>
    <w:rsid w:val="004608EF"/>
    <w:rsid w:val="0046099F"/>
    <w:rsid w:val="00463475"/>
    <w:rsid w:val="004654E1"/>
    <w:rsid w:val="00475841"/>
    <w:rsid w:val="004911F4"/>
    <w:rsid w:val="00496AF8"/>
    <w:rsid w:val="0049776D"/>
    <w:rsid w:val="004978CD"/>
    <w:rsid w:val="004A3255"/>
    <w:rsid w:val="004A4A33"/>
    <w:rsid w:val="004A5E95"/>
    <w:rsid w:val="004A6DBB"/>
    <w:rsid w:val="004B2059"/>
    <w:rsid w:val="004B42A9"/>
    <w:rsid w:val="004C168A"/>
    <w:rsid w:val="004C3CF6"/>
    <w:rsid w:val="004C45D8"/>
    <w:rsid w:val="004C6D32"/>
    <w:rsid w:val="004D1B15"/>
    <w:rsid w:val="004D5C70"/>
    <w:rsid w:val="004E14D8"/>
    <w:rsid w:val="004E7103"/>
    <w:rsid w:val="004E7B1E"/>
    <w:rsid w:val="004F0EF3"/>
    <w:rsid w:val="004F12D4"/>
    <w:rsid w:val="004F2A91"/>
    <w:rsid w:val="004F3B98"/>
    <w:rsid w:val="004F6903"/>
    <w:rsid w:val="005020D0"/>
    <w:rsid w:val="00503394"/>
    <w:rsid w:val="00514483"/>
    <w:rsid w:val="00515AB8"/>
    <w:rsid w:val="00521027"/>
    <w:rsid w:val="00526243"/>
    <w:rsid w:val="00526245"/>
    <w:rsid w:val="00526744"/>
    <w:rsid w:val="005305FC"/>
    <w:rsid w:val="0053209C"/>
    <w:rsid w:val="00541FDA"/>
    <w:rsid w:val="005433A5"/>
    <w:rsid w:val="00550A88"/>
    <w:rsid w:val="00550C61"/>
    <w:rsid w:val="00555049"/>
    <w:rsid w:val="005571AE"/>
    <w:rsid w:val="00565058"/>
    <w:rsid w:val="005674C0"/>
    <w:rsid w:val="005712C8"/>
    <w:rsid w:val="0057133F"/>
    <w:rsid w:val="00571495"/>
    <w:rsid w:val="00574AE3"/>
    <w:rsid w:val="00577921"/>
    <w:rsid w:val="00577F5C"/>
    <w:rsid w:val="00580242"/>
    <w:rsid w:val="0058057E"/>
    <w:rsid w:val="005842CA"/>
    <w:rsid w:val="0058550D"/>
    <w:rsid w:val="00585F4F"/>
    <w:rsid w:val="00590C4F"/>
    <w:rsid w:val="00592CC0"/>
    <w:rsid w:val="00594782"/>
    <w:rsid w:val="00596E19"/>
    <w:rsid w:val="005A1F30"/>
    <w:rsid w:val="005D26D0"/>
    <w:rsid w:val="005D7395"/>
    <w:rsid w:val="005E1C57"/>
    <w:rsid w:val="005E78F1"/>
    <w:rsid w:val="005F0D32"/>
    <w:rsid w:val="005F2B8B"/>
    <w:rsid w:val="005F39B3"/>
    <w:rsid w:val="005F4976"/>
    <w:rsid w:val="00601052"/>
    <w:rsid w:val="006031F4"/>
    <w:rsid w:val="00605C4F"/>
    <w:rsid w:val="00606C0F"/>
    <w:rsid w:val="0061076A"/>
    <w:rsid w:val="006109B1"/>
    <w:rsid w:val="0061327E"/>
    <w:rsid w:val="00623C2D"/>
    <w:rsid w:val="00625A7B"/>
    <w:rsid w:val="0063001C"/>
    <w:rsid w:val="00630A7C"/>
    <w:rsid w:val="0063113A"/>
    <w:rsid w:val="00631D53"/>
    <w:rsid w:val="0063670F"/>
    <w:rsid w:val="006410AF"/>
    <w:rsid w:val="00644EDC"/>
    <w:rsid w:val="00656BBD"/>
    <w:rsid w:val="006578BC"/>
    <w:rsid w:val="0067315C"/>
    <w:rsid w:val="006739E2"/>
    <w:rsid w:val="0067549E"/>
    <w:rsid w:val="006754F7"/>
    <w:rsid w:val="00676D9B"/>
    <w:rsid w:val="006822E0"/>
    <w:rsid w:val="00694085"/>
    <w:rsid w:val="006A3055"/>
    <w:rsid w:val="006B015D"/>
    <w:rsid w:val="006B191B"/>
    <w:rsid w:val="006B2687"/>
    <w:rsid w:val="006B42E6"/>
    <w:rsid w:val="006B4CEA"/>
    <w:rsid w:val="006B7459"/>
    <w:rsid w:val="006C0274"/>
    <w:rsid w:val="006C132B"/>
    <w:rsid w:val="006C2917"/>
    <w:rsid w:val="006C2EFF"/>
    <w:rsid w:val="006C5134"/>
    <w:rsid w:val="006C69D5"/>
    <w:rsid w:val="006D33B2"/>
    <w:rsid w:val="006E1724"/>
    <w:rsid w:val="006E1A0C"/>
    <w:rsid w:val="006E1B0B"/>
    <w:rsid w:val="006E2654"/>
    <w:rsid w:val="006E618E"/>
    <w:rsid w:val="006E69F2"/>
    <w:rsid w:val="006E70D5"/>
    <w:rsid w:val="006F5158"/>
    <w:rsid w:val="006F6A9F"/>
    <w:rsid w:val="007055A4"/>
    <w:rsid w:val="007074BF"/>
    <w:rsid w:val="00707AB2"/>
    <w:rsid w:val="00710581"/>
    <w:rsid w:val="00711894"/>
    <w:rsid w:val="00714045"/>
    <w:rsid w:val="00714D7E"/>
    <w:rsid w:val="00722719"/>
    <w:rsid w:val="00722811"/>
    <w:rsid w:val="007258BE"/>
    <w:rsid w:val="00750C52"/>
    <w:rsid w:val="00751103"/>
    <w:rsid w:val="00751CF7"/>
    <w:rsid w:val="00756273"/>
    <w:rsid w:val="00760727"/>
    <w:rsid w:val="00760CC5"/>
    <w:rsid w:val="00765F70"/>
    <w:rsid w:val="00770DCB"/>
    <w:rsid w:val="00777B23"/>
    <w:rsid w:val="00777B8A"/>
    <w:rsid w:val="00791E2E"/>
    <w:rsid w:val="00795C0C"/>
    <w:rsid w:val="007A014B"/>
    <w:rsid w:val="007A3792"/>
    <w:rsid w:val="007A3D3A"/>
    <w:rsid w:val="007A552F"/>
    <w:rsid w:val="007A5F45"/>
    <w:rsid w:val="007A68AE"/>
    <w:rsid w:val="007B686A"/>
    <w:rsid w:val="007D01BA"/>
    <w:rsid w:val="007D262D"/>
    <w:rsid w:val="007D3E72"/>
    <w:rsid w:val="007D45EA"/>
    <w:rsid w:val="007D64C0"/>
    <w:rsid w:val="007F109A"/>
    <w:rsid w:val="007F31B3"/>
    <w:rsid w:val="008028B3"/>
    <w:rsid w:val="00802F07"/>
    <w:rsid w:val="0081021F"/>
    <w:rsid w:val="00812E07"/>
    <w:rsid w:val="00817B8C"/>
    <w:rsid w:val="00824758"/>
    <w:rsid w:val="00831185"/>
    <w:rsid w:val="00831F05"/>
    <w:rsid w:val="008338C5"/>
    <w:rsid w:val="00835316"/>
    <w:rsid w:val="00835B26"/>
    <w:rsid w:val="008364BC"/>
    <w:rsid w:val="00837A72"/>
    <w:rsid w:val="00844AE1"/>
    <w:rsid w:val="008515E0"/>
    <w:rsid w:val="008578D2"/>
    <w:rsid w:val="0086068F"/>
    <w:rsid w:val="00863EF9"/>
    <w:rsid w:val="00865C1A"/>
    <w:rsid w:val="00866494"/>
    <w:rsid w:val="008670EE"/>
    <w:rsid w:val="0086741E"/>
    <w:rsid w:val="008768A0"/>
    <w:rsid w:val="00880536"/>
    <w:rsid w:val="00881B40"/>
    <w:rsid w:val="00886B98"/>
    <w:rsid w:val="00886D53"/>
    <w:rsid w:val="00891075"/>
    <w:rsid w:val="00891EA0"/>
    <w:rsid w:val="00893E90"/>
    <w:rsid w:val="00894E29"/>
    <w:rsid w:val="00895736"/>
    <w:rsid w:val="00896CDA"/>
    <w:rsid w:val="008D0973"/>
    <w:rsid w:val="008F565B"/>
    <w:rsid w:val="008F5C18"/>
    <w:rsid w:val="008F6596"/>
    <w:rsid w:val="008F6C7D"/>
    <w:rsid w:val="00900B8F"/>
    <w:rsid w:val="009041F1"/>
    <w:rsid w:val="009119CF"/>
    <w:rsid w:val="009145BC"/>
    <w:rsid w:val="00920A2D"/>
    <w:rsid w:val="009214FF"/>
    <w:rsid w:val="009256B5"/>
    <w:rsid w:val="0092574D"/>
    <w:rsid w:val="00932E83"/>
    <w:rsid w:val="0093441E"/>
    <w:rsid w:val="009466A3"/>
    <w:rsid w:val="00947ACA"/>
    <w:rsid w:val="009524C8"/>
    <w:rsid w:val="009535D8"/>
    <w:rsid w:val="00961D0B"/>
    <w:rsid w:val="009634AA"/>
    <w:rsid w:val="00963AE9"/>
    <w:rsid w:val="00964BAC"/>
    <w:rsid w:val="00972F15"/>
    <w:rsid w:val="00983271"/>
    <w:rsid w:val="0098684A"/>
    <w:rsid w:val="009870CA"/>
    <w:rsid w:val="009931C5"/>
    <w:rsid w:val="00994366"/>
    <w:rsid w:val="009964BE"/>
    <w:rsid w:val="009A24DF"/>
    <w:rsid w:val="009A34EE"/>
    <w:rsid w:val="009B048E"/>
    <w:rsid w:val="009B08DE"/>
    <w:rsid w:val="009B4EB6"/>
    <w:rsid w:val="009B6301"/>
    <w:rsid w:val="009C68F9"/>
    <w:rsid w:val="009C73AD"/>
    <w:rsid w:val="009D1EFD"/>
    <w:rsid w:val="009D7918"/>
    <w:rsid w:val="009E24B2"/>
    <w:rsid w:val="009E46C3"/>
    <w:rsid w:val="009E6994"/>
    <w:rsid w:val="009F23D9"/>
    <w:rsid w:val="009F638E"/>
    <w:rsid w:val="009F672D"/>
    <w:rsid w:val="00A02D9B"/>
    <w:rsid w:val="00A0373B"/>
    <w:rsid w:val="00A0723F"/>
    <w:rsid w:val="00A07E5E"/>
    <w:rsid w:val="00A13E0A"/>
    <w:rsid w:val="00A206F5"/>
    <w:rsid w:val="00A21435"/>
    <w:rsid w:val="00A24212"/>
    <w:rsid w:val="00A3495E"/>
    <w:rsid w:val="00A34FC4"/>
    <w:rsid w:val="00A35424"/>
    <w:rsid w:val="00A4056F"/>
    <w:rsid w:val="00A40F46"/>
    <w:rsid w:val="00A630B9"/>
    <w:rsid w:val="00A654ED"/>
    <w:rsid w:val="00A66F66"/>
    <w:rsid w:val="00A6719C"/>
    <w:rsid w:val="00A70CEF"/>
    <w:rsid w:val="00A8046B"/>
    <w:rsid w:val="00A81A54"/>
    <w:rsid w:val="00A81B8A"/>
    <w:rsid w:val="00A8279D"/>
    <w:rsid w:val="00A87AA7"/>
    <w:rsid w:val="00A925D1"/>
    <w:rsid w:val="00AA1107"/>
    <w:rsid w:val="00AA67CF"/>
    <w:rsid w:val="00AB5E59"/>
    <w:rsid w:val="00AB6F97"/>
    <w:rsid w:val="00AB781D"/>
    <w:rsid w:val="00AC2A89"/>
    <w:rsid w:val="00AC3365"/>
    <w:rsid w:val="00AC4B87"/>
    <w:rsid w:val="00AD62C3"/>
    <w:rsid w:val="00AE1B59"/>
    <w:rsid w:val="00AE2005"/>
    <w:rsid w:val="00AE4476"/>
    <w:rsid w:val="00AE6671"/>
    <w:rsid w:val="00AF0134"/>
    <w:rsid w:val="00AF14D7"/>
    <w:rsid w:val="00AF2338"/>
    <w:rsid w:val="00AF2BAB"/>
    <w:rsid w:val="00AF2C3A"/>
    <w:rsid w:val="00AF2EC8"/>
    <w:rsid w:val="00AF633A"/>
    <w:rsid w:val="00B00AF3"/>
    <w:rsid w:val="00B0128B"/>
    <w:rsid w:val="00B0189E"/>
    <w:rsid w:val="00B0434C"/>
    <w:rsid w:val="00B064D9"/>
    <w:rsid w:val="00B2427B"/>
    <w:rsid w:val="00B37AAC"/>
    <w:rsid w:val="00B42D66"/>
    <w:rsid w:val="00B45BAB"/>
    <w:rsid w:val="00B552E0"/>
    <w:rsid w:val="00B555F8"/>
    <w:rsid w:val="00B61BEC"/>
    <w:rsid w:val="00B737D3"/>
    <w:rsid w:val="00B743F0"/>
    <w:rsid w:val="00B74CF9"/>
    <w:rsid w:val="00B74E34"/>
    <w:rsid w:val="00B74EEB"/>
    <w:rsid w:val="00B770BC"/>
    <w:rsid w:val="00B775E6"/>
    <w:rsid w:val="00B87F9E"/>
    <w:rsid w:val="00BA08FF"/>
    <w:rsid w:val="00BA19C1"/>
    <w:rsid w:val="00BA2E57"/>
    <w:rsid w:val="00BA54E0"/>
    <w:rsid w:val="00BA5A70"/>
    <w:rsid w:val="00BB0237"/>
    <w:rsid w:val="00BB2446"/>
    <w:rsid w:val="00BB5861"/>
    <w:rsid w:val="00BB7682"/>
    <w:rsid w:val="00BC0622"/>
    <w:rsid w:val="00BC165D"/>
    <w:rsid w:val="00BC215E"/>
    <w:rsid w:val="00BC2683"/>
    <w:rsid w:val="00BC2EAB"/>
    <w:rsid w:val="00BC571F"/>
    <w:rsid w:val="00BD26E2"/>
    <w:rsid w:val="00BD5588"/>
    <w:rsid w:val="00BD662E"/>
    <w:rsid w:val="00BE0658"/>
    <w:rsid w:val="00BE10A1"/>
    <w:rsid w:val="00BE2FA2"/>
    <w:rsid w:val="00BE3AAC"/>
    <w:rsid w:val="00BE55D9"/>
    <w:rsid w:val="00BE61BC"/>
    <w:rsid w:val="00C013FF"/>
    <w:rsid w:val="00C02C06"/>
    <w:rsid w:val="00C03D6D"/>
    <w:rsid w:val="00C05409"/>
    <w:rsid w:val="00C05F43"/>
    <w:rsid w:val="00C12CE8"/>
    <w:rsid w:val="00C14B07"/>
    <w:rsid w:val="00C15893"/>
    <w:rsid w:val="00C16971"/>
    <w:rsid w:val="00C16CDD"/>
    <w:rsid w:val="00C17404"/>
    <w:rsid w:val="00C23ABF"/>
    <w:rsid w:val="00C23B1F"/>
    <w:rsid w:val="00C2600E"/>
    <w:rsid w:val="00C3409C"/>
    <w:rsid w:val="00C34A4F"/>
    <w:rsid w:val="00C40C9B"/>
    <w:rsid w:val="00C415CE"/>
    <w:rsid w:val="00C41DBB"/>
    <w:rsid w:val="00C42B45"/>
    <w:rsid w:val="00C45244"/>
    <w:rsid w:val="00C51FE8"/>
    <w:rsid w:val="00C63BCE"/>
    <w:rsid w:val="00C6673D"/>
    <w:rsid w:val="00C731DD"/>
    <w:rsid w:val="00C75679"/>
    <w:rsid w:val="00C7704C"/>
    <w:rsid w:val="00C77468"/>
    <w:rsid w:val="00C829FA"/>
    <w:rsid w:val="00C84306"/>
    <w:rsid w:val="00C84A72"/>
    <w:rsid w:val="00C907F1"/>
    <w:rsid w:val="00C93EB0"/>
    <w:rsid w:val="00CA7465"/>
    <w:rsid w:val="00CB07B2"/>
    <w:rsid w:val="00CB4300"/>
    <w:rsid w:val="00CB4848"/>
    <w:rsid w:val="00CB554E"/>
    <w:rsid w:val="00CC1736"/>
    <w:rsid w:val="00CC4F6A"/>
    <w:rsid w:val="00CD1EEF"/>
    <w:rsid w:val="00CD2433"/>
    <w:rsid w:val="00CD3E7C"/>
    <w:rsid w:val="00CD51E5"/>
    <w:rsid w:val="00CD6EE8"/>
    <w:rsid w:val="00CD7C59"/>
    <w:rsid w:val="00CF2293"/>
    <w:rsid w:val="00CF3A5C"/>
    <w:rsid w:val="00CF4F35"/>
    <w:rsid w:val="00CF5C65"/>
    <w:rsid w:val="00CF70DF"/>
    <w:rsid w:val="00CF7777"/>
    <w:rsid w:val="00D036E2"/>
    <w:rsid w:val="00D07895"/>
    <w:rsid w:val="00D10B05"/>
    <w:rsid w:val="00D11A01"/>
    <w:rsid w:val="00D12B2F"/>
    <w:rsid w:val="00D157E8"/>
    <w:rsid w:val="00D20E99"/>
    <w:rsid w:val="00D2310A"/>
    <w:rsid w:val="00D24122"/>
    <w:rsid w:val="00D25667"/>
    <w:rsid w:val="00D359CC"/>
    <w:rsid w:val="00D44209"/>
    <w:rsid w:val="00D457CE"/>
    <w:rsid w:val="00D51C15"/>
    <w:rsid w:val="00D52051"/>
    <w:rsid w:val="00D53740"/>
    <w:rsid w:val="00D54CB6"/>
    <w:rsid w:val="00D5597C"/>
    <w:rsid w:val="00D6706D"/>
    <w:rsid w:val="00D6762D"/>
    <w:rsid w:val="00D7120E"/>
    <w:rsid w:val="00D8125D"/>
    <w:rsid w:val="00D81931"/>
    <w:rsid w:val="00D849CD"/>
    <w:rsid w:val="00D85BAA"/>
    <w:rsid w:val="00D87D27"/>
    <w:rsid w:val="00D96BEE"/>
    <w:rsid w:val="00DB0655"/>
    <w:rsid w:val="00DB0FCD"/>
    <w:rsid w:val="00DB1335"/>
    <w:rsid w:val="00DB7AE9"/>
    <w:rsid w:val="00DC127E"/>
    <w:rsid w:val="00DC16E1"/>
    <w:rsid w:val="00DC3005"/>
    <w:rsid w:val="00DC308D"/>
    <w:rsid w:val="00DC4C6E"/>
    <w:rsid w:val="00DD0847"/>
    <w:rsid w:val="00DD2EDD"/>
    <w:rsid w:val="00DD407A"/>
    <w:rsid w:val="00DD48C1"/>
    <w:rsid w:val="00DD4D20"/>
    <w:rsid w:val="00DD5B3F"/>
    <w:rsid w:val="00DD710C"/>
    <w:rsid w:val="00DD731F"/>
    <w:rsid w:val="00DE16D3"/>
    <w:rsid w:val="00DE2322"/>
    <w:rsid w:val="00DE3C64"/>
    <w:rsid w:val="00DF0441"/>
    <w:rsid w:val="00DF3AB6"/>
    <w:rsid w:val="00DF4336"/>
    <w:rsid w:val="00DF6967"/>
    <w:rsid w:val="00DF71FD"/>
    <w:rsid w:val="00E00E86"/>
    <w:rsid w:val="00E06FC4"/>
    <w:rsid w:val="00E17F32"/>
    <w:rsid w:val="00E223BC"/>
    <w:rsid w:val="00E25BA4"/>
    <w:rsid w:val="00E2668A"/>
    <w:rsid w:val="00E30C06"/>
    <w:rsid w:val="00E34B20"/>
    <w:rsid w:val="00E37356"/>
    <w:rsid w:val="00E44B31"/>
    <w:rsid w:val="00E4503C"/>
    <w:rsid w:val="00E45C46"/>
    <w:rsid w:val="00E46496"/>
    <w:rsid w:val="00E53D48"/>
    <w:rsid w:val="00E579AC"/>
    <w:rsid w:val="00E63EB9"/>
    <w:rsid w:val="00E67D99"/>
    <w:rsid w:val="00E75B23"/>
    <w:rsid w:val="00E76612"/>
    <w:rsid w:val="00E76FF5"/>
    <w:rsid w:val="00E8130D"/>
    <w:rsid w:val="00E81FF8"/>
    <w:rsid w:val="00E8318D"/>
    <w:rsid w:val="00E83264"/>
    <w:rsid w:val="00E839EF"/>
    <w:rsid w:val="00E840CC"/>
    <w:rsid w:val="00E85C65"/>
    <w:rsid w:val="00E9087F"/>
    <w:rsid w:val="00E94018"/>
    <w:rsid w:val="00E95224"/>
    <w:rsid w:val="00E9656F"/>
    <w:rsid w:val="00E97AC2"/>
    <w:rsid w:val="00E97F8C"/>
    <w:rsid w:val="00EA3009"/>
    <w:rsid w:val="00EA64B1"/>
    <w:rsid w:val="00EB10F8"/>
    <w:rsid w:val="00EB1D71"/>
    <w:rsid w:val="00EC10EF"/>
    <w:rsid w:val="00EC45F9"/>
    <w:rsid w:val="00EC4BBC"/>
    <w:rsid w:val="00EC581D"/>
    <w:rsid w:val="00EC78A1"/>
    <w:rsid w:val="00ED06B9"/>
    <w:rsid w:val="00ED4B83"/>
    <w:rsid w:val="00EE0DEC"/>
    <w:rsid w:val="00EE4AD1"/>
    <w:rsid w:val="00EE5E4E"/>
    <w:rsid w:val="00EE7ECD"/>
    <w:rsid w:val="00EF7450"/>
    <w:rsid w:val="00EF76FB"/>
    <w:rsid w:val="00F02244"/>
    <w:rsid w:val="00F0463D"/>
    <w:rsid w:val="00F056BF"/>
    <w:rsid w:val="00F10A5C"/>
    <w:rsid w:val="00F1389F"/>
    <w:rsid w:val="00F13A4C"/>
    <w:rsid w:val="00F206DF"/>
    <w:rsid w:val="00F21040"/>
    <w:rsid w:val="00F217F7"/>
    <w:rsid w:val="00F2255B"/>
    <w:rsid w:val="00F23899"/>
    <w:rsid w:val="00F30BB7"/>
    <w:rsid w:val="00F32550"/>
    <w:rsid w:val="00F329E5"/>
    <w:rsid w:val="00F40124"/>
    <w:rsid w:val="00F4064B"/>
    <w:rsid w:val="00F429D8"/>
    <w:rsid w:val="00F45589"/>
    <w:rsid w:val="00F4631E"/>
    <w:rsid w:val="00F46EEF"/>
    <w:rsid w:val="00F47B16"/>
    <w:rsid w:val="00F47E73"/>
    <w:rsid w:val="00F50049"/>
    <w:rsid w:val="00F51D8F"/>
    <w:rsid w:val="00F51F8C"/>
    <w:rsid w:val="00F624B2"/>
    <w:rsid w:val="00F64C91"/>
    <w:rsid w:val="00F82BFF"/>
    <w:rsid w:val="00F83489"/>
    <w:rsid w:val="00F84C7B"/>
    <w:rsid w:val="00F87A54"/>
    <w:rsid w:val="00F87F91"/>
    <w:rsid w:val="00F94175"/>
    <w:rsid w:val="00FA1865"/>
    <w:rsid w:val="00FA29A2"/>
    <w:rsid w:val="00FB6EC1"/>
    <w:rsid w:val="00FC7D23"/>
    <w:rsid w:val="00FD0CB0"/>
    <w:rsid w:val="00FD219C"/>
    <w:rsid w:val="00FD2819"/>
    <w:rsid w:val="00FD6F61"/>
    <w:rsid w:val="00FE59F4"/>
    <w:rsid w:val="00FF06BD"/>
    <w:rsid w:val="00FF58E9"/>
    <w:rsid w:val="00FF66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D8B60"/>
  <w15:docId w15:val="{C4263864-5DEE-4302-9EAE-AB9104CE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19C1"/>
    <w:rPr>
      <w:rFonts w:cs="Akhbar MT"/>
      <w:b/>
      <w:bCs/>
      <w:sz w:val="36"/>
      <w:szCs w:val="36"/>
    </w:rPr>
  </w:style>
  <w:style w:type="paragraph" w:styleId="Heading1">
    <w:name w:val="heading 1"/>
    <w:basedOn w:val="Normal"/>
    <w:next w:val="Normal"/>
    <w:link w:val="Heading1Char"/>
    <w:uiPriority w:val="9"/>
    <w:qFormat/>
    <w:rsid w:val="00F87F9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BA19C1"/>
    <w:pPr>
      <w:keepNext/>
      <w:bidi/>
      <w:jc w:val="center"/>
      <w:outlineLvl w:val="1"/>
    </w:pPr>
    <w:rPr>
      <w:rFonts w:cs="PT Bold Heading"/>
      <w:b w:val="0"/>
      <w:bCs w:val="0"/>
      <w:u w:val="single"/>
    </w:rPr>
  </w:style>
  <w:style w:type="paragraph" w:styleId="Heading3">
    <w:name w:val="heading 3"/>
    <w:basedOn w:val="Normal"/>
    <w:next w:val="Normal"/>
    <w:qFormat/>
    <w:rsid w:val="00BC2683"/>
    <w:pPr>
      <w:keepNext/>
      <w:bidi/>
      <w:spacing w:before="240" w:after="60"/>
      <w:outlineLvl w:val="2"/>
    </w:pPr>
    <w:rPr>
      <w:rFonts w:ascii="Arial" w:hAnsi="Arial" w:cs="Arial"/>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A19C1"/>
    <w:rPr>
      <w:sz w:val="20"/>
      <w:szCs w:val="20"/>
    </w:rPr>
  </w:style>
  <w:style w:type="character" w:styleId="FootnoteReference">
    <w:name w:val="footnote reference"/>
    <w:uiPriority w:val="99"/>
    <w:rsid w:val="00BA19C1"/>
    <w:rPr>
      <w:vertAlign w:val="superscript"/>
    </w:rPr>
  </w:style>
  <w:style w:type="paragraph" w:styleId="DocumentMap">
    <w:name w:val="Document Map"/>
    <w:basedOn w:val="Normal"/>
    <w:semiHidden/>
    <w:rsid w:val="0012714D"/>
    <w:pPr>
      <w:shd w:val="clear" w:color="auto" w:fill="000080"/>
    </w:pPr>
    <w:rPr>
      <w:rFonts w:ascii="Tahoma" w:hAnsi="Tahoma" w:cs="Tahoma"/>
    </w:rPr>
  </w:style>
  <w:style w:type="paragraph" w:styleId="NormalWeb">
    <w:name w:val="Normal (Web)"/>
    <w:basedOn w:val="Normal"/>
    <w:uiPriority w:val="99"/>
    <w:rsid w:val="0061076A"/>
    <w:pPr>
      <w:spacing w:before="100" w:beforeAutospacing="1" w:after="100" w:afterAutospacing="1"/>
    </w:pPr>
    <w:rPr>
      <w:rFonts w:cs="Times New Roman"/>
      <w:b w:val="0"/>
      <w:bCs w:val="0"/>
      <w:sz w:val="24"/>
      <w:szCs w:val="24"/>
    </w:rPr>
  </w:style>
  <w:style w:type="character" w:styleId="Emphasis">
    <w:name w:val="Emphasis"/>
    <w:uiPriority w:val="20"/>
    <w:qFormat/>
    <w:rsid w:val="0061076A"/>
    <w:rPr>
      <w:i/>
      <w:iCs/>
    </w:rPr>
  </w:style>
  <w:style w:type="character" w:styleId="HTMLCite">
    <w:name w:val="HTML Cite"/>
    <w:uiPriority w:val="99"/>
    <w:rsid w:val="0061076A"/>
    <w:rPr>
      <w:i/>
      <w:iCs/>
    </w:rPr>
  </w:style>
  <w:style w:type="paragraph" w:styleId="Header">
    <w:name w:val="header"/>
    <w:basedOn w:val="Normal"/>
    <w:rsid w:val="003E524A"/>
    <w:pPr>
      <w:tabs>
        <w:tab w:val="center" w:pos="4320"/>
        <w:tab w:val="right" w:pos="8640"/>
      </w:tabs>
    </w:pPr>
  </w:style>
  <w:style w:type="paragraph" w:styleId="Footer">
    <w:name w:val="footer"/>
    <w:basedOn w:val="Normal"/>
    <w:link w:val="FooterChar"/>
    <w:uiPriority w:val="99"/>
    <w:rsid w:val="003E524A"/>
    <w:pPr>
      <w:tabs>
        <w:tab w:val="center" w:pos="4320"/>
        <w:tab w:val="right" w:pos="8640"/>
      </w:tabs>
    </w:pPr>
  </w:style>
  <w:style w:type="paragraph" w:styleId="EndnoteText">
    <w:name w:val="endnote text"/>
    <w:basedOn w:val="Normal"/>
    <w:semiHidden/>
    <w:rsid w:val="00D6706D"/>
    <w:rPr>
      <w:sz w:val="20"/>
      <w:szCs w:val="20"/>
    </w:rPr>
  </w:style>
  <w:style w:type="character" w:styleId="EndnoteReference">
    <w:name w:val="endnote reference"/>
    <w:semiHidden/>
    <w:rsid w:val="00D6706D"/>
    <w:rPr>
      <w:vertAlign w:val="superscript"/>
    </w:rPr>
  </w:style>
  <w:style w:type="character" w:styleId="Hyperlink">
    <w:name w:val="Hyperlink"/>
    <w:rsid w:val="00BC2683"/>
    <w:rPr>
      <w:rFonts w:cs="Times New Roman"/>
      <w:color w:val="0000FF"/>
      <w:u w:val="single"/>
    </w:rPr>
  </w:style>
  <w:style w:type="table" w:styleId="TableGrid">
    <w:name w:val="Table Grid"/>
    <w:basedOn w:val="TableNormal"/>
    <w:uiPriority w:val="59"/>
    <w:rsid w:val="00BC268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C2683"/>
    <w:pPr>
      <w:spacing w:after="120"/>
    </w:pPr>
    <w:rPr>
      <w:rFonts w:cs="Traditional Arabic"/>
      <w:b w:val="0"/>
      <w:bCs w:val="0"/>
      <w:sz w:val="20"/>
      <w:szCs w:val="20"/>
    </w:rPr>
  </w:style>
  <w:style w:type="character" w:styleId="PageNumber">
    <w:name w:val="page number"/>
    <w:basedOn w:val="DefaultParagraphFont"/>
    <w:rsid w:val="00EE4AD1"/>
  </w:style>
  <w:style w:type="paragraph" w:styleId="Subtitle">
    <w:name w:val="Subtitle"/>
    <w:basedOn w:val="Normal"/>
    <w:link w:val="SubtitleChar"/>
    <w:qFormat/>
    <w:rsid w:val="006E1B0B"/>
    <w:pPr>
      <w:bidi/>
      <w:jc w:val="lowKashida"/>
    </w:pPr>
    <w:rPr>
      <w:rFonts w:cs="Simplified Arabic"/>
      <w:b w:val="0"/>
      <w:bCs w:val="0"/>
      <w:sz w:val="32"/>
    </w:rPr>
  </w:style>
  <w:style w:type="character" w:customStyle="1" w:styleId="SubtitleChar">
    <w:name w:val="Subtitle Char"/>
    <w:link w:val="Subtitle"/>
    <w:rsid w:val="006E1B0B"/>
    <w:rPr>
      <w:rFonts w:cs="Simplified Arabic"/>
      <w:sz w:val="32"/>
      <w:szCs w:val="36"/>
    </w:rPr>
  </w:style>
  <w:style w:type="character" w:customStyle="1" w:styleId="FootnoteTextChar">
    <w:name w:val="Footnote Text Char"/>
    <w:link w:val="FootnoteText"/>
    <w:uiPriority w:val="99"/>
    <w:rsid w:val="006E1B0B"/>
    <w:rPr>
      <w:rFonts w:cs="Akhbar MT"/>
      <w:b/>
      <w:bCs/>
    </w:rPr>
  </w:style>
  <w:style w:type="character" w:customStyle="1" w:styleId="apple-converted-space">
    <w:name w:val="apple-converted-space"/>
    <w:rsid w:val="003C5350"/>
  </w:style>
  <w:style w:type="character" w:customStyle="1" w:styleId="BodyTextChar">
    <w:name w:val="Body Text Char"/>
    <w:link w:val="BodyText"/>
    <w:rsid w:val="003A51BA"/>
    <w:rPr>
      <w:rFonts w:cs="Traditional Arabic"/>
    </w:rPr>
  </w:style>
  <w:style w:type="character" w:styleId="FollowedHyperlink">
    <w:name w:val="FollowedHyperlink"/>
    <w:uiPriority w:val="99"/>
    <w:semiHidden/>
    <w:unhideWhenUsed/>
    <w:rsid w:val="00C15893"/>
    <w:rPr>
      <w:color w:val="800080"/>
      <w:u w:val="single"/>
    </w:rPr>
  </w:style>
  <w:style w:type="character" w:customStyle="1" w:styleId="FooterChar">
    <w:name w:val="Footer Char"/>
    <w:link w:val="Footer"/>
    <w:uiPriority w:val="99"/>
    <w:rsid w:val="009214FF"/>
    <w:rPr>
      <w:rFonts w:cs="Akhbar MT"/>
      <w:b/>
      <w:bCs/>
      <w:sz w:val="36"/>
      <w:szCs w:val="36"/>
    </w:rPr>
  </w:style>
  <w:style w:type="paragraph" w:customStyle="1" w:styleId="posttext">
    <w:name w:val="posttext"/>
    <w:basedOn w:val="Normal"/>
    <w:rsid w:val="00F21040"/>
    <w:pPr>
      <w:spacing w:before="100" w:beforeAutospacing="1" w:after="100" w:afterAutospacing="1"/>
    </w:pPr>
    <w:rPr>
      <w:rFonts w:cs="Times New Roman"/>
      <w:b w:val="0"/>
      <w:bCs w:val="0"/>
      <w:sz w:val="24"/>
      <w:szCs w:val="24"/>
    </w:rPr>
  </w:style>
  <w:style w:type="character" w:customStyle="1" w:styleId="price">
    <w:name w:val="price"/>
    <w:rsid w:val="00F21040"/>
  </w:style>
  <w:style w:type="character" w:customStyle="1" w:styleId="duration-en">
    <w:name w:val="duration-en"/>
    <w:rsid w:val="00F21040"/>
  </w:style>
  <w:style w:type="character" w:customStyle="1" w:styleId="icondesc">
    <w:name w:val="icondesc"/>
    <w:rsid w:val="00F21040"/>
  </w:style>
  <w:style w:type="paragraph" w:customStyle="1" w:styleId="ms-layer">
    <w:name w:val="ms-layer"/>
    <w:basedOn w:val="Normal"/>
    <w:rsid w:val="00F21040"/>
    <w:pPr>
      <w:spacing w:before="100" w:beforeAutospacing="1" w:after="100" w:afterAutospacing="1"/>
    </w:pPr>
    <w:rPr>
      <w:rFonts w:cs="Times New Roman"/>
      <w:b w:val="0"/>
      <w:bCs w:val="0"/>
      <w:sz w:val="24"/>
      <w:szCs w:val="24"/>
    </w:rPr>
  </w:style>
  <w:style w:type="character" w:customStyle="1" w:styleId="newbutton">
    <w:name w:val="newbutton"/>
    <w:rsid w:val="00F21040"/>
  </w:style>
  <w:style w:type="paragraph" w:customStyle="1" w:styleId="statdesc">
    <w:name w:val="statdesc"/>
    <w:basedOn w:val="Normal"/>
    <w:rsid w:val="00F21040"/>
    <w:pPr>
      <w:spacing w:before="100" w:beforeAutospacing="1" w:after="100" w:afterAutospacing="1"/>
    </w:pPr>
    <w:rPr>
      <w:rFonts w:cs="Times New Roman"/>
      <w:b w:val="0"/>
      <w:bCs w:val="0"/>
      <w:sz w:val="24"/>
      <w:szCs w:val="24"/>
    </w:rPr>
  </w:style>
  <w:style w:type="paragraph" w:customStyle="1" w:styleId="anchor-list">
    <w:name w:val="anchor-list"/>
    <w:basedOn w:val="Normal"/>
    <w:rsid w:val="00F21040"/>
    <w:pPr>
      <w:spacing w:before="100" w:beforeAutospacing="1" w:after="100" w:afterAutospacing="1"/>
    </w:pPr>
    <w:rPr>
      <w:rFonts w:cs="Times New Roman"/>
      <w:b w:val="0"/>
      <w:bCs w:val="0"/>
      <w:sz w:val="24"/>
      <w:szCs w:val="24"/>
    </w:rPr>
  </w:style>
  <w:style w:type="character" w:customStyle="1" w:styleId="foot-fb">
    <w:name w:val="foot-fb"/>
    <w:rsid w:val="00F21040"/>
  </w:style>
  <w:style w:type="character" w:customStyle="1" w:styleId="counter">
    <w:name w:val="counter"/>
    <w:rsid w:val="00F21040"/>
  </w:style>
  <w:style w:type="character" w:styleId="Strong">
    <w:name w:val="Strong"/>
    <w:uiPriority w:val="22"/>
    <w:qFormat/>
    <w:rsid w:val="00817B8C"/>
    <w:rPr>
      <w:b/>
      <w:bCs/>
    </w:rPr>
  </w:style>
  <w:style w:type="character" w:customStyle="1" w:styleId="spelle">
    <w:name w:val="spelle"/>
    <w:rsid w:val="00BA54E0"/>
  </w:style>
  <w:style w:type="character" w:customStyle="1" w:styleId="grame">
    <w:name w:val="grame"/>
    <w:rsid w:val="00BA54E0"/>
  </w:style>
  <w:style w:type="character" w:customStyle="1" w:styleId="gd">
    <w:name w:val="gd"/>
    <w:basedOn w:val="DefaultParagraphFont"/>
    <w:rsid w:val="000539C4"/>
  </w:style>
  <w:style w:type="character" w:customStyle="1" w:styleId="go">
    <w:name w:val="go"/>
    <w:basedOn w:val="DefaultParagraphFont"/>
    <w:rsid w:val="000539C4"/>
  </w:style>
  <w:style w:type="character" w:customStyle="1" w:styleId="g3">
    <w:name w:val="g3"/>
    <w:basedOn w:val="DefaultParagraphFont"/>
    <w:rsid w:val="000539C4"/>
  </w:style>
  <w:style w:type="character" w:customStyle="1" w:styleId="hb">
    <w:name w:val="hb"/>
    <w:basedOn w:val="DefaultParagraphFont"/>
    <w:rsid w:val="000539C4"/>
  </w:style>
  <w:style w:type="character" w:customStyle="1" w:styleId="g2">
    <w:name w:val="g2"/>
    <w:basedOn w:val="DefaultParagraphFont"/>
    <w:rsid w:val="000539C4"/>
  </w:style>
  <w:style w:type="paragraph" w:styleId="BalloonText">
    <w:name w:val="Balloon Text"/>
    <w:basedOn w:val="Normal"/>
    <w:link w:val="BalloonTextChar"/>
    <w:uiPriority w:val="99"/>
    <w:semiHidden/>
    <w:unhideWhenUsed/>
    <w:rsid w:val="000539C4"/>
    <w:rPr>
      <w:rFonts w:ascii="Tahoma" w:hAnsi="Tahoma" w:cs="Tahoma"/>
      <w:sz w:val="16"/>
      <w:szCs w:val="16"/>
    </w:rPr>
  </w:style>
  <w:style w:type="character" w:customStyle="1" w:styleId="BalloonTextChar">
    <w:name w:val="Balloon Text Char"/>
    <w:basedOn w:val="DefaultParagraphFont"/>
    <w:link w:val="BalloonText"/>
    <w:uiPriority w:val="99"/>
    <w:semiHidden/>
    <w:rsid w:val="000539C4"/>
    <w:rPr>
      <w:rFonts w:ascii="Tahoma" w:hAnsi="Tahoma" w:cs="Tahoma"/>
      <w:b/>
      <w:bCs/>
      <w:sz w:val="16"/>
      <w:szCs w:val="16"/>
    </w:rPr>
  </w:style>
  <w:style w:type="paragraph" w:styleId="BodyText2">
    <w:name w:val="Body Text 2"/>
    <w:basedOn w:val="Normal"/>
    <w:link w:val="BodyText2Char"/>
    <w:uiPriority w:val="99"/>
    <w:semiHidden/>
    <w:unhideWhenUsed/>
    <w:rsid w:val="008F6C7D"/>
    <w:pPr>
      <w:spacing w:after="120" w:line="480" w:lineRule="auto"/>
    </w:pPr>
  </w:style>
  <w:style w:type="character" w:customStyle="1" w:styleId="BodyText2Char">
    <w:name w:val="Body Text 2 Char"/>
    <w:basedOn w:val="DefaultParagraphFont"/>
    <w:link w:val="BodyText2"/>
    <w:uiPriority w:val="99"/>
    <w:semiHidden/>
    <w:rsid w:val="008F6C7D"/>
    <w:rPr>
      <w:rFonts w:cs="Akhbar MT"/>
      <w:b/>
      <w:bCs/>
      <w:sz w:val="36"/>
      <w:szCs w:val="36"/>
    </w:rPr>
  </w:style>
  <w:style w:type="paragraph" w:styleId="ListParagraph">
    <w:name w:val="List Paragraph"/>
    <w:basedOn w:val="Normal"/>
    <w:uiPriority w:val="34"/>
    <w:qFormat/>
    <w:rsid w:val="00E76612"/>
    <w:pPr>
      <w:ind w:left="720"/>
      <w:contextualSpacing/>
    </w:pPr>
  </w:style>
  <w:style w:type="character" w:customStyle="1" w:styleId="Mention1">
    <w:name w:val="Mention1"/>
    <w:basedOn w:val="DefaultParagraphFont"/>
    <w:uiPriority w:val="99"/>
    <w:semiHidden/>
    <w:unhideWhenUsed/>
    <w:rsid w:val="00961D0B"/>
    <w:rPr>
      <w:color w:val="2B579A"/>
      <w:shd w:val="clear" w:color="auto" w:fill="E6E6E6"/>
    </w:rPr>
  </w:style>
  <w:style w:type="character" w:customStyle="1" w:styleId="Heading1Char">
    <w:name w:val="Heading 1 Char"/>
    <w:basedOn w:val="DefaultParagraphFont"/>
    <w:link w:val="Heading1"/>
    <w:uiPriority w:val="9"/>
    <w:rsid w:val="00F87F91"/>
    <w:rPr>
      <w:rFonts w:asciiTheme="majorHAnsi" w:eastAsiaTheme="majorEastAsia" w:hAnsiTheme="majorHAnsi" w:cstheme="majorBidi"/>
      <w:b/>
      <w:bCs/>
      <w:color w:val="365F91" w:themeColor="accent1" w:themeShade="BF"/>
      <w:sz w:val="32"/>
      <w:szCs w:val="32"/>
    </w:rPr>
  </w:style>
  <w:style w:type="character" w:styleId="CommentReference">
    <w:name w:val="annotation reference"/>
    <w:basedOn w:val="DefaultParagraphFont"/>
    <w:uiPriority w:val="99"/>
    <w:semiHidden/>
    <w:unhideWhenUsed/>
    <w:rsid w:val="00F056BF"/>
    <w:rPr>
      <w:sz w:val="16"/>
      <w:szCs w:val="16"/>
    </w:rPr>
  </w:style>
  <w:style w:type="paragraph" w:styleId="CommentText">
    <w:name w:val="annotation text"/>
    <w:basedOn w:val="Normal"/>
    <w:link w:val="CommentTextChar"/>
    <w:uiPriority w:val="99"/>
    <w:semiHidden/>
    <w:unhideWhenUsed/>
    <w:rsid w:val="00F056BF"/>
    <w:rPr>
      <w:sz w:val="20"/>
      <w:szCs w:val="20"/>
    </w:rPr>
  </w:style>
  <w:style w:type="character" w:customStyle="1" w:styleId="CommentTextChar">
    <w:name w:val="Comment Text Char"/>
    <w:basedOn w:val="DefaultParagraphFont"/>
    <w:link w:val="CommentText"/>
    <w:uiPriority w:val="99"/>
    <w:semiHidden/>
    <w:rsid w:val="00F056BF"/>
    <w:rPr>
      <w:rFonts w:cs="Akhbar MT"/>
      <w:b/>
      <w:bCs/>
    </w:rPr>
  </w:style>
  <w:style w:type="paragraph" w:styleId="CommentSubject">
    <w:name w:val="annotation subject"/>
    <w:basedOn w:val="CommentText"/>
    <w:next w:val="CommentText"/>
    <w:link w:val="CommentSubjectChar"/>
    <w:uiPriority w:val="99"/>
    <w:semiHidden/>
    <w:unhideWhenUsed/>
    <w:rsid w:val="00F056BF"/>
  </w:style>
  <w:style w:type="character" w:customStyle="1" w:styleId="CommentSubjectChar">
    <w:name w:val="Comment Subject Char"/>
    <w:basedOn w:val="CommentTextChar"/>
    <w:link w:val="CommentSubject"/>
    <w:uiPriority w:val="99"/>
    <w:semiHidden/>
    <w:rsid w:val="00F056BF"/>
    <w:rPr>
      <w:rFonts w:cs="Akhbar M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602396">
      <w:bodyDiv w:val="1"/>
      <w:marLeft w:val="0"/>
      <w:marRight w:val="0"/>
      <w:marTop w:val="0"/>
      <w:marBottom w:val="0"/>
      <w:divBdr>
        <w:top w:val="none" w:sz="0" w:space="0" w:color="auto"/>
        <w:left w:val="none" w:sz="0" w:space="0" w:color="auto"/>
        <w:bottom w:val="none" w:sz="0" w:space="0" w:color="auto"/>
        <w:right w:val="none" w:sz="0" w:space="0" w:color="auto"/>
      </w:divBdr>
    </w:div>
    <w:div w:id="737631496">
      <w:bodyDiv w:val="1"/>
      <w:marLeft w:val="0"/>
      <w:marRight w:val="0"/>
      <w:marTop w:val="0"/>
      <w:marBottom w:val="0"/>
      <w:divBdr>
        <w:top w:val="none" w:sz="0" w:space="0" w:color="auto"/>
        <w:left w:val="none" w:sz="0" w:space="0" w:color="auto"/>
        <w:bottom w:val="none" w:sz="0" w:space="0" w:color="auto"/>
        <w:right w:val="none" w:sz="0" w:space="0" w:color="auto"/>
      </w:divBdr>
    </w:div>
    <w:div w:id="863399935">
      <w:bodyDiv w:val="1"/>
      <w:marLeft w:val="0"/>
      <w:marRight w:val="0"/>
      <w:marTop w:val="0"/>
      <w:marBottom w:val="0"/>
      <w:divBdr>
        <w:top w:val="none" w:sz="0" w:space="0" w:color="auto"/>
        <w:left w:val="none" w:sz="0" w:space="0" w:color="auto"/>
        <w:bottom w:val="none" w:sz="0" w:space="0" w:color="auto"/>
        <w:right w:val="none" w:sz="0" w:space="0" w:color="auto"/>
      </w:divBdr>
    </w:div>
    <w:div w:id="1247613056">
      <w:bodyDiv w:val="1"/>
      <w:marLeft w:val="0"/>
      <w:marRight w:val="0"/>
      <w:marTop w:val="0"/>
      <w:marBottom w:val="0"/>
      <w:divBdr>
        <w:top w:val="none" w:sz="0" w:space="0" w:color="auto"/>
        <w:left w:val="none" w:sz="0" w:space="0" w:color="auto"/>
        <w:bottom w:val="none" w:sz="0" w:space="0" w:color="auto"/>
        <w:right w:val="none" w:sz="0" w:space="0" w:color="auto"/>
      </w:divBdr>
      <w:divsChild>
        <w:div w:id="595018705">
          <w:marLeft w:val="0"/>
          <w:marRight w:val="0"/>
          <w:marTop w:val="0"/>
          <w:marBottom w:val="0"/>
          <w:divBdr>
            <w:top w:val="none" w:sz="0" w:space="0" w:color="auto"/>
            <w:left w:val="none" w:sz="0" w:space="0" w:color="auto"/>
            <w:bottom w:val="none" w:sz="0" w:space="0" w:color="auto"/>
            <w:right w:val="none" w:sz="0" w:space="0" w:color="auto"/>
          </w:divBdr>
        </w:div>
      </w:divsChild>
    </w:div>
    <w:div w:id="1418863801">
      <w:bodyDiv w:val="1"/>
      <w:marLeft w:val="0"/>
      <w:marRight w:val="0"/>
      <w:marTop w:val="0"/>
      <w:marBottom w:val="0"/>
      <w:divBdr>
        <w:top w:val="none" w:sz="0" w:space="0" w:color="auto"/>
        <w:left w:val="none" w:sz="0" w:space="0" w:color="auto"/>
        <w:bottom w:val="none" w:sz="0" w:space="0" w:color="auto"/>
        <w:right w:val="none" w:sz="0" w:space="0" w:color="auto"/>
      </w:divBdr>
      <w:divsChild>
        <w:div w:id="578754246">
          <w:marLeft w:val="0"/>
          <w:marRight w:val="0"/>
          <w:marTop w:val="0"/>
          <w:marBottom w:val="0"/>
          <w:divBdr>
            <w:top w:val="none" w:sz="0" w:space="0" w:color="auto"/>
            <w:left w:val="none" w:sz="0" w:space="0" w:color="auto"/>
            <w:bottom w:val="none" w:sz="0" w:space="0" w:color="auto"/>
            <w:right w:val="none" w:sz="0" w:space="0" w:color="auto"/>
          </w:divBdr>
          <w:divsChild>
            <w:div w:id="2074696605">
              <w:marLeft w:val="0"/>
              <w:marRight w:val="0"/>
              <w:marTop w:val="0"/>
              <w:marBottom w:val="0"/>
              <w:divBdr>
                <w:top w:val="none" w:sz="0" w:space="0" w:color="auto"/>
                <w:left w:val="none" w:sz="0" w:space="0" w:color="auto"/>
                <w:bottom w:val="none" w:sz="0" w:space="0" w:color="auto"/>
                <w:right w:val="none" w:sz="0" w:space="0" w:color="auto"/>
              </w:divBdr>
              <w:divsChild>
                <w:div w:id="955600254">
                  <w:marLeft w:val="0"/>
                  <w:marRight w:val="0"/>
                  <w:marTop w:val="0"/>
                  <w:marBottom w:val="0"/>
                  <w:divBdr>
                    <w:top w:val="none" w:sz="0" w:space="0" w:color="auto"/>
                    <w:left w:val="none" w:sz="0" w:space="0" w:color="auto"/>
                    <w:bottom w:val="none" w:sz="0" w:space="0" w:color="auto"/>
                    <w:right w:val="none" w:sz="0" w:space="0" w:color="auto"/>
                  </w:divBdr>
                </w:div>
              </w:divsChild>
            </w:div>
            <w:div w:id="1019045069">
              <w:marLeft w:val="-15"/>
              <w:marRight w:val="0"/>
              <w:marTop w:val="0"/>
              <w:marBottom w:val="0"/>
              <w:divBdr>
                <w:top w:val="none" w:sz="0" w:space="0" w:color="auto"/>
                <w:left w:val="none" w:sz="0" w:space="0" w:color="auto"/>
                <w:bottom w:val="none" w:sz="0" w:space="0" w:color="auto"/>
                <w:right w:val="none" w:sz="0" w:space="0" w:color="auto"/>
              </w:divBdr>
            </w:div>
            <w:div w:id="1165127426">
              <w:marLeft w:val="0"/>
              <w:marRight w:val="0"/>
              <w:marTop w:val="0"/>
              <w:marBottom w:val="0"/>
              <w:divBdr>
                <w:top w:val="none" w:sz="0" w:space="0" w:color="auto"/>
                <w:left w:val="none" w:sz="0" w:space="0" w:color="auto"/>
                <w:bottom w:val="none" w:sz="0" w:space="0" w:color="auto"/>
                <w:right w:val="none" w:sz="0" w:space="0" w:color="auto"/>
              </w:divBdr>
            </w:div>
            <w:div w:id="947345926">
              <w:marLeft w:val="75"/>
              <w:marRight w:val="0"/>
              <w:marTop w:val="0"/>
              <w:marBottom w:val="0"/>
              <w:divBdr>
                <w:top w:val="none" w:sz="0" w:space="0" w:color="auto"/>
                <w:left w:val="none" w:sz="0" w:space="0" w:color="auto"/>
                <w:bottom w:val="none" w:sz="0" w:space="0" w:color="auto"/>
                <w:right w:val="none" w:sz="0" w:space="0" w:color="auto"/>
              </w:divBdr>
            </w:div>
          </w:divsChild>
        </w:div>
        <w:div w:id="1821657269">
          <w:marLeft w:val="0"/>
          <w:marRight w:val="225"/>
          <w:marTop w:val="75"/>
          <w:marBottom w:val="0"/>
          <w:divBdr>
            <w:top w:val="none" w:sz="0" w:space="0" w:color="auto"/>
            <w:left w:val="none" w:sz="0" w:space="0" w:color="auto"/>
            <w:bottom w:val="none" w:sz="0" w:space="0" w:color="auto"/>
            <w:right w:val="none" w:sz="0" w:space="0" w:color="auto"/>
          </w:divBdr>
          <w:divsChild>
            <w:div w:id="579557428">
              <w:marLeft w:val="0"/>
              <w:marRight w:val="0"/>
              <w:marTop w:val="0"/>
              <w:marBottom w:val="0"/>
              <w:divBdr>
                <w:top w:val="none" w:sz="0" w:space="0" w:color="auto"/>
                <w:left w:val="none" w:sz="0" w:space="0" w:color="auto"/>
                <w:bottom w:val="none" w:sz="0" w:space="0" w:color="auto"/>
                <w:right w:val="none" w:sz="0" w:space="0" w:color="auto"/>
              </w:divBdr>
              <w:divsChild>
                <w:div w:id="754589214">
                  <w:marLeft w:val="0"/>
                  <w:marRight w:val="0"/>
                  <w:marTop w:val="0"/>
                  <w:marBottom w:val="0"/>
                  <w:divBdr>
                    <w:top w:val="none" w:sz="0" w:space="0" w:color="auto"/>
                    <w:left w:val="none" w:sz="0" w:space="0" w:color="auto"/>
                    <w:bottom w:val="none" w:sz="0" w:space="0" w:color="auto"/>
                    <w:right w:val="none" w:sz="0" w:space="0" w:color="auto"/>
                  </w:divBdr>
                </w:div>
                <w:div w:id="1984503456">
                  <w:marLeft w:val="0"/>
                  <w:marRight w:val="0"/>
                  <w:marTop w:val="0"/>
                  <w:marBottom w:val="0"/>
                  <w:divBdr>
                    <w:top w:val="none" w:sz="0" w:space="0" w:color="auto"/>
                    <w:left w:val="none" w:sz="0" w:space="0" w:color="auto"/>
                    <w:bottom w:val="none" w:sz="0" w:space="0" w:color="auto"/>
                    <w:right w:val="none" w:sz="0" w:space="0" w:color="auto"/>
                  </w:divBdr>
                </w:div>
                <w:div w:id="1882010909">
                  <w:marLeft w:val="0"/>
                  <w:marRight w:val="0"/>
                  <w:marTop w:val="0"/>
                  <w:marBottom w:val="0"/>
                  <w:divBdr>
                    <w:top w:val="none" w:sz="0" w:space="0" w:color="auto"/>
                    <w:left w:val="none" w:sz="0" w:space="0" w:color="auto"/>
                    <w:bottom w:val="none" w:sz="0" w:space="0" w:color="auto"/>
                    <w:right w:val="none" w:sz="0" w:space="0" w:color="auto"/>
                  </w:divBdr>
                </w:div>
                <w:div w:id="913734822">
                  <w:marLeft w:val="0"/>
                  <w:marRight w:val="0"/>
                  <w:marTop w:val="0"/>
                  <w:marBottom w:val="0"/>
                  <w:divBdr>
                    <w:top w:val="none" w:sz="0" w:space="0" w:color="auto"/>
                    <w:left w:val="none" w:sz="0" w:space="0" w:color="auto"/>
                    <w:bottom w:val="none" w:sz="0" w:space="0" w:color="auto"/>
                    <w:right w:val="none" w:sz="0" w:space="0" w:color="auto"/>
                  </w:divBdr>
                </w:div>
                <w:div w:id="575435342">
                  <w:marLeft w:val="0"/>
                  <w:marRight w:val="0"/>
                  <w:marTop w:val="0"/>
                  <w:marBottom w:val="0"/>
                  <w:divBdr>
                    <w:top w:val="none" w:sz="0" w:space="0" w:color="auto"/>
                    <w:left w:val="none" w:sz="0" w:space="0" w:color="auto"/>
                    <w:bottom w:val="none" w:sz="0" w:space="0" w:color="auto"/>
                    <w:right w:val="none" w:sz="0" w:space="0" w:color="auto"/>
                  </w:divBdr>
                </w:div>
                <w:div w:id="1230075291">
                  <w:marLeft w:val="0"/>
                  <w:marRight w:val="0"/>
                  <w:marTop w:val="0"/>
                  <w:marBottom w:val="0"/>
                  <w:divBdr>
                    <w:top w:val="none" w:sz="0" w:space="0" w:color="auto"/>
                    <w:left w:val="none" w:sz="0" w:space="0" w:color="auto"/>
                    <w:bottom w:val="none" w:sz="0" w:space="0" w:color="auto"/>
                    <w:right w:val="none" w:sz="0" w:space="0" w:color="auto"/>
                  </w:divBdr>
                </w:div>
                <w:div w:id="1902131440">
                  <w:marLeft w:val="0"/>
                  <w:marRight w:val="0"/>
                  <w:marTop w:val="0"/>
                  <w:marBottom w:val="0"/>
                  <w:divBdr>
                    <w:top w:val="none" w:sz="0" w:space="0" w:color="auto"/>
                    <w:left w:val="none" w:sz="0" w:space="0" w:color="auto"/>
                    <w:bottom w:val="none" w:sz="0" w:space="0" w:color="auto"/>
                    <w:right w:val="none" w:sz="0" w:space="0" w:color="auto"/>
                  </w:divBdr>
                </w:div>
                <w:div w:id="1579443647">
                  <w:marLeft w:val="0"/>
                  <w:marRight w:val="0"/>
                  <w:marTop w:val="0"/>
                  <w:marBottom w:val="0"/>
                  <w:divBdr>
                    <w:top w:val="none" w:sz="0" w:space="0" w:color="auto"/>
                    <w:left w:val="none" w:sz="0" w:space="0" w:color="auto"/>
                    <w:bottom w:val="none" w:sz="0" w:space="0" w:color="auto"/>
                    <w:right w:val="none" w:sz="0" w:space="0" w:color="auto"/>
                  </w:divBdr>
                </w:div>
                <w:div w:id="78596672">
                  <w:marLeft w:val="0"/>
                  <w:marRight w:val="0"/>
                  <w:marTop w:val="0"/>
                  <w:marBottom w:val="0"/>
                  <w:divBdr>
                    <w:top w:val="none" w:sz="0" w:space="0" w:color="auto"/>
                    <w:left w:val="none" w:sz="0" w:space="0" w:color="auto"/>
                    <w:bottom w:val="none" w:sz="0" w:space="0" w:color="auto"/>
                    <w:right w:val="none" w:sz="0" w:space="0" w:color="auto"/>
                  </w:divBdr>
                </w:div>
                <w:div w:id="135925690">
                  <w:marLeft w:val="0"/>
                  <w:marRight w:val="0"/>
                  <w:marTop w:val="0"/>
                  <w:marBottom w:val="0"/>
                  <w:divBdr>
                    <w:top w:val="none" w:sz="0" w:space="0" w:color="auto"/>
                    <w:left w:val="none" w:sz="0" w:space="0" w:color="auto"/>
                    <w:bottom w:val="none" w:sz="0" w:space="0" w:color="auto"/>
                    <w:right w:val="none" w:sz="0" w:space="0" w:color="auto"/>
                  </w:divBdr>
                </w:div>
                <w:div w:id="1279996001">
                  <w:marLeft w:val="0"/>
                  <w:marRight w:val="0"/>
                  <w:marTop w:val="0"/>
                  <w:marBottom w:val="0"/>
                  <w:divBdr>
                    <w:top w:val="none" w:sz="0" w:space="0" w:color="auto"/>
                    <w:left w:val="none" w:sz="0" w:space="0" w:color="auto"/>
                    <w:bottom w:val="none" w:sz="0" w:space="0" w:color="auto"/>
                    <w:right w:val="none" w:sz="0" w:space="0" w:color="auto"/>
                  </w:divBdr>
                </w:div>
                <w:div w:id="244998201">
                  <w:marLeft w:val="0"/>
                  <w:marRight w:val="0"/>
                  <w:marTop w:val="0"/>
                  <w:marBottom w:val="0"/>
                  <w:divBdr>
                    <w:top w:val="none" w:sz="0" w:space="0" w:color="auto"/>
                    <w:left w:val="none" w:sz="0" w:space="0" w:color="auto"/>
                    <w:bottom w:val="none" w:sz="0" w:space="0" w:color="auto"/>
                    <w:right w:val="none" w:sz="0" w:space="0" w:color="auto"/>
                  </w:divBdr>
                </w:div>
                <w:div w:id="56130381">
                  <w:marLeft w:val="0"/>
                  <w:marRight w:val="0"/>
                  <w:marTop w:val="0"/>
                  <w:marBottom w:val="0"/>
                  <w:divBdr>
                    <w:top w:val="none" w:sz="0" w:space="0" w:color="auto"/>
                    <w:left w:val="none" w:sz="0" w:space="0" w:color="auto"/>
                    <w:bottom w:val="none" w:sz="0" w:space="0" w:color="auto"/>
                    <w:right w:val="none" w:sz="0" w:space="0" w:color="auto"/>
                  </w:divBdr>
                </w:div>
                <w:div w:id="1660960517">
                  <w:marLeft w:val="0"/>
                  <w:marRight w:val="0"/>
                  <w:marTop w:val="0"/>
                  <w:marBottom w:val="0"/>
                  <w:divBdr>
                    <w:top w:val="none" w:sz="0" w:space="0" w:color="auto"/>
                    <w:left w:val="none" w:sz="0" w:space="0" w:color="auto"/>
                    <w:bottom w:val="none" w:sz="0" w:space="0" w:color="auto"/>
                    <w:right w:val="none" w:sz="0" w:space="0" w:color="auto"/>
                  </w:divBdr>
                </w:div>
                <w:div w:id="1117680141">
                  <w:marLeft w:val="0"/>
                  <w:marRight w:val="0"/>
                  <w:marTop w:val="0"/>
                  <w:marBottom w:val="0"/>
                  <w:divBdr>
                    <w:top w:val="none" w:sz="0" w:space="0" w:color="auto"/>
                    <w:left w:val="none" w:sz="0" w:space="0" w:color="auto"/>
                    <w:bottom w:val="none" w:sz="0" w:space="0" w:color="auto"/>
                    <w:right w:val="none" w:sz="0" w:space="0" w:color="auto"/>
                  </w:divBdr>
                </w:div>
                <w:div w:id="36772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99128">
      <w:bodyDiv w:val="1"/>
      <w:marLeft w:val="0"/>
      <w:marRight w:val="0"/>
      <w:marTop w:val="0"/>
      <w:marBottom w:val="0"/>
      <w:divBdr>
        <w:top w:val="none" w:sz="0" w:space="0" w:color="auto"/>
        <w:left w:val="none" w:sz="0" w:space="0" w:color="auto"/>
        <w:bottom w:val="none" w:sz="0" w:space="0" w:color="auto"/>
        <w:right w:val="none" w:sz="0" w:space="0" w:color="auto"/>
      </w:divBdr>
    </w:div>
    <w:div w:id="1528058713">
      <w:bodyDiv w:val="1"/>
      <w:marLeft w:val="0"/>
      <w:marRight w:val="0"/>
      <w:marTop w:val="0"/>
      <w:marBottom w:val="0"/>
      <w:divBdr>
        <w:top w:val="none" w:sz="0" w:space="0" w:color="auto"/>
        <w:left w:val="none" w:sz="0" w:space="0" w:color="auto"/>
        <w:bottom w:val="none" w:sz="0" w:space="0" w:color="auto"/>
        <w:right w:val="none" w:sz="0" w:space="0" w:color="auto"/>
      </w:divBdr>
      <w:divsChild>
        <w:div w:id="1832986636">
          <w:marLeft w:val="0"/>
          <w:marRight w:val="0"/>
          <w:marTop w:val="0"/>
          <w:marBottom w:val="0"/>
          <w:divBdr>
            <w:top w:val="none" w:sz="0" w:space="0" w:color="auto"/>
            <w:left w:val="none" w:sz="0" w:space="0" w:color="auto"/>
            <w:bottom w:val="none" w:sz="0" w:space="0" w:color="auto"/>
            <w:right w:val="none" w:sz="0" w:space="0" w:color="auto"/>
          </w:divBdr>
          <w:divsChild>
            <w:div w:id="1926650746">
              <w:marLeft w:val="0"/>
              <w:marRight w:val="0"/>
              <w:marTop w:val="0"/>
              <w:marBottom w:val="0"/>
              <w:divBdr>
                <w:top w:val="none" w:sz="0" w:space="0" w:color="auto"/>
                <w:left w:val="none" w:sz="0" w:space="0" w:color="auto"/>
                <w:bottom w:val="none" w:sz="0" w:space="0" w:color="auto"/>
                <w:right w:val="none" w:sz="0" w:space="0" w:color="auto"/>
              </w:divBdr>
              <w:divsChild>
                <w:div w:id="220216264">
                  <w:marLeft w:val="0"/>
                  <w:marRight w:val="0"/>
                  <w:marTop w:val="0"/>
                  <w:marBottom w:val="0"/>
                  <w:divBdr>
                    <w:top w:val="none" w:sz="0" w:space="0" w:color="auto"/>
                    <w:left w:val="none" w:sz="0" w:space="0" w:color="auto"/>
                    <w:bottom w:val="none" w:sz="0" w:space="0" w:color="auto"/>
                    <w:right w:val="none" w:sz="0" w:space="0" w:color="auto"/>
                  </w:divBdr>
                  <w:divsChild>
                    <w:div w:id="659970868">
                      <w:marLeft w:val="0"/>
                      <w:marRight w:val="0"/>
                      <w:marTop w:val="0"/>
                      <w:marBottom w:val="0"/>
                      <w:divBdr>
                        <w:top w:val="none" w:sz="0" w:space="0" w:color="auto"/>
                        <w:left w:val="none" w:sz="0" w:space="0" w:color="auto"/>
                        <w:bottom w:val="none" w:sz="0" w:space="0" w:color="auto"/>
                        <w:right w:val="none" w:sz="0" w:space="0" w:color="auto"/>
                      </w:divBdr>
                      <w:divsChild>
                        <w:div w:id="148932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295354">
      <w:bodyDiv w:val="1"/>
      <w:marLeft w:val="0"/>
      <w:marRight w:val="0"/>
      <w:marTop w:val="0"/>
      <w:marBottom w:val="0"/>
      <w:divBdr>
        <w:top w:val="none" w:sz="0" w:space="0" w:color="auto"/>
        <w:left w:val="none" w:sz="0" w:space="0" w:color="auto"/>
        <w:bottom w:val="none" w:sz="0" w:space="0" w:color="auto"/>
        <w:right w:val="none" w:sz="0" w:space="0" w:color="auto"/>
      </w:divBdr>
      <w:divsChild>
        <w:div w:id="291447336">
          <w:marLeft w:val="0"/>
          <w:marRight w:val="0"/>
          <w:marTop w:val="0"/>
          <w:marBottom w:val="150"/>
          <w:divBdr>
            <w:top w:val="none" w:sz="0" w:space="0" w:color="auto"/>
            <w:left w:val="none" w:sz="0" w:space="0" w:color="auto"/>
            <w:bottom w:val="none" w:sz="0" w:space="0" w:color="auto"/>
            <w:right w:val="none" w:sz="0" w:space="0" w:color="auto"/>
          </w:divBdr>
        </w:div>
        <w:div w:id="1710639291">
          <w:marLeft w:val="0"/>
          <w:marRight w:val="0"/>
          <w:marTop w:val="0"/>
          <w:marBottom w:val="120"/>
          <w:divBdr>
            <w:top w:val="none" w:sz="0" w:space="0" w:color="auto"/>
            <w:left w:val="none" w:sz="0" w:space="0" w:color="auto"/>
            <w:bottom w:val="none" w:sz="0" w:space="0" w:color="auto"/>
            <w:right w:val="none" w:sz="0" w:space="0" w:color="auto"/>
          </w:divBdr>
          <w:divsChild>
            <w:div w:id="49772441">
              <w:marLeft w:val="0"/>
              <w:marRight w:val="0"/>
              <w:marTop w:val="0"/>
              <w:marBottom w:val="0"/>
              <w:divBdr>
                <w:top w:val="none" w:sz="0" w:space="0" w:color="auto"/>
                <w:left w:val="none" w:sz="0" w:space="0" w:color="auto"/>
                <w:bottom w:val="none" w:sz="0" w:space="0" w:color="auto"/>
                <w:right w:val="none" w:sz="0" w:space="0" w:color="auto"/>
              </w:divBdr>
            </w:div>
            <w:div w:id="153245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7335">
      <w:bodyDiv w:val="1"/>
      <w:marLeft w:val="0"/>
      <w:marRight w:val="0"/>
      <w:marTop w:val="0"/>
      <w:marBottom w:val="0"/>
      <w:divBdr>
        <w:top w:val="none" w:sz="0" w:space="0" w:color="auto"/>
        <w:left w:val="none" w:sz="0" w:space="0" w:color="auto"/>
        <w:bottom w:val="none" w:sz="0" w:space="0" w:color="auto"/>
        <w:right w:val="none" w:sz="0" w:space="0" w:color="auto"/>
      </w:divBdr>
    </w:div>
    <w:div w:id="1656451155">
      <w:bodyDiv w:val="1"/>
      <w:marLeft w:val="0"/>
      <w:marRight w:val="0"/>
      <w:marTop w:val="0"/>
      <w:marBottom w:val="0"/>
      <w:divBdr>
        <w:top w:val="none" w:sz="0" w:space="0" w:color="auto"/>
        <w:left w:val="none" w:sz="0" w:space="0" w:color="auto"/>
        <w:bottom w:val="none" w:sz="0" w:space="0" w:color="auto"/>
        <w:right w:val="none" w:sz="0" w:space="0" w:color="auto"/>
      </w:divBdr>
      <w:divsChild>
        <w:div w:id="434133461">
          <w:marLeft w:val="0"/>
          <w:marRight w:val="0"/>
          <w:marTop w:val="0"/>
          <w:marBottom w:val="0"/>
          <w:divBdr>
            <w:top w:val="single" w:sz="6" w:space="8" w:color="CECECE"/>
            <w:left w:val="single" w:sz="6" w:space="8" w:color="CECECE"/>
            <w:bottom w:val="single" w:sz="6" w:space="8" w:color="CECECE"/>
            <w:right w:val="single" w:sz="6" w:space="8" w:color="FFFFFF"/>
          </w:divBdr>
          <w:divsChild>
            <w:div w:id="131605105">
              <w:marLeft w:val="0"/>
              <w:marRight w:val="0"/>
              <w:marTop w:val="0"/>
              <w:marBottom w:val="105"/>
              <w:divBdr>
                <w:top w:val="none" w:sz="0" w:space="0" w:color="auto"/>
                <w:left w:val="none" w:sz="0" w:space="0" w:color="auto"/>
                <w:bottom w:val="none" w:sz="0" w:space="0" w:color="auto"/>
                <w:right w:val="none" w:sz="0" w:space="0" w:color="auto"/>
              </w:divBdr>
            </w:div>
            <w:div w:id="259988392">
              <w:marLeft w:val="0"/>
              <w:marRight w:val="0"/>
              <w:marTop w:val="0"/>
              <w:marBottom w:val="105"/>
              <w:divBdr>
                <w:top w:val="none" w:sz="0" w:space="0" w:color="auto"/>
                <w:left w:val="none" w:sz="0" w:space="0" w:color="auto"/>
                <w:bottom w:val="none" w:sz="0" w:space="0" w:color="auto"/>
                <w:right w:val="none" w:sz="0" w:space="0" w:color="auto"/>
              </w:divBdr>
            </w:div>
            <w:div w:id="825125197">
              <w:marLeft w:val="0"/>
              <w:marRight w:val="0"/>
              <w:marTop w:val="0"/>
              <w:marBottom w:val="600"/>
              <w:divBdr>
                <w:top w:val="none" w:sz="0" w:space="0" w:color="auto"/>
                <w:left w:val="none" w:sz="0" w:space="0" w:color="auto"/>
                <w:bottom w:val="none" w:sz="0" w:space="0" w:color="auto"/>
                <w:right w:val="none" w:sz="0" w:space="0" w:color="auto"/>
              </w:divBdr>
            </w:div>
            <w:div w:id="1161506042">
              <w:marLeft w:val="0"/>
              <w:marRight w:val="0"/>
              <w:marTop w:val="0"/>
              <w:marBottom w:val="105"/>
              <w:divBdr>
                <w:top w:val="none" w:sz="0" w:space="0" w:color="auto"/>
                <w:left w:val="none" w:sz="0" w:space="0" w:color="auto"/>
                <w:bottom w:val="none" w:sz="0" w:space="0" w:color="auto"/>
                <w:right w:val="none" w:sz="0" w:space="0" w:color="auto"/>
              </w:divBdr>
            </w:div>
            <w:div w:id="1276791367">
              <w:marLeft w:val="0"/>
              <w:marRight w:val="0"/>
              <w:marTop w:val="0"/>
              <w:marBottom w:val="105"/>
              <w:divBdr>
                <w:top w:val="none" w:sz="0" w:space="0" w:color="auto"/>
                <w:left w:val="none" w:sz="0" w:space="0" w:color="auto"/>
                <w:bottom w:val="none" w:sz="0" w:space="0" w:color="auto"/>
                <w:right w:val="none" w:sz="0" w:space="0" w:color="auto"/>
              </w:divBdr>
            </w:div>
          </w:divsChild>
        </w:div>
        <w:div w:id="677394307">
          <w:marLeft w:val="0"/>
          <w:marRight w:val="0"/>
          <w:marTop w:val="0"/>
          <w:marBottom w:val="0"/>
          <w:divBdr>
            <w:top w:val="none" w:sz="0" w:space="0" w:color="auto"/>
            <w:left w:val="none" w:sz="0" w:space="0" w:color="auto"/>
            <w:bottom w:val="none" w:sz="0" w:space="0" w:color="auto"/>
            <w:right w:val="none" w:sz="0" w:space="0" w:color="auto"/>
          </w:divBdr>
          <w:divsChild>
            <w:div w:id="69666870">
              <w:marLeft w:val="0"/>
              <w:marRight w:val="0"/>
              <w:marTop w:val="0"/>
              <w:marBottom w:val="0"/>
              <w:divBdr>
                <w:top w:val="none" w:sz="0" w:space="0" w:color="auto"/>
                <w:left w:val="none" w:sz="0" w:space="0" w:color="auto"/>
                <w:bottom w:val="none" w:sz="0" w:space="0" w:color="auto"/>
                <w:right w:val="none" w:sz="0" w:space="0" w:color="auto"/>
              </w:divBdr>
              <w:divsChild>
                <w:div w:id="177737723">
                  <w:marLeft w:val="0"/>
                  <w:marRight w:val="0"/>
                  <w:marTop w:val="0"/>
                  <w:marBottom w:val="0"/>
                  <w:divBdr>
                    <w:top w:val="none" w:sz="0" w:space="0" w:color="auto"/>
                    <w:left w:val="none" w:sz="0" w:space="0" w:color="auto"/>
                    <w:bottom w:val="none" w:sz="0" w:space="0" w:color="auto"/>
                    <w:right w:val="none" w:sz="0" w:space="0" w:color="auto"/>
                  </w:divBdr>
                  <w:divsChild>
                    <w:div w:id="380905855">
                      <w:marLeft w:val="0"/>
                      <w:marRight w:val="0"/>
                      <w:marTop w:val="0"/>
                      <w:marBottom w:val="150"/>
                      <w:divBdr>
                        <w:top w:val="none" w:sz="0" w:space="0" w:color="auto"/>
                        <w:left w:val="none" w:sz="0" w:space="0" w:color="auto"/>
                        <w:bottom w:val="none" w:sz="0" w:space="0" w:color="auto"/>
                        <w:right w:val="none" w:sz="0" w:space="0" w:color="auto"/>
                      </w:divBdr>
                      <w:divsChild>
                        <w:div w:id="1976375298">
                          <w:marLeft w:val="0"/>
                          <w:marRight w:val="0"/>
                          <w:marTop w:val="0"/>
                          <w:marBottom w:val="0"/>
                          <w:divBdr>
                            <w:top w:val="none" w:sz="0" w:space="0" w:color="auto"/>
                            <w:left w:val="none" w:sz="0" w:space="0" w:color="auto"/>
                            <w:bottom w:val="none" w:sz="0" w:space="0" w:color="auto"/>
                            <w:right w:val="none" w:sz="0" w:space="0" w:color="auto"/>
                          </w:divBdr>
                        </w:div>
                      </w:divsChild>
                    </w:div>
                    <w:div w:id="851725560">
                      <w:marLeft w:val="0"/>
                      <w:marRight w:val="0"/>
                      <w:marTop w:val="0"/>
                      <w:marBottom w:val="0"/>
                      <w:divBdr>
                        <w:top w:val="none" w:sz="0" w:space="0" w:color="auto"/>
                        <w:left w:val="none" w:sz="0" w:space="0" w:color="auto"/>
                        <w:bottom w:val="none" w:sz="0" w:space="0" w:color="auto"/>
                        <w:right w:val="none" w:sz="0" w:space="0" w:color="auto"/>
                      </w:divBdr>
                      <w:divsChild>
                        <w:div w:id="121584085">
                          <w:marLeft w:val="0"/>
                          <w:marRight w:val="0"/>
                          <w:marTop w:val="0"/>
                          <w:marBottom w:val="150"/>
                          <w:divBdr>
                            <w:top w:val="single" w:sz="6" w:space="0" w:color="CECECE"/>
                            <w:left w:val="single" w:sz="6" w:space="0" w:color="CECECE"/>
                            <w:bottom w:val="single" w:sz="6" w:space="0" w:color="CECECE"/>
                            <w:right w:val="single" w:sz="6" w:space="0" w:color="CECECE"/>
                          </w:divBdr>
                          <w:divsChild>
                            <w:div w:id="1035233482">
                              <w:marLeft w:val="0"/>
                              <w:marRight w:val="0"/>
                              <w:marTop w:val="0"/>
                              <w:marBottom w:val="0"/>
                              <w:divBdr>
                                <w:top w:val="none" w:sz="0" w:space="0" w:color="auto"/>
                                <w:left w:val="none" w:sz="0" w:space="0" w:color="auto"/>
                                <w:bottom w:val="none" w:sz="0" w:space="0" w:color="auto"/>
                                <w:right w:val="none" w:sz="0" w:space="0" w:color="auto"/>
                              </w:divBdr>
                              <w:divsChild>
                                <w:div w:id="751976761">
                                  <w:marLeft w:val="0"/>
                                  <w:marRight w:val="0"/>
                                  <w:marTop w:val="0"/>
                                  <w:marBottom w:val="0"/>
                                  <w:divBdr>
                                    <w:top w:val="none" w:sz="0" w:space="0" w:color="auto"/>
                                    <w:left w:val="none" w:sz="0" w:space="0" w:color="auto"/>
                                    <w:bottom w:val="none" w:sz="0" w:space="0" w:color="auto"/>
                                    <w:right w:val="none" w:sz="0" w:space="0" w:color="auto"/>
                                  </w:divBdr>
                                </w:div>
                                <w:div w:id="928732043">
                                  <w:marLeft w:val="0"/>
                                  <w:marRight w:val="0"/>
                                  <w:marTop w:val="0"/>
                                  <w:marBottom w:val="0"/>
                                  <w:divBdr>
                                    <w:top w:val="none" w:sz="0" w:space="0" w:color="auto"/>
                                    <w:left w:val="none" w:sz="0" w:space="0" w:color="auto"/>
                                    <w:bottom w:val="none" w:sz="0" w:space="0" w:color="auto"/>
                                    <w:right w:val="none" w:sz="0" w:space="0" w:color="auto"/>
                                  </w:divBdr>
                                </w:div>
                              </w:divsChild>
                            </w:div>
                            <w:div w:id="1086682441">
                              <w:marLeft w:val="0"/>
                              <w:marRight w:val="0"/>
                              <w:marTop w:val="0"/>
                              <w:marBottom w:val="0"/>
                              <w:divBdr>
                                <w:top w:val="none" w:sz="0" w:space="0" w:color="auto"/>
                                <w:left w:val="none" w:sz="0" w:space="0" w:color="auto"/>
                                <w:bottom w:val="none" w:sz="0" w:space="0" w:color="auto"/>
                                <w:right w:val="none" w:sz="0" w:space="0" w:color="auto"/>
                              </w:divBdr>
                              <w:divsChild>
                                <w:div w:id="1153989639">
                                  <w:marLeft w:val="0"/>
                                  <w:marRight w:val="0"/>
                                  <w:marTop w:val="0"/>
                                  <w:marBottom w:val="0"/>
                                  <w:divBdr>
                                    <w:top w:val="none" w:sz="0" w:space="0" w:color="auto"/>
                                    <w:left w:val="single" w:sz="6" w:space="31" w:color="CECECE"/>
                                    <w:bottom w:val="none" w:sz="0" w:space="0" w:color="auto"/>
                                    <w:right w:val="none" w:sz="0" w:space="0" w:color="auto"/>
                                  </w:divBdr>
                                  <w:divsChild>
                                    <w:div w:id="1962226749">
                                      <w:marLeft w:val="0"/>
                                      <w:marRight w:val="0"/>
                                      <w:marTop w:val="0"/>
                                      <w:marBottom w:val="0"/>
                                      <w:divBdr>
                                        <w:top w:val="none" w:sz="0" w:space="0" w:color="auto"/>
                                        <w:left w:val="none" w:sz="0" w:space="0" w:color="auto"/>
                                        <w:bottom w:val="none" w:sz="0" w:space="0" w:color="auto"/>
                                        <w:right w:val="none" w:sz="0" w:space="0" w:color="auto"/>
                                      </w:divBdr>
                                    </w:div>
                                    <w:div w:id="2081707147">
                                      <w:marLeft w:val="0"/>
                                      <w:marRight w:val="0"/>
                                      <w:marTop w:val="0"/>
                                      <w:marBottom w:val="150"/>
                                      <w:divBdr>
                                        <w:top w:val="none" w:sz="0" w:space="0" w:color="auto"/>
                                        <w:left w:val="none" w:sz="0" w:space="0" w:color="auto"/>
                                        <w:bottom w:val="none" w:sz="0" w:space="0" w:color="auto"/>
                                        <w:right w:val="none" w:sz="0" w:space="0" w:color="auto"/>
                                      </w:divBdr>
                                    </w:div>
                                  </w:divsChild>
                                </w:div>
                                <w:div w:id="1612126610">
                                  <w:marLeft w:val="0"/>
                                  <w:marRight w:val="30"/>
                                  <w:marTop w:val="0"/>
                                  <w:marBottom w:val="0"/>
                                  <w:divBdr>
                                    <w:top w:val="none" w:sz="0" w:space="0" w:color="auto"/>
                                    <w:left w:val="none" w:sz="0" w:space="0" w:color="auto"/>
                                    <w:bottom w:val="none" w:sz="0" w:space="0" w:color="auto"/>
                                    <w:right w:val="single" w:sz="6" w:space="0" w:color="ECECEC"/>
                                  </w:divBdr>
                                  <w:divsChild>
                                    <w:div w:id="6625917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7319657">
                              <w:marLeft w:val="0"/>
                              <w:marRight w:val="0"/>
                              <w:marTop w:val="0"/>
                              <w:marBottom w:val="0"/>
                              <w:divBdr>
                                <w:top w:val="none" w:sz="0" w:space="0" w:color="auto"/>
                                <w:left w:val="none" w:sz="0" w:space="0" w:color="auto"/>
                                <w:bottom w:val="none" w:sz="0" w:space="0" w:color="auto"/>
                                <w:right w:val="none" w:sz="0" w:space="0" w:color="auto"/>
                              </w:divBdr>
                              <w:divsChild>
                                <w:div w:id="22788216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6987385">
                  <w:marLeft w:val="0"/>
                  <w:marRight w:val="0"/>
                  <w:marTop w:val="0"/>
                  <w:marBottom w:val="0"/>
                  <w:divBdr>
                    <w:top w:val="none" w:sz="0" w:space="0" w:color="auto"/>
                    <w:left w:val="none" w:sz="0" w:space="0" w:color="auto"/>
                    <w:bottom w:val="none" w:sz="0" w:space="0" w:color="auto"/>
                    <w:right w:val="none" w:sz="0" w:space="0" w:color="auto"/>
                  </w:divBdr>
                </w:div>
                <w:div w:id="2074965561">
                  <w:marLeft w:val="0"/>
                  <w:marRight w:val="0"/>
                  <w:marTop w:val="0"/>
                  <w:marBottom w:val="0"/>
                  <w:divBdr>
                    <w:top w:val="none" w:sz="0" w:space="0" w:color="auto"/>
                    <w:left w:val="none" w:sz="0" w:space="0" w:color="auto"/>
                    <w:bottom w:val="none" w:sz="0" w:space="0" w:color="auto"/>
                    <w:right w:val="none" w:sz="0" w:space="0" w:color="auto"/>
                  </w:divBdr>
                  <w:divsChild>
                    <w:div w:id="1238977588">
                      <w:marLeft w:val="0"/>
                      <w:marRight w:val="0"/>
                      <w:marTop w:val="0"/>
                      <w:marBottom w:val="0"/>
                      <w:divBdr>
                        <w:top w:val="none" w:sz="0" w:space="0" w:color="auto"/>
                        <w:left w:val="none" w:sz="0" w:space="0" w:color="auto"/>
                        <w:bottom w:val="none" w:sz="0" w:space="0" w:color="auto"/>
                        <w:right w:val="none" w:sz="0" w:space="0" w:color="auto"/>
                      </w:divBdr>
                      <w:divsChild>
                        <w:div w:id="1838419500">
                          <w:marLeft w:val="0"/>
                          <w:marRight w:val="0"/>
                          <w:marTop w:val="0"/>
                          <w:marBottom w:val="150"/>
                          <w:divBdr>
                            <w:top w:val="none" w:sz="0" w:space="0" w:color="auto"/>
                            <w:left w:val="none" w:sz="0" w:space="0" w:color="auto"/>
                            <w:bottom w:val="none" w:sz="0" w:space="0" w:color="auto"/>
                            <w:right w:val="none" w:sz="0" w:space="0" w:color="auto"/>
                          </w:divBdr>
                        </w:div>
                        <w:div w:id="1891647695">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 w:id="2099330889">
                  <w:marLeft w:val="0"/>
                  <w:marRight w:val="0"/>
                  <w:marTop w:val="0"/>
                  <w:marBottom w:val="0"/>
                  <w:divBdr>
                    <w:top w:val="none" w:sz="0" w:space="0" w:color="auto"/>
                    <w:left w:val="none" w:sz="0" w:space="0" w:color="auto"/>
                    <w:bottom w:val="none" w:sz="0" w:space="0" w:color="auto"/>
                    <w:right w:val="none" w:sz="0" w:space="0" w:color="auto"/>
                  </w:divBdr>
                  <w:divsChild>
                    <w:div w:id="48262774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576283684">
              <w:marLeft w:val="0"/>
              <w:marRight w:val="0"/>
              <w:marTop w:val="0"/>
              <w:marBottom w:val="0"/>
              <w:divBdr>
                <w:top w:val="none" w:sz="0" w:space="0" w:color="auto"/>
                <w:left w:val="none" w:sz="0" w:space="0" w:color="auto"/>
                <w:bottom w:val="none" w:sz="0" w:space="0" w:color="auto"/>
                <w:right w:val="none" w:sz="0" w:space="0" w:color="auto"/>
              </w:divBdr>
              <w:divsChild>
                <w:div w:id="132261202">
                  <w:marLeft w:val="0"/>
                  <w:marRight w:val="0"/>
                  <w:marTop w:val="0"/>
                  <w:marBottom w:val="0"/>
                  <w:divBdr>
                    <w:top w:val="none" w:sz="0" w:space="0" w:color="auto"/>
                    <w:left w:val="none" w:sz="0" w:space="0" w:color="auto"/>
                    <w:bottom w:val="none" w:sz="0" w:space="0" w:color="auto"/>
                    <w:right w:val="none" w:sz="0" w:space="0" w:color="auto"/>
                  </w:divBdr>
                </w:div>
                <w:div w:id="999310460">
                  <w:marLeft w:val="0"/>
                  <w:marRight w:val="0"/>
                  <w:marTop w:val="0"/>
                  <w:marBottom w:val="0"/>
                  <w:divBdr>
                    <w:top w:val="none" w:sz="0" w:space="0" w:color="auto"/>
                    <w:left w:val="none" w:sz="0" w:space="0" w:color="auto"/>
                    <w:bottom w:val="none" w:sz="0" w:space="0" w:color="auto"/>
                    <w:right w:val="none" w:sz="0" w:space="0" w:color="auto"/>
                  </w:divBdr>
                </w:div>
                <w:div w:id="1370569776">
                  <w:marLeft w:val="0"/>
                  <w:marRight w:val="0"/>
                  <w:marTop w:val="0"/>
                  <w:marBottom w:val="150"/>
                  <w:divBdr>
                    <w:top w:val="none" w:sz="0" w:space="0" w:color="auto"/>
                    <w:left w:val="none" w:sz="0" w:space="0" w:color="auto"/>
                    <w:bottom w:val="single" w:sz="6" w:space="0" w:color="CECECE"/>
                    <w:right w:val="none" w:sz="0" w:space="0" w:color="auto"/>
                  </w:divBdr>
                </w:div>
                <w:div w:id="1605965485">
                  <w:marLeft w:val="0"/>
                  <w:marRight w:val="0"/>
                  <w:marTop w:val="0"/>
                  <w:marBottom w:val="0"/>
                  <w:divBdr>
                    <w:top w:val="none" w:sz="0" w:space="0" w:color="auto"/>
                    <w:left w:val="none" w:sz="0" w:space="0" w:color="auto"/>
                    <w:bottom w:val="none" w:sz="0" w:space="0" w:color="auto"/>
                    <w:right w:val="none" w:sz="0" w:space="0" w:color="auto"/>
                  </w:divBdr>
                </w:div>
                <w:div w:id="1861312376">
                  <w:marLeft w:val="0"/>
                  <w:marRight w:val="0"/>
                  <w:marTop w:val="0"/>
                  <w:marBottom w:val="0"/>
                  <w:divBdr>
                    <w:top w:val="none" w:sz="0" w:space="0" w:color="auto"/>
                    <w:left w:val="none" w:sz="0" w:space="0" w:color="auto"/>
                    <w:bottom w:val="none" w:sz="0" w:space="0" w:color="auto"/>
                    <w:right w:val="none" w:sz="0" w:space="0" w:color="auto"/>
                  </w:divBdr>
                </w:div>
                <w:div w:id="1948462793">
                  <w:marLeft w:val="0"/>
                  <w:marRight w:val="0"/>
                  <w:marTop w:val="0"/>
                  <w:marBottom w:val="0"/>
                  <w:divBdr>
                    <w:top w:val="none" w:sz="0" w:space="0" w:color="auto"/>
                    <w:left w:val="none" w:sz="0" w:space="0" w:color="auto"/>
                    <w:bottom w:val="none" w:sz="0" w:space="0" w:color="auto"/>
                    <w:right w:val="none" w:sz="0" w:space="0" w:color="auto"/>
                  </w:divBdr>
                </w:div>
              </w:divsChild>
            </w:div>
            <w:div w:id="1546986973">
              <w:marLeft w:val="0"/>
              <w:marRight w:val="0"/>
              <w:marTop w:val="0"/>
              <w:marBottom w:val="0"/>
              <w:divBdr>
                <w:top w:val="none" w:sz="0" w:space="0" w:color="auto"/>
                <w:left w:val="none" w:sz="0" w:space="0" w:color="auto"/>
                <w:bottom w:val="none" w:sz="0" w:space="0" w:color="auto"/>
                <w:right w:val="none" w:sz="0" w:space="0" w:color="auto"/>
              </w:divBdr>
              <w:divsChild>
                <w:div w:id="39674702">
                  <w:marLeft w:val="0"/>
                  <w:marRight w:val="0"/>
                  <w:marTop w:val="0"/>
                  <w:marBottom w:val="0"/>
                  <w:divBdr>
                    <w:top w:val="none" w:sz="0" w:space="0" w:color="auto"/>
                    <w:left w:val="none" w:sz="0" w:space="0" w:color="auto"/>
                    <w:bottom w:val="none" w:sz="0" w:space="0" w:color="auto"/>
                    <w:right w:val="none" w:sz="0" w:space="0" w:color="auto"/>
                  </w:divBdr>
                </w:div>
                <w:div w:id="495538632">
                  <w:marLeft w:val="0"/>
                  <w:marRight w:val="0"/>
                  <w:marTop w:val="0"/>
                  <w:marBottom w:val="0"/>
                  <w:divBdr>
                    <w:top w:val="none" w:sz="0" w:space="0" w:color="auto"/>
                    <w:left w:val="none" w:sz="0" w:space="0" w:color="auto"/>
                    <w:bottom w:val="none" w:sz="0" w:space="0" w:color="auto"/>
                    <w:right w:val="none" w:sz="0" w:space="0" w:color="auto"/>
                  </w:divBdr>
                </w:div>
                <w:div w:id="961308054">
                  <w:marLeft w:val="0"/>
                  <w:marRight w:val="0"/>
                  <w:marTop w:val="0"/>
                  <w:marBottom w:val="0"/>
                  <w:divBdr>
                    <w:top w:val="none" w:sz="0" w:space="0" w:color="auto"/>
                    <w:left w:val="none" w:sz="0" w:space="0" w:color="auto"/>
                    <w:bottom w:val="none" w:sz="0" w:space="0" w:color="auto"/>
                    <w:right w:val="none" w:sz="0" w:space="0" w:color="auto"/>
                  </w:divBdr>
                </w:div>
                <w:div w:id="1126505711">
                  <w:marLeft w:val="0"/>
                  <w:marRight w:val="0"/>
                  <w:marTop w:val="0"/>
                  <w:marBottom w:val="0"/>
                  <w:divBdr>
                    <w:top w:val="none" w:sz="0" w:space="0" w:color="auto"/>
                    <w:left w:val="none" w:sz="0" w:space="0" w:color="auto"/>
                    <w:bottom w:val="none" w:sz="0" w:space="0" w:color="auto"/>
                    <w:right w:val="none" w:sz="0" w:space="0" w:color="auto"/>
                  </w:divBdr>
                </w:div>
                <w:div w:id="1721173331">
                  <w:marLeft w:val="0"/>
                  <w:marRight w:val="0"/>
                  <w:marTop w:val="0"/>
                  <w:marBottom w:val="150"/>
                  <w:divBdr>
                    <w:top w:val="none" w:sz="0" w:space="0" w:color="auto"/>
                    <w:left w:val="none" w:sz="0" w:space="0" w:color="auto"/>
                    <w:bottom w:val="single" w:sz="6" w:space="0" w:color="CECECE"/>
                    <w:right w:val="none" w:sz="0" w:space="0" w:color="auto"/>
                  </w:divBdr>
                </w:div>
                <w:div w:id="1964843334">
                  <w:marLeft w:val="0"/>
                  <w:marRight w:val="0"/>
                  <w:marTop w:val="0"/>
                  <w:marBottom w:val="0"/>
                  <w:divBdr>
                    <w:top w:val="none" w:sz="0" w:space="0" w:color="auto"/>
                    <w:left w:val="none" w:sz="0" w:space="0" w:color="auto"/>
                    <w:bottom w:val="none" w:sz="0" w:space="0" w:color="auto"/>
                    <w:right w:val="none" w:sz="0" w:space="0" w:color="auto"/>
                  </w:divBdr>
                </w:div>
                <w:div w:id="2096660107">
                  <w:marLeft w:val="0"/>
                  <w:marRight w:val="0"/>
                  <w:marTop w:val="0"/>
                  <w:marBottom w:val="0"/>
                  <w:divBdr>
                    <w:top w:val="none" w:sz="0" w:space="0" w:color="auto"/>
                    <w:left w:val="none" w:sz="0" w:space="0" w:color="auto"/>
                    <w:bottom w:val="none" w:sz="0" w:space="0" w:color="auto"/>
                    <w:right w:val="none" w:sz="0" w:space="0" w:color="auto"/>
                  </w:divBdr>
                </w:div>
              </w:divsChild>
            </w:div>
            <w:div w:id="2045328823">
              <w:marLeft w:val="0"/>
              <w:marRight w:val="0"/>
              <w:marTop w:val="0"/>
              <w:marBottom w:val="0"/>
              <w:divBdr>
                <w:top w:val="none" w:sz="0" w:space="0" w:color="auto"/>
                <w:left w:val="none" w:sz="0" w:space="0" w:color="auto"/>
                <w:bottom w:val="none" w:sz="0" w:space="0" w:color="auto"/>
                <w:right w:val="none" w:sz="0" w:space="0" w:color="auto"/>
              </w:divBdr>
              <w:divsChild>
                <w:div w:id="89738060">
                  <w:marLeft w:val="0"/>
                  <w:marRight w:val="0"/>
                  <w:marTop w:val="0"/>
                  <w:marBottom w:val="0"/>
                  <w:divBdr>
                    <w:top w:val="none" w:sz="0" w:space="0" w:color="auto"/>
                    <w:left w:val="none" w:sz="0" w:space="0" w:color="auto"/>
                    <w:bottom w:val="none" w:sz="0" w:space="0" w:color="auto"/>
                    <w:right w:val="none" w:sz="0" w:space="0" w:color="auto"/>
                  </w:divBdr>
                </w:div>
                <w:div w:id="523128018">
                  <w:marLeft w:val="0"/>
                  <w:marRight w:val="0"/>
                  <w:marTop w:val="0"/>
                  <w:marBottom w:val="150"/>
                  <w:divBdr>
                    <w:top w:val="none" w:sz="0" w:space="0" w:color="auto"/>
                    <w:left w:val="none" w:sz="0" w:space="0" w:color="auto"/>
                    <w:bottom w:val="single" w:sz="6" w:space="0" w:color="CECECE"/>
                    <w:right w:val="none" w:sz="0" w:space="0" w:color="auto"/>
                  </w:divBdr>
                </w:div>
                <w:div w:id="604072072">
                  <w:marLeft w:val="0"/>
                  <w:marRight w:val="0"/>
                  <w:marTop w:val="0"/>
                  <w:marBottom w:val="0"/>
                  <w:divBdr>
                    <w:top w:val="none" w:sz="0" w:space="0" w:color="auto"/>
                    <w:left w:val="none" w:sz="0" w:space="0" w:color="auto"/>
                    <w:bottom w:val="none" w:sz="0" w:space="0" w:color="auto"/>
                    <w:right w:val="none" w:sz="0" w:space="0" w:color="auto"/>
                  </w:divBdr>
                </w:div>
                <w:div w:id="988754730">
                  <w:marLeft w:val="0"/>
                  <w:marRight w:val="0"/>
                  <w:marTop w:val="0"/>
                  <w:marBottom w:val="0"/>
                  <w:divBdr>
                    <w:top w:val="none" w:sz="0" w:space="0" w:color="auto"/>
                    <w:left w:val="none" w:sz="0" w:space="0" w:color="auto"/>
                    <w:bottom w:val="none" w:sz="0" w:space="0" w:color="auto"/>
                    <w:right w:val="none" w:sz="0" w:space="0" w:color="auto"/>
                  </w:divBdr>
                </w:div>
                <w:div w:id="1436628779">
                  <w:marLeft w:val="0"/>
                  <w:marRight w:val="0"/>
                  <w:marTop w:val="0"/>
                  <w:marBottom w:val="0"/>
                  <w:divBdr>
                    <w:top w:val="none" w:sz="0" w:space="0" w:color="auto"/>
                    <w:left w:val="none" w:sz="0" w:space="0" w:color="auto"/>
                    <w:bottom w:val="none" w:sz="0" w:space="0" w:color="auto"/>
                    <w:right w:val="none" w:sz="0" w:space="0" w:color="auto"/>
                  </w:divBdr>
                </w:div>
                <w:div w:id="1486362942">
                  <w:marLeft w:val="0"/>
                  <w:marRight w:val="0"/>
                  <w:marTop w:val="0"/>
                  <w:marBottom w:val="0"/>
                  <w:divBdr>
                    <w:top w:val="none" w:sz="0" w:space="0" w:color="auto"/>
                    <w:left w:val="none" w:sz="0" w:space="0" w:color="auto"/>
                    <w:bottom w:val="none" w:sz="0" w:space="0" w:color="auto"/>
                    <w:right w:val="none" w:sz="0" w:space="0" w:color="auto"/>
                  </w:divBdr>
                </w:div>
              </w:divsChild>
            </w:div>
            <w:div w:id="2084452834">
              <w:marLeft w:val="0"/>
              <w:marRight w:val="0"/>
              <w:marTop w:val="0"/>
              <w:marBottom w:val="0"/>
              <w:divBdr>
                <w:top w:val="none" w:sz="0" w:space="0" w:color="auto"/>
                <w:left w:val="none" w:sz="0" w:space="0" w:color="auto"/>
                <w:bottom w:val="none" w:sz="0" w:space="0" w:color="auto"/>
                <w:right w:val="none" w:sz="0" w:space="0" w:color="auto"/>
              </w:divBdr>
              <w:divsChild>
                <w:div w:id="1109273072">
                  <w:marLeft w:val="0"/>
                  <w:marRight w:val="0"/>
                  <w:marTop w:val="0"/>
                  <w:marBottom w:val="0"/>
                  <w:divBdr>
                    <w:top w:val="none" w:sz="0" w:space="0" w:color="auto"/>
                    <w:left w:val="none" w:sz="0" w:space="0" w:color="auto"/>
                    <w:bottom w:val="none" w:sz="0" w:space="0" w:color="auto"/>
                    <w:right w:val="none" w:sz="0" w:space="0" w:color="auto"/>
                  </w:divBdr>
                  <w:divsChild>
                    <w:div w:id="1322656909">
                      <w:marLeft w:val="0"/>
                      <w:marRight w:val="0"/>
                      <w:marTop w:val="0"/>
                      <w:marBottom w:val="0"/>
                      <w:divBdr>
                        <w:top w:val="none" w:sz="0" w:space="0" w:color="auto"/>
                        <w:left w:val="none" w:sz="0" w:space="0" w:color="auto"/>
                        <w:bottom w:val="none" w:sz="0" w:space="0" w:color="auto"/>
                        <w:right w:val="none" w:sz="0" w:space="0" w:color="auto"/>
                      </w:divBdr>
                      <w:divsChild>
                        <w:div w:id="2046831451">
                          <w:marLeft w:val="0"/>
                          <w:marRight w:val="0"/>
                          <w:marTop w:val="0"/>
                          <w:marBottom w:val="300"/>
                          <w:divBdr>
                            <w:top w:val="single" w:sz="6" w:space="0" w:color="CECECE"/>
                            <w:left w:val="single" w:sz="6" w:space="0" w:color="CECECE"/>
                            <w:bottom w:val="single" w:sz="6" w:space="0" w:color="CECECE"/>
                            <w:right w:val="single" w:sz="6" w:space="0" w:color="CECECE"/>
                          </w:divBdr>
                          <w:divsChild>
                            <w:div w:id="142550715">
                              <w:marLeft w:val="0"/>
                              <w:marRight w:val="0"/>
                              <w:marTop w:val="0"/>
                              <w:marBottom w:val="0"/>
                              <w:divBdr>
                                <w:top w:val="none" w:sz="0" w:space="0" w:color="auto"/>
                                <w:left w:val="none" w:sz="0" w:space="0" w:color="auto"/>
                                <w:bottom w:val="none" w:sz="0" w:space="0" w:color="auto"/>
                                <w:right w:val="none" w:sz="0" w:space="0" w:color="auto"/>
                              </w:divBdr>
                              <w:divsChild>
                                <w:div w:id="846866518">
                                  <w:marLeft w:val="0"/>
                                  <w:marRight w:val="0"/>
                                  <w:marTop w:val="0"/>
                                  <w:marBottom w:val="0"/>
                                  <w:divBdr>
                                    <w:top w:val="none" w:sz="0" w:space="0" w:color="auto"/>
                                    <w:left w:val="none" w:sz="0" w:space="0" w:color="auto"/>
                                    <w:bottom w:val="none" w:sz="0" w:space="0" w:color="auto"/>
                                    <w:right w:val="none" w:sz="0" w:space="0" w:color="auto"/>
                                  </w:divBdr>
                                  <w:divsChild>
                                    <w:div w:id="777145047">
                                      <w:marLeft w:val="0"/>
                                      <w:marRight w:val="0"/>
                                      <w:marTop w:val="0"/>
                                      <w:marBottom w:val="0"/>
                                      <w:divBdr>
                                        <w:top w:val="none" w:sz="0" w:space="0" w:color="auto"/>
                                        <w:left w:val="none" w:sz="0" w:space="0" w:color="auto"/>
                                        <w:bottom w:val="none" w:sz="0" w:space="0" w:color="auto"/>
                                        <w:right w:val="none" w:sz="0" w:space="0" w:color="auto"/>
                                      </w:divBdr>
                                      <w:divsChild>
                                        <w:div w:id="715160983">
                                          <w:marLeft w:val="0"/>
                                          <w:marRight w:val="0"/>
                                          <w:marTop w:val="0"/>
                                          <w:marBottom w:val="0"/>
                                          <w:divBdr>
                                            <w:top w:val="none" w:sz="0" w:space="0" w:color="auto"/>
                                            <w:left w:val="none" w:sz="0" w:space="0" w:color="auto"/>
                                            <w:bottom w:val="none" w:sz="0" w:space="0" w:color="auto"/>
                                            <w:right w:val="none" w:sz="0" w:space="0" w:color="auto"/>
                                          </w:divBdr>
                                          <w:divsChild>
                                            <w:div w:id="404187885">
                                              <w:marLeft w:val="0"/>
                                              <w:marRight w:val="0"/>
                                              <w:marTop w:val="0"/>
                                              <w:marBottom w:val="0"/>
                                              <w:divBdr>
                                                <w:top w:val="none" w:sz="0" w:space="0" w:color="auto"/>
                                                <w:left w:val="none" w:sz="0" w:space="0" w:color="auto"/>
                                                <w:bottom w:val="none" w:sz="0" w:space="0" w:color="auto"/>
                                                <w:right w:val="none" w:sz="0" w:space="0" w:color="auto"/>
                                              </w:divBdr>
                                            </w:div>
                                            <w:div w:id="1723864682">
                                              <w:marLeft w:val="0"/>
                                              <w:marRight w:val="0"/>
                                              <w:marTop w:val="0"/>
                                              <w:marBottom w:val="71"/>
                                              <w:divBdr>
                                                <w:top w:val="none" w:sz="0" w:space="0" w:color="auto"/>
                                                <w:left w:val="none" w:sz="0" w:space="0" w:color="auto"/>
                                                <w:bottom w:val="none" w:sz="0" w:space="0" w:color="auto"/>
                                                <w:right w:val="none" w:sz="0" w:space="0" w:color="auto"/>
                                              </w:divBdr>
                                            </w:div>
                                            <w:div w:id="2146501688">
                                              <w:marLeft w:val="0"/>
                                              <w:marRight w:val="0"/>
                                              <w:marTop w:val="0"/>
                                              <w:marBottom w:val="0"/>
                                              <w:divBdr>
                                                <w:top w:val="none" w:sz="0" w:space="8" w:color="auto"/>
                                                <w:left w:val="none" w:sz="0" w:space="8" w:color="auto"/>
                                                <w:bottom w:val="single" w:sz="6" w:space="8" w:color="CECECE"/>
                                                <w:right w:val="none" w:sz="0" w:space="8" w:color="auto"/>
                                              </w:divBdr>
                                            </w:div>
                                          </w:divsChild>
                                        </w:div>
                                      </w:divsChild>
                                    </w:div>
                                  </w:divsChild>
                                </w:div>
                              </w:divsChild>
                            </w:div>
                          </w:divsChild>
                        </w:div>
                      </w:divsChild>
                    </w:div>
                  </w:divsChild>
                </w:div>
              </w:divsChild>
            </w:div>
            <w:div w:id="2142918601">
              <w:marLeft w:val="0"/>
              <w:marRight w:val="0"/>
              <w:marTop w:val="0"/>
              <w:marBottom w:val="0"/>
              <w:divBdr>
                <w:top w:val="none" w:sz="0" w:space="0" w:color="auto"/>
                <w:left w:val="none" w:sz="0" w:space="0" w:color="auto"/>
                <w:bottom w:val="none" w:sz="0" w:space="0" w:color="auto"/>
                <w:right w:val="none" w:sz="0" w:space="0" w:color="auto"/>
              </w:divBdr>
              <w:divsChild>
                <w:div w:id="149561550">
                  <w:marLeft w:val="0"/>
                  <w:marRight w:val="0"/>
                  <w:marTop w:val="0"/>
                  <w:marBottom w:val="0"/>
                  <w:divBdr>
                    <w:top w:val="none" w:sz="0" w:space="0" w:color="auto"/>
                    <w:left w:val="none" w:sz="0" w:space="0" w:color="auto"/>
                    <w:bottom w:val="none" w:sz="0" w:space="0" w:color="auto"/>
                    <w:right w:val="none" w:sz="0" w:space="0" w:color="auto"/>
                  </w:divBdr>
                </w:div>
                <w:div w:id="439493928">
                  <w:marLeft w:val="0"/>
                  <w:marRight w:val="0"/>
                  <w:marTop w:val="0"/>
                  <w:marBottom w:val="0"/>
                  <w:divBdr>
                    <w:top w:val="none" w:sz="0" w:space="0" w:color="auto"/>
                    <w:left w:val="none" w:sz="0" w:space="0" w:color="auto"/>
                    <w:bottom w:val="none" w:sz="0" w:space="0" w:color="auto"/>
                    <w:right w:val="none" w:sz="0" w:space="0" w:color="auto"/>
                  </w:divBdr>
                </w:div>
                <w:div w:id="824980021">
                  <w:marLeft w:val="0"/>
                  <w:marRight w:val="0"/>
                  <w:marTop w:val="0"/>
                  <w:marBottom w:val="150"/>
                  <w:divBdr>
                    <w:top w:val="none" w:sz="0" w:space="0" w:color="auto"/>
                    <w:left w:val="none" w:sz="0" w:space="0" w:color="auto"/>
                    <w:bottom w:val="single" w:sz="6" w:space="0" w:color="CECECE"/>
                    <w:right w:val="none" w:sz="0" w:space="0" w:color="auto"/>
                  </w:divBdr>
                </w:div>
                <w:div w:id="11463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064785">
      <w:bodyDiv w:val="1"/>
      <w:marLeft w:val="0"/>
      <w:marRight w:val="0"/>
      <w:marTop w:val="0"/>
      <w:marBottom w:val="0"/>
      <w:divBdr>
        <w:top w:val="none" w:sz="0" w:space="0" w:color="auto"/>
        <w:left w:val="none" w:sz="0" w:space="0" w:color="auto"/>
        <w:bottom w:val="none" w:sz="0" w:space="0" w:color="auto"/>
        <w:right w:val="none" w:sz="0" w:space="0" w:color="auto"/>
      </w:divBdr>
    </w:div>
    <w:div w:id="1912154211">
      <w:bodyDiv w:val="1"/>
      <w:marLeft w:val="0"/>
      <w:marRight w:val="0"/>
      <w:marTop w:val="0"/>
      <w:marBottom w:val="7600"/>
      <w:divBdr>
        <w:top w:val="none" w:sz="0" w:space="0" w:color="auto"/>
        <w:left w:val="none" w:sz="0" w:space="0" w:color="auto"/>
        <w:bottom w:val="none" w:sz="0" w:space="0" w:color="auto"/>
        <w:right w:val="none" w:sz="0" w:space="0" w:color="auto"/>
      </w:divBdr>
      <w:divsChild>
        <w:div w:id="821235082">
          <w:marLeft w:val="0"/>
          <w:marRight w:val="0"/>
          <w:marTop w:val="0"/>
          <w:marBottom w:val="0"/>
          <w:divBdr>
            <w:top w:val="none" w:sz="0" w:space="0" w:color="auto"/>
            <w:left w:val="none" w:sz="0" w:space="0" w:color="auto"/>
            <w:bottom w:val="none" w:sz="0" w:space="0" w:color="auto"/>
            <w:right w:val="none" w:sz="0" w:space="0" w:color="auto"/>
          </w:divBdr>
          <w:divsChild>
            <w:div w:id="1776166879">
              <w:marLeft w:val="0"/>
              <w:marRight w:val="0"/>
              <w:marTop w:val="0"/>
              <w:marBottom w:val="0"/>
              <w:divBdr>
                <w:top w:val="none" w:sz="0" w:space="0" w:color="auto"/>
                <w:left w:val="none" w:sz="0" w:space="0" w:color="auto"/>
                <w:bottom w:val="none" w:sz="0" w:space="0" w:color="auto"/>
                <w:right w:val="none" w:sz="0" w:space="0" w:color="auto"/>
              </w:divBdr>
              <w:divsChild>
                <w:div w:id="291326106">
                  <w:marLeft w:val="0"/>
                  <w:marRight w:val="0"/>
                  <w:marTop w:val="0"/>
                  <w:marBottom w:val="0"/>
                  <w:divBdr>
                    <w:top w:val="none" w:sz="0" w:space="0" w:color="auto"/>
                    <w:left w:val="none" w:sz="0" w:space="0" w:color="auto"/>
                    <w:bottom w:val="none" w:sz="0" w:space="0" w:color="auto"/>
                    <w:right w:val="none" w:sz="0" w:space="0" w:color="auto"/>
                  </w:divBdr>
                  <w:divsChild>
                    <w:div w:id="1918897834">
                      <w:marLeft w:val="0"/>
                      <w:marRight w:val="0"/>
                      <w:marTop w:val="0"/>
                      <w:marBottom w:val="0"/>
                      <w:divBdr>
                        <w:top w:val="none" w:sz="0" w:space="0" w:color="auto"/>
                        <w:left w:val="none" w:sz="0" w:space="0" w:color="auto"/>
                        <w:bottom w:val="none" w:sz="0" w:space="0" w:color="auto"/>
                        <w:right w:val="none" w:sz="0" w:space="0" w:color="auto"/>
                      </w:divBdr>
                      <w:divsChild>
                        <w:div w:id="1916471234">
                          <w:marLeft w:val="0"/>
                          <w:marRight w:val="0"/>
                          <w:marTop w:val="0"/>
                          <w:marBottom w:val="0"/>
                          <w:divBdr>
                            <w:top w:val="none" w:sz="0" w:space="0" w:color="auto"/>
                            <w:left w:val="none" w:sz="0" w:space="0" w:color="auto"/>
                            <w:bottom w:val="none" w:sz="0" w:space="0" w:color="auto"/>
                            <w:right w:val="none" w:sz="0" w:space="0" w:color="auto"/>
                          </w:divBdr>
                        </w:div>
                        <w:div w:id="4059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20%20%20%20%20//%20%20%20%20%20%20%20sazzahri@ksu.edu.sa" TargetMode="External"/><Relationship Id="rId13" Type="http://schemas.microsoft.com/office/2011/relationships/commentsExtended" Target="commentsExtended.xml"/><Relationship Id="rId18" Type="http://schemas.openxmlformats.org/officeDocument/2006/relationships/hyperlink" Target="http://www.al-madina.com/article/162664/&#1607;&#1604;-&#1610;&#1606;&#1576;&#1574;&#1606;&#1575;-&#1608;&#1575;&#1602;&#1593;-&#1575;&#1604;&#1605;&#1603;&#1578;&#1576;&#1575;&#1578;-&#1575;&#1604;&#1593;&#1575;&#1605;&#1577;-&#1575;&#1604;&#1605;&#1585;&#1610;&#1585;-&#1576;&#1605;&#1587;&#1578;&#1602;&#1576;&#1604;-&#1604;&#1607;&#15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koln.ac.uk/services/lic/newlibrary/full.html"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1.jpe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pla.org/projects/recruitmen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ad234@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hyperlink" Target="mailto:sazzahri@ksu.edu.sa" TargetMode="External"/><Relationship Id="rId19" Type="http://schemas.openxmlformats.org/officeDocument/2006/relationships/hyperlink" Target="http://www.la-hq.org.uk/hot_news/150years.html" TargetMode="External"/><Relationship Id="rId4" Type="http://schemas.openxmlformats.org/officeDocument/2006/relationships/settings" Target="settings.xml"/><Relationship Id="rId9" Type="http://schemas.openxmlformats.org/officeDocument/2006/relationships/hyperlink" Target="mailto:Saad234@gmail.com" TargetMode="External"/><Relationship Id="rId14" Type="http://schemas.microsoft.com/office/2016/09/relationships/commentsIds" Target="commentsIds.xml"/><Relationship Id="rId22" Type="http://schemas.openxmlformats.org/officeDocument/2006/relationships/footer" Target="footer3.xml"/></Relationships>
</file>

<file path=word/_rels/endnotes.xml.rels><?xml version="1.0" encoding="UTF-8" standalone="yes"?>
<Relationships xmlns="http://schemas.openxmlformats.org/package/2006/relationships"><Relationship Id="rId8" Type="http://schemas.openxmlformats.org/officeDocument/2006/relationships/hyperlink" Target="http://www.ala.org/tools/libfactsheets/alalibraryfactsheet01" TargetMode="External"/><Relationship Id="rId13" Type="http://schemas.openxmlformats.org/officeDocument/2006/relationships/hyperlink" Target="https://www.statista.com/statistics/290581/number-of-visits-to-uk-public-libraries/" TargetMode="External"/><Relationship Id="rId18" Type="http://schemas.openxmlformats.org/officeDocument/2006/relationships/hyperlink" Target="http://search.proquest.com/docview/1037908215?accountid=142908" TargetMode="External"/><Relationship Id="rId3" Type="http://schemas.openxmlformats.org/officeDocument/2006/relationships/hyperlink" Target="http://arab-afli.org/old/index.php?page=43&amp;link=92&amp;sub=93&amp;type=author&amp;id=%D9%85%D8%B3%D9%81%D8%B1%D8%A9%20%D8%A8%D9%86%D8%AA%20%D8%AF%D8%AE%D9%8A%D9%84%20%D8%A7%D9%84%D9%84%D9%87%20%D8%A7%D9%84%D8%AE%D8%AB%D8%B9%D9%85%D9%89" TargetMode="External"/><Relationship Id="rId21" Type="http://schemas.openxmlformats.org/officeDocument/2006/relationships/hyperlink" Target="http://www.nsla.org.au/sites/www.nsla.org.au/files/publications/NSLA.Aust_Pub_Lib_Stats_2012-13.pdf" TargetMode="External"/><Relationship Id="rId7" Type="http://schemas.openxmlformats.org/officeDocument/2006/relationships/hyperlink" Target="http://www.ala.org/Template.cfm?Section=libraryfactsheet&amp;Template=/ContentManagement/ContentDisplay.cfm&amp;ContentID=144829" TargetMode="External"/><Relationship Id="rId12" Type="http://schemas.openxmlformats.org/officeDocument/2006/relationships/hyperlink" Target="http://www.ukoln.ac.uk/services/lic/newlibrary/press-releases/index.html" TargetMode="External"/><Relationship Id="rId17" Type="http://schemas.openxmlformats.org/officeDocument/2006/relationships/hyperlink" Target="http://www.slideshare.net/KnudSchulz/toronto-ola-febr-3-2012" TargetMode="External"/><Relationship Id="rId2" Type="http://schemas.openxmlformats.org/officeDocument/2006/relationships/hyperlink" Target="https://www.ifla.org/files/assets/hq/publications/archive/the-public-library-service/publ97.pdf" TargetMode="External"/><Relationship Id="rId16" Type="http://schemas.openxmlformats.org/officeDocument/2006/relationships/hyperlink" Target="http://marktplatz.zeit.de/mediadaten/download/ZEIT_Workshop_Schulz%20_Urban_Media_Space_Aarhus.pdf" TargetMode="External"/><Relationship Id="rId20" Type="http://schemas.openxmlformats.org/officeDocument/2006/relationships/hyperlink" Target="http://trove.nla.gov.au/work/12527409?selectedversion=NBD12767533" TargetMode="External"/><Relationship Id="rId1" Type="http://schemas.openxmlformats.org/officeDocument/2006/relationships/hyperlink" Target="http://www.alriyadh.com/Contents/08-05-2003/Mainpage/Thkafa_5804.php" TargetMode="External"/><Relationship Id="rId6" Type="http://schemas.openxmlformats.org/officeDocument/2006/relationships/hyperlink" Target="http://www.ala.org" TargetMode="External"/><Relationship Id="rId11" Type="http://schemas.openxmlformats.org/officeDocument/2006/relationships/hyperlink" Target="http://www.culture.gov.uk/new-library.htm" TargetMode="External"/><Relationship Id="rId5" Type="http://schemas.openxmlformats.org/officeDocument/2006/relationships/hyperlink" Target="http://www.pla.org/projects/recruitment.html" TargetMode="External"/><Relationship Id="rId15" Type="http://schemas.openxmlformats.org/officeDocument/2006/relationships/hyperlink" Target="http://www.cobdc.org/jornades/7JCD/ryynanen.pdf" TargetMode="External"/><Relationship Id="rId23" Type="http://schemas.openxmlformats.org/officeDocument/2006/relationships/hyperlink" Target="http://www.ala.org/Template.cfm?Section=libraryfactsheet&amp;Template=/ContentManagement/ContentDisplay.cfm&amp;ContentID=144829" TargetMode="External"/><Relationship Id="rId10" Type="http://schemas.openxmlformats.org/officeDocument/2006/relationships/hyperlink" Target="http://www.ala.org/research/sites/ala.org.research/files/content/initiatives/plftas/2011_2012/plftas12_execsummary.pdf" TargetMode="External"/><Relationship Id="rId19" Type="http://schemas.openxmlformats.org/officeDocument/2006/relationships/hyperlink" Target="http://trove.nla.gov.au/work/21561807?selectedversion=NBD13452457" TargetMode="External"/><Relationship Id="rId4" Type="http://schemas.openxmlformats.org/officeDocument/2006/relationships/hyperlink" Target="http://www.ala.org/library/fact6.html" TargetMode="External"/><Relationship Id="rId9" Type="http://schemas.openxmlformats.org/officeDocument/2006/relationships/hyperlink" Target="http://www.ala.org/research/sites/ala.org.research/files/content/initiatives/plftas/previousstudies/0910/al_summary.pdf" TargetMode="External"/><Relationship Id="rId14" Type="http://schemas.openxmlformats.org/officeDocument/2006/relationships/hyperlink" Target="http://www.ukoln.ac.uk/services/lic/newlibrary/full.html" TargetMode="External"/><Relationship Id="rId22" Type="http://schemas.openxmlformats.org/officeDocument/2006/relationships/hyperlink" Target="http://www.nsla.org.au/sites/www.nsla.org.au/files/publications/NSLA.Aust_Pub_Lib_Stats_2012-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A56DA-FFAF-480E-9CFF-9102E3EBF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43</Pages>
  <Words>12985</Words>
  <Characters>74018</Characters>
  <Application>Microsoft Office Word</Application>
  <DocSecurity>0</DocSecurity>
  <Lines>616</Lines>
  <Paragraphs>173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المكتبة العامة في بيئتها الدلالية :</vt:lpstr>
      <vt:lpstr>المكتبة العامة في بيئتها الدلالية :</vt:lpstr>
    </vt:vector>
  </TitlesOfParts>
  <Company>Saudi Aramco</Company>
  <LinksUpToDate>false</LinksUpToDate>
  <CharactersWithSpaces>86830</CharactersWithSpaces>
  <SharedDoc>false</SharedDoc>
  <HLinks>
    <vt:vector size="156" baseType="variant">
      <vt:variant>
        <vt:i4>5242895</vt:i4>
      </vt:variant>
      <vt:variant>
        <vt:i4>21</vt:i4>
      </vt:variant>
      <vt:variant>
        <vt:i4>0</vt:i4>
      </vt:variant>
      <vt:variant>
        <vt:i4>5</vt:i4>
      </vt:variant>
      <vt:variant>
        <vt:lpwstr>http://www.ukoln.ac.uk/services/lic/newlibrary/full.html</vt:lpwstr>
      </vt:variant>
      <vt:variant>
        <vt:lpwstr/>
      </vt:variant>
      <vt:variant>
        <vt:i4>5767235</vt:i4>
      </vt:variant>
      <vt:variant>
        <vt:i4>18</vt:i4>
      </vt:variant>
      <vt:variant>
        <vt:i4>0</vt:i4>
      </vt:variant>
      <vt:variant>
        <vt:i4>5</vt:i4>
      </vt:variant>
      <vt:variant>
        <vt:lpwstr>http://www.pla.org/projects/recruitment.html</vt:lpwstr>
      </vt:variant>
      <vt:variant>
        <vt:lpwstr/>
      </vt:variant>
      <vt:variant>
        <vt:i4>5177393</vt:i4>
      </vt:variant>
      <vt:variant>
        <vt:i4>15</vt:i4>
      </vt:variant>
      <vt:variant>
        <vt:i4>0</vt:i4>
      </vt:variant>
      <vt:variant>
        <vt:i4>5</vt:i4>
      </vt:variant>
      <vt:variant>
        <vt:lpwstr>http://www.la-hq.org.uk/hot_news/150years.html</vt:lpwstr>
      </vt:variant>
      <vt:variant>
        <vt:lpwstr/>
      </vt:variant>
      <vt:variant>
        <vt:i4>3276856</vt:i4>
      </vt:variant>
      <vt:variant>
        <vt:i4>12</vt:i4>
      </vt:variant>
      <vt:variant>
        <vt:i4>0</vt:i4>
      </vt:variant>
      <vt:variant>
        <vt:i4>5</vt:i4>
      </vt:variant>
      <vt:variant>
        <vt:lpwstr>http://www.webjunction.org/content/dam/WebJunction/Documents/webjunction/A-Knowledge-Centre-for-the-Community-A-New-Role-for-the-Public-Library.pdf</vt:lpwstr>
      </vt:variant>
      <vt:variant>
        <vt:lpwstr/>
      </vt:variant>
      <vt:variant>
        <vt:i4>1179769</vt:i4>
      </vt:variant>
      <vt:variant>
        <vt:i4>9</vt:i4>
      </vt:variant>
      <vt:variant>
        <vt:i4>0</vt:i4>
      </vt:variant>
      <vt:variant>
        <vt:i4>5</vt:i4>
      </vt:variant>
      <vt:variant>
        <vt:lpwstr>mailto:Saad234@gmail.com</vt:lpwstr>
      </vt:variant>
      <vt:variant>
        <vt:lpwstr/>
      </vt:variant>
      <vt:variant>
        <vt:i4>5111853</vt:i4>
      </vt:variant>
      <vt:variant>
        <vt:i4>6</vt:i4>
      </vt:variant>
      <vt:variant>
        <vt:i4>0</vt:i4>
      </vt:variant>
      <vt:variant>
        <vt:i4>5</vt:i4>
      </vt:variant>
      <vt:variant>
        <vt:lpwstr>mailto:sazzahri@ksu.edu.sa</vt:lpwstr>
      </vt:variant>
      <vt:variant>
        <vt:lpwstr/>
      </vt:variant>
      <vt:variant>
        <vt:i4>1179769</vt:i4>
      </vt:variant>
      <vt:variant>
        <vt:i4>3</vt:i4>
      </vt:variant>
      <vt:variant>
        <vt:i4>0</vt:i4>
      </vt:variant>
      <vt:variant>
        <vt:i4>5</vt:i4>
      </vt:variant>
      <vt:variant>
        <vt:lpwstr>mailto:Saad234@gmail.com</vt:lpwstr>
      </vt:variant>
      <vt:variant>
        <vt:lpwstr/>
      </vt:variant>
      <vt:variant>
        <vt:i4>4128794</vt:i4>
      </vt:variant>
      <vt:variant>
        <vt:i4>0</vt:i4>
      </vt:variant>
      <vt:variant>
        <vt:i4>0</vt:i4>
      </vt:variant>
      <vt:variant>
        <vt:i4>5</vt:i4>
      </vt:variant>
      <vt:variant>
        <vt:lpwstr>mailto:%20%20%20%20%20%20//%20%20%20%20%20%20%20sazzahri@ksu.edu.sa</vt:lpwstr>
      </vt:variant>
      <vt:variant>
        <vt:lpwstr/>
      </vt:variant>
      <vt:variant>
        <vt:i4>5374042</vt:i4>
      </vt:variant>
      <vt:variant>
        <vt:i4>51</vt:i4>
      </vt:variant>
      <vt:variant>
        <vt:i4>0</vt:i4>
      </vt:variant>
      <vt:variant>
        <vt:i4>5</vt:i4>
      </vt:variant>
      <vt:variant>
        <vt:lpwstr>http://www.ala.org/Template.cfm?Section=libraryfactsheet&amp;Template=/ContentManagement/ContentDisplay.cfm&amp;ContentID=144829</vt:lpwstr>
      </vt:variant>
      <vt:variant>
        <vt:lpwstr/>
      </vt:variant>
      <vt:variant>
        <vt:i4>7405606</vt:i4>
      </vt:variant>
      <vt:variant>
        <vt:i4>48</vt:i4>
      </vt:variant>
      <vt:variant>
        <vt:i4>0</vt:i4>
      </vt:variant>
      <vt:variant>
        <vt:i4>5</vt:i4>
      </vt:variant>
      <vt:variant>
        <vt:lpwstr>http://www.nsla.org.au/sites/www.nsla.org.au/files/publications/NSLA.Aust_Pub_Lib_Stats_2012-13.pdf</vt:lpwstr>
      </vt:variant>
      <vt:variant>
        <vt:lpwstr/>
      </vt:variant>
      <vt:variant>
        <vt:i4>7405606</vt:i4>
      </vt:variant>
      <vt:variant>
        <vt:i4>45</vt:i4>
      </vt:variant>
      <vt:variant>
        <vt:i4>0</vt:i4>
      </vt:variant>
      <vt:variant>
        <vt:i4>5</vt:i4>
      </vt:variant>
      <vt:variant>
        <vt:lpwstr>http://www.nsla.org.au/sites/www.nsla.org.au/files/publications/NSLA.Aust_Pub_Lib_Stats_2012-13.pdf</vt:lpwstr>
      </vt:variant>
      <vt:variant>
        <vt:lpwstr/>
      </vt:variant>
      <vt:variant>
        <vt:i4>8323126</vt:i4>
      </vt:variant>
      <vt:variant>
        <vt:i4>42</vt:i4>
      </vt:variant>
      <vt:variant>
        <vt:i4>0</vt:i4>
      </vt:variant>
      <vt:variant>
        <vt:i4>5</vt:i4>
      </vt:variant>
      <vt:variant>
        <vt:lpwstr>http://search.proquest.com/docview/1037908215?accountid=142908</vt:lpwstr>
      </vt:variant>
      <vt:variant>
        <vt:lpwstr/>
      </vt:variant>
      <vt:variant>
        <vt:i4>4390988</vt:i4>
      </vt:variant>
      <vt:variant>
        <vt:i4>39</vt:i4>
      </vt:variant>
      <vt:variant>
        <vt:i4>0</vt:i4>
      </vt:variant>
      <vt:variant>
        <vt:i4>5</vt:i4>
      </vt:variant>
      <vt:variant>
        <vt:lpwstr>http://www.slideshare.net/KnudSchulz/toronto-ola-febr-3-2012</vt:lpwstr>
      </vt:variant>
      <vt:variant>
        <vt:lpwstr/>
      </vt:variant>
      <vt:variant>
        <vt:i4>3407924</vt:i4>
      </vt:variant>
      <vt:variant>
        <vt:i4>36</vt:i4>
      </vt:variant>
      <vt:variant>
        <vt:i4>0</vt:i4>
      </vt:variant>
      <vt:variant>
        <vt:i4>5</vt:i4>
      </vt:variant>
      <vt:variant>
        <vt:lpwstr>http://marktplatz.zeit.de/mediadaten/download/ZEIT_Workshop_Schulz _Urban_Media_Space_Aarhus.pdf</vt:lpwstr>
      </vt:variant>
      <vt:variant>
        <vt:lpwstr/>
      </vt:variant>
      <vt:variant>
        <vt:i4>3735586</vt:i4>
      </vt:variant>
      <vt:variant>
        <vt:i4>33</vt:i4>
      </vt:variant>
      <vt:variant>
        <vt:i4>0</vt:i4>
      </vt:variant>
      <vt:variant>
        <vt:i4>5</vt:i4>
      </vt:variant>
      <vt:variant>
        <vt:lpwstr>http://www.cobdc.org/jornades/7JCD/ryynanen.pdf</vt:lpwstr>
      </vt:variant>
      <vt:variant>
        <vt:lpwstr/>
      </vt:variant>
      <vt:variant>
        <vt:i4>5242895</vt:i4>
      </vt:variant>
      <vt:variant>
        <vt:i4>30</vt:i4>
      </vt:variant>
      <vt:variant>
        <vt:i4>0</vt:i4>
      </vt:variant>
      <vt:variant>
        <vt:i4>5</vt:i4>
      </vt:variant>
      <vt:variant>
        <vt:lpwstr>http://www.ukoln.ac.uk/services/lic/newlibrary/full.html</vt:lpwstr>
      </vt:variant>
      <vt:variant>
        <vt:lpwstr/>
      </vt:variant>
      <vt:variant>
        <vt:i4>6488161</vt:i4>
      </vt:variant>
      <vt:variant>
        <vt:i4>27</vt:i4>
      </vt:variant>
      <vt:variant>
        <vt:i4>0</vt:i4>
      </vt:variant>
      <vt:variant>
        <vt:i4>5</vt:i4>
      </vt:variant>
      <vt:variant>
        <vt:lpwstr>https://www.statista.com/statistics/290581/number-of-visits-to-uk-public-libraries/</vt:lpwstr>
      </vt:variant>
      <vt:variant>
        <vt:lpwstr/>
      </vt:variant>
      <vt:variant>
        <vt:i4>6881331</vt:i4>
      </vt:variant>
      <vt:variant>
        <vt:i4>24</vt:i4>
      </vt:variant>
      <vt:variant>
        <vt:i4>0</vt:i4>
      </vt:variant>
      <vt:variant>
        <vt:i4>5</vt:i4>
      </vt:variant>
      <vt:variant>
        <vt:lpwstr>http://www.ala.org/research/sites/ala.org.research/files/content/initiatives/plftas/2011_2012/plftas12_execsummary.pdf</vt:lpwstr>
      </vt:variant>
      <vt:variant>
        <vt:lpwstr/>
      </vt:variant>
      <vt:variant>
        <vt:i4>5767278</vt:i4>
      </vt:variant>
      <vt:variant>
        <vt:i4>21</vt:i4>
      </vt:variant>
      <vt:variant>
        <vt:i4>0</vt:i4>
      </vt:variant>
      <vt:variant>
        <vt:i4>5</vt:i4>
      </vt:variant>
      <vt:variant>
        <vt:lpwstr>http://www.ala.org/research/sites/ala.org.research/files/content/initiatives/plftas/previousstudies/0910/al_summary.pdf</vt:lpwstr>
      </vt:variant>
      <vt:variant>
        <vt:lpwstr/>
      </vt:variant>
      <vt:variant>
        <vt:i4>1114128</vt:i4>
      </vt:variant>
      <vt:variant>
        <vt:i4>18</vt:i4>
      </vt:variant>
      <vt:variant>
        <vt:i4>0</vt:i4>
      </vt:variant>
      <vt:variant>
        <vt:i4>5</vt:i4>
      </vt:variant>
      <vt:variant>
        <vt:lpwstr>http://www.ala.org/tools/libfactsheets/alalibraryfactsheet01</vt:lpwstr>
      </vt:variant>
      <vt:variant>
        <vt:lpwstr/>
      </vt:variant>
      <vt:variant>
        <vt:i4>5374042</vt:i4>
      </vt:variant>
      <vt:variant>
        <vt:i4>15</vt:i4>
      </vt:variant>
      <vt:variant>
        <vt:i4>0</vt:i4>
      </vt:variant>
      <vt:variant>
        <vt:i4>5</vt:i4>
      </vt:variant>
      <vt:variant>
        <vt:lpwstr>http://www.ala.org/Template.cfm?Section=libraryfactsheet&amp;Template=/ContentManagement/ContentDisplay.cfm&amp;ContentID=144829</vt:lpwstr>
      </vt:variant>
      <vt:variant>
        <vt:lpwstr/>
      </vt:variant>
      <vt:variant>
        <vt:i4>2293856</vt:i4>
      </vt:variant>
      <vt:variant>
        <vt:i4>12</vt:i4>
      </vt:variant>
      <vt:variant>
        <vt:i4>0</vt:i4>
      </vt:variant>
      <vt:variant>
        <vt:i4>5</vt:i4>
      </vt:variant>
      <vt:variant>
        <vt:lpwstr>http://www.ala.org/</vt:lpwstr>
      </vt:variant>
      <vt:variant>
        <vt:lpwstr/>
      </vt:variant>
      <vt:variant>
        <vt:i4>5767235</vt:i4>
      </vt:variant>
      <vt:variant>
        <vt:i4>9</vt:i4>
      </vt:variant>
      <vt:variant>
        <vt:i4>0</vt:i4>
      </vt:variant>
      <vt:variant>
        <vt:i4>5</vt:i4>
      </vt:variant>
      <vt:variant>
        <vt:lpwstr>http://www.pla.org/projects/recruitment.html</vt:lpwstr>
      </vt:variant>
      <vt:variant>
        <vt:lpwstr/>
      </vt:variant>
      <vt:variant>
        <vt:i4>196678</vt:i4>
      </vt:variant>
      <vt:variant>
        <vt:i4>6</vt:i4>
      </vt:variant>
      <vt:variant>
        <vt:i4>0</vt:i4>
      </vt:variant>
      <vt:variant>
        <vt:i4>5</vt:i4>
      </vt:variant>
      <vt:variant>
        <vt:lpwstr>http://www.ala.org/library/fact6.html</vt:lpwstr>
      </vt:variant>
      <vt:variant>
        <vt:lpwstr/>
      </vt:variant>
      <vt:variant>
        <vt:i4>3407929</vt:i4>
      </vt:variant>
      <vt:variant>
        <vt:i4>3</vt:i4>
      </vt:variant>
      <vt:variant>
        <vt:i4>0</vt:i4>
      </vt:variant>
      <vt:variant>
        <vt:i4>5</vt:i4>
      </vt:variant>
      <vt:variant>
        <vt:lpwstr>http://arab-afli.org/old/index.php?page=43&amp;link=92&amp;sub=93&amp;type=author&amp;id=%D9%85%D8%B3%D9%81%D8%B1%D8%A9%20%D8%A8%D9%86%D8%AA%20%D8%AF%D8%AE%D9%8A%D9%84%20%D8%A7%D9%84%D9%84%D9%87%20%D8%A7%D9%84%D8%AE%D8%AB%D8%B9%D9%85%D9%89</vt:lpwstr>
      </vt:variant>
      <vt:variant>
        <vt:lpwstr/>
      </vt:variant>
      <vt:variant>
        <vt:i4>6881360</vt:i4>
      </vt:variant>
      <vt:variant>
        <vt:i4>0</vt:i4>
      </vt:variant>
      <vt:variant>
        <vt:i4>0</vt:i4>
      </vt:variant>
      <vt:variant>
        <vt:i4>5</vt:i4>
      </vt:variant>
      <vt:variant>
        <vt:lpwstr>http://www.alriyadh.com/Contents/08-05-2003/Mainpage/Thkafa_5804.php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المكتبة العامة في بيئتها الدلالية :</dc:title>
  <dc:creator>BC176319</dc:creator>
  <cp:lastModifiedBy>Saad Azzahri</cp:lastModifiedBy>
  <cp:revision>27</cp:revision>
  <cp:lastPrinted>2003-04-09T09:00:00Z</cp:lastPrinted>
  <dcterms:created xsi:type="dcterms:W3CDTF">2017-06-04T09:48:00Z</dcterms:created>
  <dcterms:modified xsi:type="dcterms:W3CDTF">2017-08-18T05:53:00Z</dcterms:modified>
</cp:coreProperties>
</file>